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w:t>
      </w:r>
      <w:ins w:id="0" w:author="Autor">
        <w:r w:rsidR="003A2396">
          <w:t>postupu zadávania</w:t>
        </w:r>
      </w:ins>
      <w:del w:id="1" w:author="Autor">
        <w:r w:rsidRPr="00CC055E" w:rsidDel="003A2396">
          <w:delText>hodnoty</w:delText>
        </w:r>
      </w:del>
      <w:r w:rsidRPr="00CC055E">
        <w:t xml:space="preserve">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ins w:id="2" w:author="Autor">
        <w:r w:rsidR="00567A23" w:rsidRPr="00567A23">
          <w:t xml:space="preserve"> </w:t>
        </w:r>
        <w:r w:rsidR="00567A23" w:rsidRPr="007001F1">
          <w:t>Vzorové kontrolné zoznamy sa použijú v prípade postupov zadávania zákazky, ktoré boli vyhlásené podľa zákona</w:t>
        </w:r>
        <w:r w:rsidR="00567A23">
          <w:t xml:space="preserve"> č. 25/2006</w:t>
        </w:r>
        <w:r w:rsidR="00567A23" w:rsidRPr="007001F1">
          <w:t xml:space="preserve"> Z. z. o verejnom obstarávaní a o zmene a doplnení niektorých zákonov v znení </w:t>
        </w:r>
        <w:r w:rsidR="00567A23">
          <w:t xml:space="preserve">neskorších predpisov </w:t>
        </w:r>
        <w:r w:rsidR="00567A23" w:rsidRPr="007001F1">
          <w:t>(ďalej len „ZVO“).</w:t>
        </w:r>
      </w:ins>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5C249D" w:rsidRDefault="005C249D" w:rsidP="00CC055E">
      <w:pPr>
        <w:pStyle w:val="Odsekzoznamu"/>
        <w:numPr>
          <w:ilvl w:val="0"/>
          <w:numId w:val="6"/>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lastRenderedPageBreak/>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Del="0096634A" w:rsidRDefault="00370F52" w:rsidP="00066390">
      <w:pPr>
        <w:pStyle w:val="Odsekzoznamu"/>
        <w:numPr>
          <w:ilvl w:val="0"/>
          <w:numId w:val="7"/>
        </w:numPr>
        <w:spacing w:before="120" w:after="120"/>
        <w:ind w:left="425" w:hanging="425"/>
        <w:contextualSpacing w:val="0"/>
        <w:jc w:val="both"/>
        <w:rPr>
          <w:del w:id="3" w:author="Autor"/>
        </w:rPr>
      </w:pPr>
      <w:r>
        <w:fldChar w:fldCharType="end"/>
      </w:r>
      <w:ins w:id="4" w:author="Autor">
        <w:r w:rsidR="0096634A" w:rsidDel="0096634A">
          <w:t xml:space="preserve"> </w:t>
        </w:r>
      </w:ins>
      <w:del w:id="5" w:author="Autor">
        <w:r w:rsidR="005F1D0B" w:rsidDel="0096634A">
          <w:fldChar w:fldCharType="begin"/>
        </w:r>
        <w:r w:rsidR="005F1D0B" w:rsidDel="0096634A">
          <w:delInstrText xml:space="preserve"> HYPERLINK \l "KZ_2" \o "Podlimitná zákazka realizovaná cez elektronické trhovisko - 1. ex-ante kontrola" </w:delInstrText>
        </w:r>
        <w:r w:rsidR="005F1D0B" w:rsidDel="0096634A">
          <w:fldChar w:fldCharType="separate"/>
        </w:r>
        <w:r w:rsidR="0005203E" w:rsidRPr="00370F52" w:rsidDel="0096634A">
          <w:rPr>
            <w:rStyle w:val="Hypertextovprepojenie"/>
          </w:rPr>
          <w:delText xml:space="preserve">Podlimitná zákazka realizovaná cez elektronické trhovisko </w:delText>
        </w:r>
        <w:r w:rsidR="00A13E80" w:rsidRPr="00177098" w:rsidDel="0096634A">
          <w:rPr>
            <w:rStyle w:val="Hypertextovprepojenie"/>
          </w:rPr>
          <w:delText>-</w:delText>
        </w:r>
        <w:r w:rsidR="0005203E" w:rsidRPr="0066641F" w:rsidDel="0096634A">
          <w:rPr>
            <w:rStyle w:val="Hypertextovprepojenie"/>
          </w:rPr>
          <w:delText xml:space="preserve"> 1. ex-ante kontrola</w:delText>
        </w:r>
        <w:r w:rsidR="005F1D0B" w:rsidDel="0096634A">
          <w:rPr>
            <w:rStyle w:val="Hypertextovprepojenie"/>
          </w:rPr>
          <w:fldChar w:fldCharType="end"/>
        </w:r>
      </w:del>
    </w:p>
    <w:p w:rsidR="00FF3525" w:rsidRPr="0005203E" w:rsidRDefault="003E7C4B"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3E7C4B"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Del="0096634A" w:rsidRDefault="005F1D0B" w:rsidP="00066390">
      <w:pPr>
        <w:pStyle w:val="Odsekzoznamu"/>
        <w:numPr>
          <w:ilvl w:val="0"/>
          <w:numId w:val="7"/>
        </w:numPr>
        <w:spacing w:before="120" w:after="120"/>
        <w:ind w:left="425" w:hanging="425"/>
        <w:contextualSpacing w:val="0"/>
        <w:jc w:val="both"/>
        <w:rPr>
          <w:del w:id="6" w:author="Autor"/>
        </w:rPr>
      </w:pPr>
      <w:del w:id="7" w:author="Autor">
        <w:r w:rsidDel="0096634A">
          <w:fldChar w:fldCharType="begin"/>
        </w:r>
        <w:r w:rsidDel="0096634A">
          <w:delInstrText xml:space="preserve"> HYPERLINK \l "KZ_5" \o "Nadlimitná zákazka - verejná súťaž - 1. ex-ante kontrola" </w:delInstrText>
        </w:r>
        <w:r w:rsidDel="0096634A">
          <w:fldChar w:fldCharType="separate"/>
        </w:r>
        <w:r w:rsidR="0005203E" w:rsidRPr="00A46A14" w:rsidDel="0096634A">
          <w:rPr>
            <w:rStyle w:val="Hypertextovprepojenie"/>
          </w:rPr>
          <w:delText xml:space="preserve">Nadlimitná zákazka </w:delText>
        </w:r>
        <w:r w:rsidR="00A13E80" w:rsidRPr="00A46A14" w:rsidDel="0096634A">
          <w:rPr>
            <w:rStyle w:val="Hypertextovprepojenie"/>
          </w:rPr>
          <w:delText>-</w:delText>
        </w:r>
        <w:r w:rsidR="0005203E" w:rsidRPr="00A46A14" w:rsidDel="0096634A">
          <w:rPr>
            <w:rStyle w:val="Hypertextovprepojenie"/>
          </w:rPr>
          <w:delText xml:space="preserve"> verejná súťaž - 1. ex-ante kontrola</w:delText>
        </w:r>
        <w:r w:rsidDel="0096634A">
          <w:rPr>
            <w:rStyle w:val="Hypertextovprepojenie"/>
          </w:rPr>
          <w:fldChar w:fldCharType="end"/>
        </w:r>
      </w:del>
    </w:p>
    <w:p w:rsidR="0005203E" w:rsidRDefault="003E7C4B"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3E7C4B"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3E7C4B"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Del="0096634A" w:rsidRDefault="005F1D0B" w:rsidP="001622F7">
      <w:pPr>
        <w:pStyle w:val="Odsekzoznamu"/>
        <w:numPr>
          <w:ilvl w:val="0"/>
          <w:numId w:val="7"/>
        </w:numPr>
        <w:spacing w:before="120" w:after="120"/>
        <w:ind w:left="426" w:hanging="426"/>
        <w:contextualSpacing w:val="0"/>
        <w:jc w:val="both"/>
        <w:rPr>
          <w:del w:id="8" w:author="Autor"/>
          <w:rStyle w:val="Hypertextovprepojenie"/>
          <w:color w:val="auto"/>
          <w:u w:val="none"/>
        </w:rPr>
      </w:pPr>
      <w:del w:id="9" w:author="Autor">
        <w:r w:rsidDel="0096634A">
          <w:fldChar w:fldCharType="begin"/>
        </w:r>
        <w:r w:rsidDel="0096634A">
          <w:delInstrText xml:space="preserve"> HYPERLINK \l "KZ_9" \o "Nadlimitná zákazka - verejná súťaž s využitím elektronického trhoviska - 1. ex-ante kontrola" </w:delInstrText>
        </w:r>
        <w:r w:rsidDel="0096634A">
          <w:fldChar w:fldCharType="separate"/>
        </w:r>
        <w:r w:rsidR="00B42345" w:rsidRPr="00370F52" w:rsidDel="0096634A">
          <w:rPr>
            <w:rStyle w:val="Hypertextovprepojenie"/>
          </w:rPr>
          <w:delText>Nadlimitná zákazka - verejná súťaž s využitím elektronického trhoviska - 1. ex-ante kontrola</w:delText>
        </w:r>
        <w:r w:rsidDel="0096634A">
          <w:rPr>
            <w:rStyle w:val="Hypertextovprepojenie"/>
          </w:rPr>
          <w:fldChar w:fldCharType="end"/>
        </w:r>
      </w:del>
    </w:p>
    <w:p w:rsidR="00B42345" w:rsidRPr="00B42345" w:rsidRDefault="003E7C4B"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Del="0096634A" w:rsidRDefault="005F1D0B" w:rsidP="00066390">
      <w:pPr>
        <w:pStyle w:val="Odsekzoznamu"/>
        <w:numPr>
          <w:ilvl w:val="0"/>
          <w:numId w:val="7"/>
        </w:numPr>
        <w:spacing w:before="120" w:after="120"/>
        <w:ind w:left="425" w:hanging="425"/>
        <w:contextualSpacing w:val="0"/>
        <w:jc w:val="both"/>
        <w:rPr>
          <w:del w:id="10" w:author="Autor"/>
        </w:rPr>
      </w:pPr>
      <w:del w:id="11" w:author="Autor">
        <w:r w:rsidDel="0096634A">
          <w:fldChar w:fldCharType="begin"/>
        </w:r>
        <w:r w:rsidDel="0096634A">
          <w:delInstrText xml:space="preserve"> HYPERLINK \l "KZ_13" \o "Nadlimitná zákazka - užšia súťaž - 1. ex-ante kontrola" </w:delInstrText>
        </w:r>
        <w:r w:rsidDel="0096634A">
          <w:fldChar w:fldCharType="separate"/>
        </w:r>
        <w:r w:rsidR="00A13E80" w:rsidRPr="0066641F" w:rsidDel="0096634A">
          <w:rPr>
            <w:rStyle w:val="Hypertextovprepojenie"/>
          </w:rPr>
          <w:delText>Nadlimitná zákazka - užšia súťaž - 1. ex-ante kontrola</w:delText>
        </w:r>
        <w:r w:rsidDel="0096634A">
          <w:rPr>
            <w:rStyle w:val="Hypertextovprepojenie"/>
          </w:rPr>
          <w:fldChar w:fldCharType="end"/>
        </w:r>
      </w:del>
    </w:p>
    <w:p w:rsidR="00A13E80" w:rsidRDefault="003E7C4B"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3E7C4B"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Del="0096634A" w:rsidRDefault="005F1D0B" w:rsidP="00066390">
      <w:pPr>
        <w:pStyle w:val="Odsekzoznamu"/>
        <w:numPr>
          <w:ilvl w:val="0"/>
          <w:numId w:val="7"/>
        </w:numPr>
        <w:spacing w:before="120" w:after="120"/>
        <w:ind w:left="425" w:hanging="425"/>
        <w:contextualSpacing w:val="0"/>
        <w:jc w:val="both"/>
        <w:rPr>
          <w:del w:id="12" w:author="Autor"/>
        </w:rPr>
      </w:pPr>
      <w:del w:id="13" w:author="Autor">
        <w:r w:rsidDel="0096634A">
          <w:fldChar w:fldCharType="begin"/>
        </w:r>
        <w:r w:rsidDel="0096634A">
          <w:delInstrText xml:space="preserve"> HYPERLINK \l "KZ_17" \o "Nadlimitná zákazka - priame rokovacie konanie - 1. ex-ante kontrola" </w:delInstrText>
        </w:r>
        <w:r w:rsidDel="0096634A">
          <w:fldChar w:fldCharType="separate"/>
        </w:r>
        <w:r w:rsidR="00A13E80" w:rsidRPr="0066641F" w:rsidDel="0096634A">
          <w:rPr>
            <w:rStyle w:val="Hypertextovprepojenie"/>
          </w:rPr>
          <w:delText>Nadlimitná zákazka - priame rokovacie konanie - 1. ex-ante kontrola</w:delText>
        </w:r>
        <w:r w:rsidDel="0096634A">
          <w:rPr>
            <w:rStyle w:val="Hypertextovprepojenie"/>
          </w:rPr>
          <w:fldChar w:fldCharType="end"/>
        </w:r>
      </w:del>
    </w:p>
    <w:p w:rsidR="00A13E80" w:rsidRDefault="003E7C4B"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3E7C4B"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Del="0096634A" w:rsidRDefault="009E2AA7" w:rsidP="00066390">
      <w:pPr>
        <w:pStyle w:val="Odsekzoznamu"/>
        <w:numPr>
          <w:ilvl w:val="0"/>
          <w:numId w:val="7"/>
        </w:numPr>
        <w:spacing w:before="120" w:after="120"/>
        <w:ind w:left="425" w:hanging="425"/>
        <w:contextualSpacing w:val="0"/>
        <w:jc w:val="both"/>
        <w:rPr>
          <w:del w:id="14" w:author="Autor"/>
          <w:rStyle w:val="Hypertextovprepojenie"/>
        </w:rPr>
      </w:pPr>
      <w:del w:id="15" w:author="Autor">
        <w:r w:rsidDel="0096634A">
          <w:fldChar w:fldCharType="begin"/>
        </w:r>
        <w:r w:rsidDel="0096634A">
          <w:delInstrText xml:space="preserve"> HYPERLINK  \l "KZ_21" \o "Nadlimitná zákazka - rokovacie konanie so zverejnením - 1. ex-ante kontrola" </w:delInstrText>
        </w:r>
        <w:r w:rsidDel="0096634A">
          <w:fldChar w:fldCharType="separate"/>
        </w:r>
        <w:r w:rsidR="00A13E80" w:rsidRPr="0066641F" w:rsidDel="0096634A">
          <w:rPr>
            <w:rStyle w:val="Hypertextovprepojenie"/>
          </w:rPr>
          <w:delText>Nadlimitná zákazka - rokovacie konanie</w:delText>
        </w:r>
        <w:r w:rsidR="00A13E80" w:rsidRPr="009E2AA7" w:rsidDel="0096634A">
          <w:rPr>
            <w:rStyle w:val="Hypertextovprepojenie"/>
          </w:rPr>
          <w:delText xml:space="preserve"> so zverejnením - 1. ex-ante kontrola</w:delText>
        </w:r>
      </w:del>
    </w:p>
    <w:p w:rsidR="00A13E80" w:rsidRDefault="009E2AA7" w:rsidP="00066390">
      <w:pPr>
        <w:pStyle w:val="Odsekzoznamu"/>
        <w:numPr>
          <w:ilvl w:val="0"/>
          <w:numId w:val="7"/>
        </w:numPr>
        <w:spacing w:before="120" w:after="120"/>
        <w:ind w:left="425" w:hanging="425"/>
        <w:contextualSpacing w:val="0"/>
        <w:jc w:val="both"/>
      </w:pPr>
      <w:del w:id="16" w:author="Autor">
        <w:r w:rsidDel="0096634A">
          <w:fldChar w:fldCharType="end"/>
        </w:r>
      </w:del>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3E7C4B"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Del="0096634A" w:rsidRDefault="005F1D0B" w:rsidP="00066390">
      <w:pPr>
        <w:pStyle w:val="Odsekzoznamu"/>
        <w:numPr>
          <w:ilvl w:val="0"/>
          <w:numId w:val="7"/>
        </w:numPr>
        <w:spacing w:before="120" w:after="120"/>
        <w:ind w:left="425" w:hanging="425"/>
        <w:contextualSpacing w:val="0"/>
        <w:jc w:val="both"/>
        <w:rPr>
          <w:del w:id="17" w:author="Autor"/>
        </w:rPr>
      </w:pPr>
      <w:del w:id="18" w:author="Autor">
        <w:r w:rsidDel="0096634A">
          <w:fldChar w:fldCharType="begin"/>
        </w:r>
        <w:r w:rsidDel="0096634A">
          <w:delInstrText xml:space="preserve"> HYPERLINK \l "KZ_25" \o "Nadlimitná zákazka - súťažný dialóg - 1. ex-ante kontrola" </w:delInstrText>
        </w:r>
        <w:r w:rsidDel="0096634A">
          <w:fldChar w:fldCharType="separate"/>
        </w:r>
        <w:r w:rsidR="00A13E80" w:rsidRPr="0066641F" w:rsidDel="0096634A">
          <w:rPr>
            <w:rStyle w:val="Hypertextovprepojenie"/>
          </w:rPr>
          <w:delText>Nadlimitná zákazka - súťažný dialóg - 1. ex-ante kontrola</w:delText>
        </w:r>
        <w:r w:rsidDel="0096634A">
          <w:rPr>
            <w:rStyle w:val="Hypertextovprepojenie"/>
          </w:rPr>
          <w:fldChar w:fldCharType="end"/>
        </w:r>
      </w:del>
    </w:p>
    <w:p w:rsidR="00A13E80" w:rsidRDefault="003E7C4B"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3E7C4B"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Del="0096634A" w:rsidRDefault="005F1D0B" w:rsidP="00066390">
      <w:pPr>
        <w:pStyle w:val="Odsekzoznamu"/>
        <w:numPr>
          <w:ilvl w:val="0"/>
          <w:numId w:val="7"/>
        </w:numPr>
        <w:spacing w:before="120" w:after="120"/>
        <w:ind w:left="425" w:hanging="425"/>
        <w:contextualSpacing w:val="0"/>
        <w:jc w:val="both"/>
        <w:rPr>
          <w:del w:id="19" w:author="Autor"/>
        </w:rPr>
      </w:pPr>
      <w:del w:id="20" w:author="Autor">
        <w:r w:rsidDel="0096634A">
          <w:fldChar w:fldCharType="begin"/>
        </w:r>
        <w:r w:rsidDel="0096634A">
          <w:delInstrText xml:space="preserve"> HYPERLINK \l "KZ_29" \o "Nadlimitná zákazka - súťaž návrhov - 1. ex-ante kontrola" </w:delInstrText>
        </w:r>
        <w:r w:rsidDel="0096634A">
          <w:fldChar w:fldCharType="separate"/>
        </w:r>
        <w:r w:rsidR="00A13E80" w:rsidRPr="0066641F" w:rsidDel="0096634A">
          <w:rPr>
            <w:rStyle w:val="Hypertextovprepojenie"/>
          </w:rPr>
          <w:delText>Nadlimitná zákazka - súťaž návrhov - 1. ex-ante kontrola</w:delText>
        </w:r>
        <w:r w:rsidDel="0096634A">
          <w:rPr>
            <w:rStyle w:val="Hypertextovprepojenie"/>
          </w:rPr>
          <w:fldChar w:fldCharType="end"/>
        </w:r>
      </w:del>
    </w:p>
    <w:p w:rsidR="00A13E80" w:rsidRDefault="003E7C4B"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3E7C4B"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Del="0096634A" w:rsidRDefault="005F1D0B" w:rsidP="00066390">
      <w:pPr>
        <w:pStyle w:val="Odsekzoznamu"/>
        <w:numPr>
          <w:ilvl w:val="0"/>
          <w:numId w:val="7"/>
        </w:numPr>
        <w:spacing w:before="120" w:after="120"/>
        <w:ind w:left="425" w:hanging="425"/>
        <w:contextualSpacing w:val="0"/>
        <w:jc w:val="both"/>
        <w:rPr>
          <w:del w:id="21" w:author="Autor"/>
        </w:rPr>
      </w:pPr>
      <w:del w:id="22" w:author="Autor">
        <w:r w:rsidDel="0096634A">
          <w:fldChar w:fldCharType="begin"/>
        </w:r>
        <w:r w:rsidDel="0096634A">
          <w:delInstrText xml:space="preserve"> HYPERLINK \l "KZ_33" \o "Nadlimitná zákazka - koncesia - 1. ex-ante kontrola" </w:delInstrText>
        </w:r>
        <w:r w:rsidDel="0096634A">
          <w:fldChar w:fldCharType="separate"/>
        </w:r>
        <w:r w:rsidR="00A13E80" w:rsidRPr="0066641F" w:rsidDel="0096634A">
          <w:rPr>
            <w:rStyle w:val="Hypertextovprepojenie"/>
          </w:rPr>
          <w:delText>Nadlimitná zákazka - koncesia - 1. ex-ante kontrola</w:delText>
        </w:r>
        <w:r w:rsidDel="0096634A">
          <w:rPr>
            <w:rStyle w:val="Hypertextovprepojenie"/>
          </w:rPr>
          <w:fldChar w:fldCharType="end"/>
        </w:r>
      </w:del>
    </w:p>
    <w:p w:rsidR="00A13E80" w:rsidRDefault="003E7C4B"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3E7C4B"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3E7C4B"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3E7C4B"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Del="00EA74D6" w:rsidRDefault="00BE4FE4" w:rsidP="00066390">
      <w:pPr>
        <w:pStyle w:val="Odsekzoznamu"/>
        <w:numPr>
          <w:ilvl w:val="0"/>
          <w:numId w:val="7"/>
        </w:numPr>
        <w:spacing w:before="120" w:after="120"/>
        <w:ind w:left="425" w:hanging="425"/>
        <w:contextualSpacing w:val="0"/>
        <w:jc w:val="both"/>
        <w:rPr>
          <w:del w:id="23" w:author="Autor"/>
        </w:rPr>
      </w:pPr>
      <w:del w:id="24" w:author="Autor">
        <w:r w:rsidDel="00EA74D6">
          <w:fldChar w:fldCharType="begin"/>
        </w:r>
        <w:r w:rsidDel="00EA74D6">
          <w:delInstrText xml:space="preserve"> HYPERLINK \l "KZ_42" \o "Dodatok po podpise - následná ex-post kontrola" </w:delInstrText>
        </w:r>
        <w:r w:rsidDel="00EA74D6">
          <w:fldChar w:fldCharType="separate"/>
        </w:r>
        <w:r w:rsidR="00A13E80" w:rsidRPr="0066641F" w:rsidDel="00EA74D6">
          <w:rPr>
            <w:rStyle w:val="Hypertextovprepojenie"/>
          </w:rPr>
          <w:delText>Dodatok po podpise - následná ex-post kontrola</w:delText>
        </w:r>
        <w:r w:rsidDel="00EA74D6">
          <w:rPr>
            <w:rStyle w:val="Hypertextovprepojenie"/>
          </w:rPr>
          <w:fldChar w:fldCharType="end"/>
        </w:r>
      </w:del>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25" w:name="KZ_1"/>
            <w:r w:rsidRPr="00A46A14">
              <w:rPr>
                <w:b/>
                <w:bCs/>
                <w:color w:val="FFFFFF"/>
              </w:rPr>
              <w:t>Podlimitná zákazka podľa § 100 ZVO</w:t>
            </w:r>
            <w:bookmarkEnd w:id="25"/>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682F85">
            <w:pPr>
              <w:rPr>
                <w:color w:val="000000"/>
                <w:sz w:val="22"/>
                <w:szCs w:val="22"/>
              </w:rPr>
            </w:pPr>
            <w:r w:rsidRPr="00BB2644">
              <w:rPr>
                <w:color w:val="000000"/>
                <w:sz w:val="22"/>
                <w:szCs w:val="22"/>
              </w:rPr>
              <w:t xml:space="preserve">Názov </w:t>
            </w:r>
            <w:del w:id="26" w:author="Autor">
              <w:r w:rsidRPr="00BB2644" w:rsidDel="00682F85">
                <w:rPr>
                  <w:color w:val="000000"/>
                  <w:sz w:val="22"/>
                  <w:szCs w:val="22"/>
                </w:rPr>
                <w:delText>opatrenia</w:delText>
              </w:r>
            </w:del>
            <w:ins w:id="27" w:author="Autor">
              <w:r w:rsidR="00682F85">
                <w:rPr>
                  <w:color w:val="000000"/>
                  <w:sz w:val="22"/>
                  <w:szCs w:val="22"/>
                </w:rPr>
                <w:t>prioritnej osi</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5809AF" w:rsidRPr="00A20234" w:rsidRDefault="005809AF" w:rsidP="005809AF">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2"/>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6D16F2">
            <w:pPr>
              <w:rPr>
                <w:b/>
                <w:bCs/>
                <w:sz w:val="22"/>
                <w:szCs w:val="22"/>
              </w:rPr>
            </w:pPr>
            <w:r w:rsidRPr="00BB2644">
              <w:rPr>
                <w:b/>
                <w:bCs/>
                <w:sz w:val="22"/>
                <w:szCs w:val="22"/>
              </w:rPr>
              <w:t xml:space="preserve">Kontrolu </w:t>
            </w:r>
            <w:del w:id="28" w:author="Autor">
              <w:r w:rsidRPr="00BB2644" w:rsidDel="006D16F2">
                <w:rPr>
                  <w:b/>
                  <w:bCs/>
                  <w:sz w:val="22"/>
                  <w:szCs w:val="22"/>
                </w:rPr>
                <w:delText>vykonal</w:delText>
              </w:r>
              <w:r w:rsidR="005809AF" w:rsidDel="006D16F2">
                <w:rPr>
                  <w:rStyle w:val="Odkaznapoznmkupodiarou"/>
                  <w:b/>
                  <w:bCs/>
                  <w:sz w:val="22"/>
                  <w:szCs w:val="22"/>
                </w:rPr>
                <w:footnoteReference w:customMarkFollows="1" w:id="3"/>
                <w:delText>3</w:delText>
              </w:r>
            </w:del>
            <w:ins w:id="31" w:author="Autor">
              <w:r w:rsidR="006D16F2">
                <w:rPr>
                  <w:b/>
                  <w:bCs/>
                  <w:sz w:val="22"/>
                  <w:szCs w:val="22"/>
                </w:rPr>
                <w:t>schválil</w:t>
              </w:r>
              <w:r w:rsidR="006D16F2">
                <w:rPr>
                  <w:rStyle w:val="Odkaznapoznmkupodiarou"/>
                  <w:b/>
                  <w:bCs/>
                  <w:sz w:val="22"/>
                  <w:szCs w:val="22"/>
                </w:rPr>
                <w:footnoteReference w:customMarkFollows="1" w:id="4"/>
                <w:t>3</w:t>
              </w:r>
            </w:ins>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34">
          <w:tblGrid>
            <w:gridCol w:w="582"/>
            <w:gridCol w:w="2977"/>
            <w:gridCol w:w="1843"/>
            <w:gridCol w:w="567"/>
            <w:gridCol w:w="567"/>
            <w:gridCol w:w="776"/>
            <w:gridCol w:w="1775"/>
          </w:tblGrid>
        </w:tblGridChange>
      </w:tblGrid>
      <w:tr w:rsidR="00BB2644" w:rsidRPr="00BB2644" w:rsidTr="005464E3">
        <w:trPr>
          <w:trHeight w:val="645"/>
        </w:trPr>
        <w:tc>
          <w:tcPr>
            <w:tcW w:w="9087" w:type="dxa"/>
            <w:gridSpan w:val="7"/>
            <w:shd w:val="clear" w:color="000000" w:fill="60497A"/>
            <w:vAlign w:val="center"/>
          </w:tcPr>
          <w:p w:rsidR="00BB2644" w:rsidRPr="00BB2644" w:rsidRDefault="00BB2644" w:rsidP="00432B14">
            <w:pPr>
              <w:jc w:val="center"/>
              <w:rPr>
                <w:b/>
                <w:bCs/>
                <w:color w:val="FFFFFF"/>
              </w:rPr>
            </w:pPr>
            <w:bookmarkStart w:id="35" w:name="KZ_2"/>
            <w:del w:id="36" w:author="Autor">
              <w:r w:rsidRPr="00BB2644" w:rsidDel="005464E3">
                <w:rPr>
                  <w:b/>
                  <w:bCs/>
                  <w:color w:val="FFFFFF"/>
                </w:rPr>
                <w:lastRenderedPageBreak/>
                <w:delText xml:space="preserve">Kontrolný zoznam k </w:delText>
              </w:r>
              <w:r w:rsidR="00432B14" w:rsidDel="005464E3">
                <w:rPr>
                  <w:b/>
                  <w:bCs/>
                  <w:color w:val="FFFFFF"/>
                </w:rPr>
                <w:delText>finančnej</w:delText>
              </w:r>
              <w:r w:rsidRPr="00BB2644" w:rsidDel="005464E3">
                <w:rPr>
                  <w:b/>
                  <w:bCs/>
                  <w:color w:val="FFFFFF"/>
                </w:rPr>
                <w:delText xml:space="preserve"> kontrole VO</w:delText>
              </w:r>
              <w:r w:rsidRPr="00BB2644" w:rsidDel="005464E3">
                <w:rPr>
                  <w:b/>
                  <w:bCs/>
                  <w:color w:val="FFFFFF"/>
                </w:rPr>
                <w:br/>
              </w:r>
              <w:r w:rsidR="00A46A14" w:rsidRPr="00A46A14" w:rsidDel="005464E3">
                <w:rPr>
                  <w:b/>
                  <w:bCs/>
                  <w:color w:val="FFFFFF"/>
                </w:rPr>
                <w:delText>Podlimitná zákazka realizovaná cez elektronické trhovisko - 1. ex-ante kontrola</w:delText>
              </w:r>
            </w:del>
          </w:p>
        </w:tc>
      </w:tr>
      <w:bookmarkEnd w:id="35"/>
      <w:tr w:rsidR="00BB2644" w:rsidRPr="00BB2644" w:rsidTr="005464E3">
        <w:trPr>
          <w:trHeight w:val="330"/>
        </w:trPr>
        <w:tc>
          <w:tcPr>
            <w:tcW w:w="9087" w:type="dxa"/>
            <w:gridSpan w:val="7"/>
            <w:shd w:val="clear" w:color="auto" w:fill="auto"/>
            <w:vAlign w:val="center"/>
          </w:tcPr>
          <w:p w:rsidR="00BB2644" w:rsidRPr="00BB2644" w:rsidRDefault="00BB2644" w:rsidP="00BB2644">
            <w:pPr>
              <w:jc w:val="center"/>
              <w:rPr>
                <w:b/>
                <w:bCs/>
                <w:color w:val="000000"/>
                <w:sz w:val="22"/>
                <w:szCs w:val="22"/>
              </w:rPr>
            </w:pPr>
            <w:del w:id="37" w:author="Autor">
              <w:r w:rsidRPr="00BB2644" w:rsidDel="005464E3">
                <w:rPr>
                  <w:b/>
                  <w:bCs/>
                  <w:color w:val="000000"/>
                  <w:sz w:val="22"/>
                  <w:szCs w:val="22"/>
                </w:rPr>
                <w:delText>Identifikácia programu</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8" w:author="Autor">
              <w:r w:rsidRPr="00BB2644" w:rsidDel="005464E3">
                <w:rPr>
                  <w:color w:val="000000"/>
                  <w:sz w:val="22"/>
                  <w:szCs w:val="22"/>
                </w:rPr>
                <w:delText>Názov programu</w:delText>
              </w:r>
            </w:del>
          </w:p>
        </w:tc>
        <w:tc>
          <w:tcPr>
            <w:tcW w:w="5528" w:type="dxa"/>
            <w:gridSpan w:val="5"/>
            <w:shd w:val="clear" w:color="auto" w:fill="auto"/>
            <w:vAlign w:val="center"/>
          </w:tcPr>
          <w:p w:rsidR="00BB2644" w:rsidRPr="00BB2644" w:rsidRDefault="00BB2644" w:rsidP="00BB2644">
            <w:pPr>
              <w:rPr>
                <w:color w:val="000000"/>
                <w:sz w:val="22"/>
                <w:szCs w:val="22"/>
              </w:rPr>
            </w:pPr>
            <w:del w:id="39" w:author="Autor">
              <w:r w:rsidRPr="00BB2644" w:rsidDel="005464E3">
                <w:rPr>
                  <w:color w:val="000000"/>
                  <w:sz w:val="22"/>
                  <w:szCs w:val="22"/>
                </w:rPr>
                <w:delText> </w:delText>
              </w:r>
            </w:del>
          </w:p>
        </w:tc>
      </w:tr>
      <w:tr w:rsidR="00BB2644" w:rsidRPr="00BB2644" w:rsidTr="005464E3">
        <w:trPr>
          <w:trHeight w:val="660"/>
        </w:trPr>
        <w:tc>
          <w:tcPr>
            <w:tcW w:w="3559" w:type="dxa"/>
            <w:gridSpan w:val="2"/>
            <w:shd w:val="clear" w:color="auto" w:fill="auto"/>
            <w:vAlign w:val="center"/>
          </w:tcPr>
          <w:p w:rsidR="00BB2644" w:rsidRPr="00BB2644" w:rsidRDefault="00BB2644" w:rsidP="00BB2644">
            <w:pPr>
              <w:rPr>
                <w:color w:val="000000"/>
                <w:sz w:val="22"/>
                <w:szCs w:val="22"/>
              </w:rPr>
            </w:pPr>
            <w:del w:id="40" w:author="Autor">
              <w:r w:rsidRPr="00BB2644" w:rsidDel="005464E3">
                <w:rPr>
                  <w:color w:val="000000"/>
                  <w:sz w:val="22"/>
                  <w:szCs w:val="22"/>
                </w:rPr>
                <w:delText>Názov opatrenia</w:delText>
              </w:r>
            </w:del>
          </w:p>
        </w:tc>
        <w:tc>
          <w:tcPr>
            <w:tcW w:w="5528" w:type="dxa"/>
            <w:gridSpan w:val="5"/>
            <w:shd w:val="clear" w:color="auto" w:fill="auto"/>
            <w:vAlign w:val="center"/>
          </w:tcPr>
          <w:p w:rsidR="00BB2644" w:rsidRPr="00BB2644" w:rsidRDefault="00BB2644" w:rsidP="00BB2644">
            <w:pPr>
              <w:rPr>
                <w:color w:val="000000"/>
                <w:sz w:val="22"/>
                <w:szCs w:val="22"/>
              </w:rPr>
            </w:pPr>
            <w:del w:id="41" w:author="Autor">
              <w:r w:rsidRPr="00BB2644" w:rsidDel="005464E3">
                <w:rPr>
                  <w:color w:val="000000"/>
                  <w:sz w:val="22"/>
                  <w:szCs w:val="22"/>
                </w:rPr>
                <w:delText> </w:delText>
              </w:r>
            </w:del>
          </w:p>
        </w:tc>
      </w:tr>
      <w:tr w:rsidR="00BB2644" w:rsidRPr="00BB2644" w:rsidTr="005464E3">
        <w:trPr>
          <w:trHeight w:val="330"/>
        </w:trPr>
        <w:tc>
          <w:tcPr>
            <w:tcW w:w="9087" w:type="dxa"/>
            <w:gridSpan w:val="7"/>
            <w:shd w:val="clear" w:color="auto" w:fill="auto"/>
            <w:vAlign w:val="center"/>
          </w:tcPr>
          <w:p w:rsidR="00BB2644" w:rsidRPr="00BB2644" w:rsidRDefault="00BB2644" w:rsidP="00BB2644">
            <w:pPr>
              <w:jc w:val="center"/>
              <w:rPr>
                <w:b/>
                <w:bCs/>
                <w:color w:val="000000"/>
                <w:sz w:val="22"/>
                <w:szCs w:val="22"/>
              </w:rPr>
            </w:pPr>
            <w:del w:id="42" w:author="Autor">
              <w:r w:rsidRPr="00BB2644" w:rsidDel="005464E3">
                <w:rPr>
                  <w:b/>
                  <w:bCs/>
                  <w:color w:val="000000"/>
                  <w:sz w:val="22"/>
                  <w:szCs w:val="22"/>
                </w:rPr>
                <w:delText>Identifikácia projektu a prijímateľa</w:delText>
              </w:r>
            </w:del>
          </w:p>
        </w:tc>
      </w:tr>
      <w:tr w:rsidR="00BB2644" w:rsidRPr="00BB2644" w:rsidTr="005464E3">
        <w:trPr>
          <w:trHeight w:val="330"/>
        </w:trPr>
        <w:tc>
          <w:tcPr>
            <w:tcW w:w="3559" w:type="dxa"/>
            <w:gridSpan w:val="2"/>
            <w:shd w:val="clear" w:color="auto" w:fill="auto"/>
            <w:vAlign w:val="center"/>
          </w:tcPr>
          <w:p w:rsidR="00BB2644" w:rsidRPr="00BB2644" w:rsidRDefault="00BB2644" w:rsidP="00BB2644">
            <w:pPr>
              <w:rPr>
                <w:color w:val="000000"/>
                <w:sz w:val="22"/>
                <w:szCs w:val="22"/>
              </w:rPr>
            </w:pPr>
            <w:del w:id="43" w:author="Autor">
              <w:r w:rsidRPr="00BB2644" w:rsidDel="005464E3">
                <w:rPr>
                  <w:color w:val="000000"/>
                  <w:sz w:val="22"/>
                  <w:szCs w:val="22"/>
                </w:rPr>
                <w:delText xml:space="preserve">Kód projektu v </w:delText>
              </w:r>
              <w:r w:rsidR="00372627" w:rsidDel="005464E3">
                <w:rPr>
                  <w:color w:val="000000"/>
                  <w:sz w:val="22"/>
                  <w:szCs w:val="22"/>
                </w:rPr>
                <w:delText>ITMS2014+</w:delText>
              </w:r>
            </w:del>
          </w:p>
        </w:tc>
        <w:tc>
          <w:tcPr>
            <w:tcW w:w="5528" w:type="dxa"/>
            <w:gridSpan w:val="5"/>
            <w:shd w:val="clear" w:color="auto" w:fill="auto"/>
            <w:vAlign w:val="center"/>
          </w:tcPr>
          <w:p w:rsidR="00BB2644" w:rsidRPr="00BB2644" w:rsidRDefault="00BB2644" w:rsidP="00BB2644">
            <w:pPr>
              <w:rPr>
                <w:color w:val="000000"/>
                <w:sz w:val="22"/>
                <w:szCs w:val="22"/>
              </w:rPr>
            </w:pPr>
            <w:del w:id="44"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45" w:author="Autor">
              <w:r w:rsidRPr="00BB2644" w:rsidDel="005464E3">
                <w:rPr>
                  <w:color w:val="000000"/>
                  <w:sz w:val="22"/>
                  <w:szCs w:val="22"/>
                </w:rPr>
                <w:delText>Názov projektu</w:delText>
              </w:r>
            </w:del>
          </w:p>
        </w:tc>
        <w:tc>
          <w:tcPr>
            <w:tcW w:w="5528" w:type="dxa"/>
            <w:gridSpan w:val="5"/>
            <w:shd w:val="clear" w:color="auto" w:fill="auto"/>
            <w:vAlign w:val="center"/>
          </w:tcPr>
          <w:p w:rsidR="00BB2644" w:rsidRPr="00BB2644" w:rsidRDefault="00BB2644" w:rsidP="00BB2644">
            <w:pPr>
              <w:rPr>
                <w:color w:val="000000"/>
                <w:sz w:val="22"/>
                <w:szCs w:val="22"/>
              </w:rPr>
            </w:pPr>
            <w:del w:id="46"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47" w:author="Autor">
              <w:r w:rsidRPr="00BB2644" w:rsidDel="005464E3">
                <w:rPr>
                  <w:color w:val="000000"/>
                  <w:sz w:val="22"/>
                  <w:szCs w:val="22"/>
                </w:rPr>
                <w:delText>Názov/Meno a adresa sídla prijímateľa</w:delText>
              </w:r>
            </w:del>
          </w:p>
        </w:tc>
        <w:tc>
          <w:tcPr>
            <w:tcW w:w="5528" w:type="dxa"/>
            <w:gridSpan w:val="5"/>
            <w:shd w:val="clear" w:color="auto" w:fill="auto"/>
            <w:vAlign w:val="center"/>
          </w:tcPr>
          <w:p w:rsidR="00BB2644" w:rsidRPr="00BB2644" w:rsidRDefault="00BB2644" w:rsidP="00BB2644">
            <w:pPr>
              <w:rPr>
                <w:color w:val="000000"/>
                <w:sz w:val="22"/>
                <w:szCs w:val="22"/>
              </w:rPr>
            </w:pPr>
            <w:del w:id="48"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49" w:author="Autor">
              <w:r w:rsidRPr="00BB2644" w:rsidDel="005464E3">
                <w:rPr>
                  <w:color w:val="000000"/>
                  <w:sz w:val="22"/>
                  <w:szCs w:val="22"/>
                </w:rPr>
                <w:delText>Druh verejného obstarávateľa / obstarávateľa podľa ZVO</w:delText>
              </w:r>
            </w:del>
          </w:p>
        </w:tc>
        <w:tc>
          <w:tcPr>
            <w:tcW w:w="5528" w:type="dxa"/>
            <w:gridSpan w:val="5"/>
            <w:shd w:val="clear" w:color="auto" w:fill="auto"/>
            <w:vAlign w:val="center"/>
          </w:tcPr>
          <w:p w:rsidR="00BB2644" w:rsidRPr="00BB2644" w:rsidRDefault="00BB2644" w:rsidP="00BB2644">
            <w:pPr>
              <w:rPr>
                <w:color w:val="000000"/>
                <w:sz w:val="22"/>
                <w:szCs w:val="22"/>
              </w:rPr>
            </w:pPr>
            <w:del w:id="50" w:author="Autor">
              <w:r w:rsidRPr="00BB2644" w:rsidDel="005464E3">
                <w:rPr>
                  <w:color w:val="000000"/>
                  <w:sz w:val="22"/>
                  <w:szCs w:val="22"/>
                </w:rPr>
                <w:delText> </w:delText>
              </w:r>
            </w:del>
          </w:p>
        </w:tc>
      </w:tr>
      <w:tr w:rsidR="00BB2644" w:rsidRPr="00BB2644" w:rsidTr="005464E3">
        <w:trPr>
          <w:trHeight w:val="330"/>
        </w:trPr>
        <w:tc>
          <w:tcPr>
            <w:tcW w:w="9087" w:type="dxa"/>
            <w:gridSpan w:val="7"/>
            <w:shd w:val="clear" w:color="auto" w:fill="auto"/>
            <w:vAlign w:val="center"/>
          </w:tcPr>
          <w:p w:rsidR="00BB2644" w:rsidRPr="00BB2644" w:rsidRDefault="00BB2644" w:rsidP="00BB2644">
            <w:pPr>
              <w:jc w:val="center"/>
              <w:rPr>
                <w:b/>
                <w:bCs/>
                <w:color w:val="000000"/>
                <w:sz w:val="22"/>
                <w:szCs w:val="22"/>
              </w:rPr>
            </w:pPr>
            <w:del w:id="51" w:author="Autor">
              <w:r w:rsidRPr="00BB2644" w:rsidDel="005464E3">
                <w:rPr>
                  <w:b/>
                  <w:bCs/>
                  <w:color w:val="000000"/>
                  <w:sz w:val="22"/>
                  <w:szCs w:val="22"/>
                </w:rPr>
                <w:delText>Identifikácia zákazky</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52" w:author="Autor">
              <w:r w:rsidRPr="00BB2644" w:rsidDel="005464E3">
                <w:rPr>
                  <w:color w:val="000000"/>
                  <w:sz w:val="22"/>
                  <w:szCs w:val="22"/>
                </w:rPr>
                <w:delText>Druh zákazky podľa predpokladanej hodnoty zákazky</w:delText>
              </w:r>
            </w:del>
          </w:p>
        </w:tc>
        <w:tc>
          <w:tcPr>
            <w:tcW w:w="5528" w:type="dxa"/>
            <w:gridSpan w:val="5"/>
            <w:shd w:val="clear" w:color="auto" w:fill="auto"/>
            <w:vAlign w:val="center"/>
          </w:tcPr>
          <w:p w:rsidR="00BB2644" w:rsidRPr="00BB2644" w:rsidRDefault="00BB2644" w:rsidP="00BB2644">
            <w:pPr>
              <w:rPr>
                <w:color w:val="000000"/>
                <w:sz w:val="22"/>
                <w:szCs w:val="22"/>
              </w:rPr>
            </w:pPr>
            <w:del w:id="53" w:author="Autor">
              <w:r w:rsidRPr="00BB2644" w:rsidDel="005464E3">
                <w:rPr>
                  <w:color w:val="000000"/>
                  <w:sz w:val="22"/>
                  <w:szCs w:val="22"/>
                </w:rPr>
                <w:delText>Podlimitná zákazka</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54" w:author="Autor">
              <w:r w:rsidRPr="00BB2644" w:rsidDel="005464E3">
                <w:rPr>
                  <w:color w:val="000000"/>
                  <w:sz w:val="22"/>
                  <w:szCs w:val="22"/>
                </w:rPr>
                <w:delText>Druh zákazky podľa postupu</w:delText>
              </w:r>
            </w:del>
          </w:p>
        </w:tc>
        <w:tc>
          <w:tcPr>
            <w:tcW w:w="5528" w:type="dxa"/>
            <w:gridSpan w:val="5"/>
            <w:shd w:val="clear" w:color="auto" w:fill="auto"/>
            <w:vAlign w:val="center"/>
          </w:tcPr>
          <w:p w:rsidR="00BB2644" w:rsidRPr="00BB2644" w:rsidRDefault="00BB2644" w:rsidP="00BB2644">
            <w:pPr>
              <w:rPr>
                <w:color w:val="000000"/>
                <w:sz w:val="22"/>
                <w:szCs w:val="22"/>
              </w:rPr>
            </w:pPr>
            <w:del w:id="55" w:author="Autor">
              <w:r w:rsidRPr="00BB2644" w:rsidDel="005464E3">
                <w:rPr>
                  <w:color w:val="000000"/>
                  <w:sz w:val="22"/>
                  <w:szCs w:val="22"/>
                </w:rPr>
                <w:delText>Podlimitná zákazka realizovaná cez elektronické trhovisko</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56" w:author="Autor">
              <w:r w:rsidRPr="00BB2644" w:rsidDel="005464E3">
                <w:rPr>
                  <w:color w:val="000000"/>
                  <w:sz w:val="22"/>
                  <w:szCs w:val="22"/>
                </w:rPr>
                <w:delText>Druh zákazky podľa predmetu obstarania</w:delText>
              </w:r>
            </w:del>
          </w:p>
        </w:tc>
        <w:tc>
          <w:tcPr>
            <w:tcW w:w="5528" w:type="dxa"/>
            <w:gridSpan w:val="5"/>
            <w:shd w:val="clear" w:color="auto" w:fill="auto"/>
            <w:vAlign w:val="center"/>
          </w:tcPr>
          <w:p w:rsidR="00BB2644" w:rsidRPr="00BB2644" w:rsidRDefault="00BB2644" w:rsidP="00BB2644">
            <w:pPr>
              <w:rPr>
                <w:color w:val="000000"/>
                <w:sz w:val="22"/>
                <w:szCs w:val="22"/>
              </w:rPr>
            </w:pPr>
            <w:del w:id="57" w:author="Autor">
              <w:r w:rsidRPr="00BB2644" w:rsidDel="005464E3">
                <w:rPr>
                  <w:color w:val="000000"/>
                  <w:sz w:val="22"/>
                  <w:szCs w:val="22"/>
                </w:rPr>
                <w:delText xml:space="preserve"> </w:delText>
              </w:r>
            </w:del>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del w:id="58" w:author="Autor">
              <w:r w:rsidRPr="00863741" w:rsidDel="005464E3">
                <w:rPr>
                  <w:color w:val="000000"/>
                  <w:sz w:val="22"/>
                  <w:szCs w:val="22"/>
                </w:rPr>
                <w:delText>Identifikátor zákazky v</w:delText>
              </w:r>
              <w:r w:rsidDel="005464E3">
                <w:rPr>
                  <w:color w:val="000000"/>
                  <w:sz w:val="22"/>
                  <w:szCs w:val="22"/>
                </w:rPr>
                <w:delText> </w:delText>
              </w:r>
              <w:r w:rsidRPr="00863741" w:rsidDel="005464E3">
                <w:rPr>
                  <w:color w:val="000000"/>
                  <w:sz w:val="22"/>
                  <w:szCs w:val="22"/>
                </w:rPr>
                <w:delText>ITMS</w:delText>
              </w:r>
              <w:r w:rsidDel="005464E3">
                <w:rPr>
                  <w:color w:val="000000"/>
                  <w:sz w:val="22"/>
                  <w:szCs w:val="22"/>
                </w:rPr>
                <w:delText>2014+</w:delText>
              </w:r>
            </w:del>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60" w:author="Autor">
            <w:trPr>
              <w:trHeight w:val="300"/>
            </w:trPr>
          </w:trPrChange>
        </w:trPr>
        <w:tc>
          <w:tcPr>
            <w:tcW w:w="3559" w:type="dxa"/>
            <w:gridSpan w:val="2"/>
            <w:shd w:val="clear" w:color="auto" w:fill="auto"/>
            <w:vAlign w:val="center"/>
            <w:tcPrChange w:id="61" w:author="Autor">
              <w:tcPr>
                <w:tcW w:w="3559" w:type="dxa"/>
                <w:gridSpan w:val="2"/>
                <w:shd w:val="clear" w:color="auto" w:fill="auto"/>
                <w:vAlign w:val="center"/>
              </w:tcPr>
            </w:tcPrChange>
          </w:tcPr>
          <w:p w:rsidR="00BB2644" w:rsidRPr="00BB2644" w:rsidRDefault="00BB2644" w:rsidP="00BB2644">
            <w:pPr>
              <w:rPr>
                <w:color w:val="000000"/>
                <w:sz w:val="22"/>
                <w:szCs w:val="22"/>
              </w:rPr>
            </w:pPr>
            <w:del w:id="62" w:author="Autor">
              <w:r w:rsidRPr="00BB2644" w:rsidDel="005464E3">
                <w:rPr>
                  <w:color w:val="000000"/>
                  <w:sz w:val="22"/>
                  <w:szCs w:val="22"/>
                </w:rPr>
                <w:delText>Typ kontroly</w:delText>
              </w:r>
            </w:del>
          </w:p>
        </w:tc>
        <w:tc>
          <w:tcPr>
            <w:tcW w:w="5528" w:type="dxa"/>
            <w:gridSpan w:val="5"/>
            <w:shd w:val="clear" w:color="auto" w:fill="auto"/>
            <w:vAlign w:val="center"/>
            <w:tcPrChange w:id="63" w:author="Autor">
              <w:tcPr>
                <w:tcW w:w="5528" w:type="dxa"/>
                <w:gridSpan w:val="5"/>
                <w:shd w:val="clear" w:color="auto" w:fill="auto"/>
                <w:vAlign w:val="center"/>
              </w:tcPr>
            </w:tcPrChange>
          </w:tcPr>
          <w:p w:rsidR="00BB2644" w:rsidRPr="00BB2644" w:rsidRDefault="00BB2644" w:rsidP="00BB2644">
            <w:pPr>
              <w:rPr>
                <w:color w:val="000000"/>
                <w:sz w:val="22"/>
                <w:szCs w:val="22"/>
              </w:rPr>
            </w:pPr>
            <w:del w:id="64" w:author="Autor">
              <w:r w:rsidRPr="00BB2644" w:rsidDel="005464E3">
                <w:rPr>
                  <w:color w:val="000000"/>
                  <w:sz w:val="22"/>
                  <w:szCs w:val="22"/>
                </w:rPr>
                <w:delText>1. ex-ante kontrola</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66" w:author="Autor">
            <w:trPr>
              <w:trHeight w:val="300"/>
            </w:trPr>
          </w:trPrChange>
        </w:trPr>
        <w:tc>
          <w:tcPr>
            <w:tcW w:w="3559" w:type="dxa"/>
            <w:gridSpan w:val="2"/>
            <w:shd w:val="clear" w:color="auto" w:fill="auto"/>
            <w:vAlign w:val="center"/>
            <w:tcPrChange w:id="67" w:author="Autor">
              <w:tcPr>
                <w:tcW w:w="3559" w:type="dxa"/>
                <w:gridSpan w:val="2"/>
                <w:shd w:val="clear" w:color="auto" w:fill="auto"/>
                <w:vAlign w:val="center"/>
              </w:tcPr>
            </w:tcPrChange>
          </w:tcPr>
          <w:p w:rsidR="00BB2644" w:rsidRPr="00BB2644" w:rsidRDefault="00BB2644" w:rsidP="00BB2644">
            <w:pPr>
              <w:rPr>
                <w:color w:val="000000"/>
                <w:sz w:val="22"/>
                <w:szCs w:val="22"/>
              </w:rPr>
            </w:pPr>
            <w:del w:id="68" w:author="Autor">
              <w:r w:rsidRPr="00BB2644" w:rsidDel="005464E3">
                <w:rPr>
                  <w:color w:val="000000"/>
                  <w:sz w:val="22"/>
                  <w:szCs w:val="22"/>
                </w:rPr>
                <w:delText>Názov zákazky</w:delText>
              </w:r>
            </w:del>
          </w:p>
        </w:tc>
        <w:tc>
          <w:tcPr>
            <w:tcW w:w="5528" w:type="dxa"/>
            <w:gridSpan w:val="5"/>
            <w:shd w:val="clear" w:color="auto" w:fill="auto"/>
            <w:vAlign w:val="center"/>
            <w:tcPrChange w:id="69" w:author="Autor">
              <w:tcPr>
                <w:tcW w:w="5528" w:type="dxa"/>
                <w:gridSpan w:val="5"/>
                <w:shd w:val="clear" w:color="auto" w:fill="auto"/>
                <w:vAlign w:val="center"/>
              </w:tcPr>
            </w:tcPrChange>
          </w:tcPr>
          <w:p w:rsidR="00BB2644" w:rsidRPr="00BB2644" w:rsidRDefault="00BB2644" w:rsidP="00BB2644">
            <w:pPr>
              <w:rPr>
                <w:color w:val="000000"/>
                <w:sz w:val="22"/>
                <w:szCs w:val="22"/>
              </w:rPr>
            </w:pPr>
            <w:del w:id="70"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7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72" w:author="Autor">
            <w:trPr>
              <w:trHeight w:val="300"/>
            </w:trPr>
          </w:trPrChange>
        </w:trPr>
        <w:tc>
          <w:tcPr>
            <w:tcW w:w="3559" w:type="dxa"/>
            <w:gridSpan w:val="2"/>
            <w:shd w:val="clear" w:color="auto" w:fill="auto"/>
            <w:vAlign w:val="center"/>
            <w:tcPrChange w:id="73" w:author="Autor">
              <w:tcPr>
                <w:tcW w:w="3559" w:type="dxa"/>
                <w:gridSpan w:val="2"/>
                <w:shd w:val="clear" w:color="auto" w:fill="auto"/>
                <w:vAlign w:val="center"/>
              </w:tcPr>
            </w:tcPrChange>
          </w:tcPr>
          <w:p w:rsidR="00BB2644" w:rsidRPr="00BB2644" w:rsidRDefault="00BB2644" w:rsidP="00BB2644">
            <w:pPr>
              <w:rPr>
                <w:color w:val="000000"/>
                <w:sz w:val="22"/>
                <w:szCs w:val="22"/>
              </w:rPr>
            </w:pPr>
            <w:del w:id="74" w:author="Autor">
              <w:r w:rsidRPr="00BB2644" w:rsidDel="005464E3">
                <w:rPr>
                  <w:color w:val="000000"/>
                  <w:sz w:val="22"/>
                  <w:szCs w:val="22"/>
                </w:rPr>
                <w:delText>Predpokladaná hodnota zákazky</w:delText>
              </w:r>
            </w:del>
          </w:p>
        </w:tc>
        <w:tc>
          <w:tcPr>
            <w:tcW w:w="5528" w:type="dxa"/>
            <w:gridSpan w:val="5"/>
            <w:shd w:val="clear" w:color="auto" w:fill="auto"/>
            <w:vAlign w:val="center"/>
            <w:tcPrChange w:id="75" w:author="Autor">
              <w:tcPr>
                <w:tcW w:w="5528" w:type="dxa"/>
                <w:gridSpan w:val="5"/>
                <w:shd w:val="clear" w:color="auto" w:fill="auto"/>
                <w:vAlign w:val="center"/>
              </w:tcPr>
            </w:tcPrChange>
          </w:tcPr>
          <w:p w:rsidR="00BB2644" w:rsidRPr="00BB2644" w:rsidRDefault="00BB2644" w:rsidP="00BB2644">
            <w:pPr>
              <w:rPr>
                <w:color w:val="000000"/>
                <w:sz w:val="22"/>
                <w:szCs w:val="22"/>
              </w:rPr>
            </w:pPr>
            <w:del w:id="76"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7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810"/>
          <w:trPrChange w:id="78" w:author="Autor">
            <w:trPr>
              <w:trHeight w:val="810"/>
            </w:trPr>
          </w:trPrChange>
        </w:trPr>
        <w:tc>
          <w:tcPr>
            <w:tcW w:w="3559" w:type="dxa"/>
            <w:gridSpan w:val="2"/>
            <w:shd w:val="clear" w:color="auto" w:fill="auto"/>
            <w:vAlign w:val="center"/>
            <w:tcPrChange w:id="79" w:author="Autor">
              <w:tcPr>
                <w:tcW w:w="3559" w:type="dxa"/>
                <w:gridSpan w:val="2"/>
                <w:shd w:val="clear" w:color="auto" w:fill="auto"/>
                <w:vAlign w:val="center"/>
              </w:tcPr>
            </w:tcPrChange>
          </w:tcPr>
          <w:p w:rsidR="00BB2644" w:rsidRPr="00BB2644" w:rsidRDefault="00BB2644" w:rsidP="00BB2644">
            <w:pPr>
              <w:rPr>
                <w:color w:val="000000"/>
                <w:sz w:val="22"/>
                <w:szCs w:val="22"/>
              </w:rPr>
            </w:pPr>
            <w:del w:id="80" w:author="Autor">
              <w:r w:rsidRPr="00BB2644" w:rsidDel="005464E3">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81" w:author="Autor">
              <w:tcPr>
                <w:tcW w:w="5528" w:type="dxa"/>
                <w:gridSpan w:val="5"/>
                <w:shd w:val="clear" w:color="auto" w:fill="auto"/>
                <w:vAlign w:val="center"/>
              </w:tcPr>
            </w:tcPrChange>
          </w:tcPr>
          <w:p w:rsidR="00BB2644" w:rsidRPr="00BB2644" w:rsidRDefault="00BB2644" w:rsidP="00BB2644">
            <w:pPr>
              <w:rPr>
                <w:color w:val="000000"/>
                <w:sz w:val="22"/>
                <w:szCs w:val="22"/>
              </w:rPr>
            </w:pPr>
            <w:del w:id="82"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8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15"/>
          <w:trPrChange w:id="84" w:author="Autor">
            <w:trPr>
              <w:trHeight w:val="315"/>
            </w:trPr>
          </w:trPrChange>
        </w:trPr>
        <w:tc>
          <w:tcPr>
            <w:tcW w:w="582" w:type="dxa"/>
            <w:shd w:val="clear" w:color="000000" w:fill="60497A"/>
            <w:vAlign w:val="center"/>
            <w:tcPrChange w:id="85" w:author="Autor">
              <w:tcPr>
                <w:tcW w:w="582" w:type="dxa"/>
                <w:shd w:val="clear" w:color="000000" w:fill="60497A"/>
                <w:vAlign w:val="center"/>
              </w:tcPr>
            </w:tcPrChange>
          </w:tcPr>
          <w:p w:rsidR="00BB2644" w:rsidRPr="00BB2644" w:rsidRDefault="00BB2644" w:rsidP="00BB2644">
            <w:pPr>
              <w:jc w:val="center"/>
              <w:rPr>
                <w:b/>
                <w:bCs/>
                <w:color w:val="FFFFFF"/>
                <w:sz w:val="22"/>
                <w:szCs w:val="22"/>
              </w:rPr>
            </w:pPr>
            <w:del w:id="86" w:author="Autor">
              <w:r w:rsidRPr="00BB2644" w:rsidDel="005464E3">
                <w:rPr>
                  <w:b/>
                  <w:bCs/>
                  <w:color w:val="FFFFFF"/>
                  <w:sz w:val="22"/>
                  <w:szCs w:val="22"/>
                </w:rPr>
                <w:delText>P. č.</w:delText>
              </w:r>
            </w:del>
          </w:p>
        </w:tc>
        <w:tc>
          <w:tcPr>
            <w:tcW w:w="4820" w:type="dxa"/>
            <w:gridSpan w:val="2"/>
            <w:shd w:val="clear" w:color="000000" w:fill="60497A"/>
            <w:vAlign w:val="center"/>
            <w:tcPrChange w:id="87" w:author="Autor">
              <w:tcPr>
                <w:tcW w:w="4820" w:type="dxa"/>
                <w:gridSpan w:val="2"/>
                <w:shd w:val="clear" w:color="000000" w:fill="60497A"/>
                <w:vAlign w:val="center"/>
              </w:tcPr>
            </w:tcPrChange>
          </w:tcPr>
          <w:p w:rsidR="00BB2644" w:rsidRPr="00BB2644" w:rsidRDefault="00BB2644" w:rsidP="00BB2644">
            <w:pPr>
              <w:jc w:val="center"/>
              <w:rPr>
                <w:b/>
                <w:bCs/>
                <w:color w:val="FFFFFF"/>
                <w:sz w:val="22"/>
                <w:szCs w:val="22"/>
              </w:rPr>
            </w:pPr>
            <w:del w:id="88" w:author="Autor">
              <w:r w:rsidRPr="00BB2644" w:rsidDel="005464E3">
                <w:rPr>
                  <w:b/>
                  <w:bCs/>
                  <w:color w:val="FFFFFF"/>
                  <w:sz w:val="22"/>
                  <w:szCs w:val="22"/>
                </w:rPr>
                <w:delText>Kontrolné otázky</w:delText>
              </w:r>
            </w:del>
          </w:p>
        </w:tc>
        <w:tc>
          <w:tcPr>
            <w:tcW w:w="567" w:type="dxa"/>
            <w:shd w:val="clear" w:color="000000" w:fill="60497A"/>
            <w:vAlign w:val="center"/>
            <w:tcPrChange w:id="89"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90" w:author="Autor">
              <w:r w:rsidRPr="00BB2644" w:rsidDel="005464E3">
                <w:rPr>
                  <w:b/>
                  <w:bCs/>
                  <w:color w:val="FFFFFF"/>
                  <w:sz w:val="22"/>
                  <w:szCs w:val="22"/>
                </w:rPr>
                <w:delText>áno</w:delText>
              </w:r>
            </w:del>
          </w:p>
        </w:tc>
        <w:tc>
          <w:tcPr>
            <w:tcW w:w="567" w:type="dxa"/>
            <w:shd w:val="clear" w:color="000000" w:fill="60497A"/>
            <w:vAlign w:val="center"/>
            <w:tcPrChange w:id="91"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92" w:author="Autor">
              <w:r w:rsidRPr="00BB2644" w:rsidDel="005464E3">
                <w:rPr>
                  <w:b/>
                  <w:bCs/>
                  <w:color w:val="FFFFFF"/>
                  <w:sz w:val="22"/>
                  <w:szCs w:val="22"/>
                </w:rPr>
                <w:delText>nie</w:delText>
              </w:r>
            </w:del>
          </w:p>
        </w:tc>
        <w:tc>
          <w:tcPr>
            <w:tcW w:w="776" w:type="dxa"/>
            <w:shd w:val="clear" w:color="000000" w:fill="60497A"/>
            <w:vAlign w:val="center"/>
            <w:tcPrChange w:id="93" w:author="Autor">
              <w:tcPr>
                <w:tcW w:w="776" w:type="dxa"/>
                <w:shd w:val="clear" w:color="000000" w:fill="60497A"/>
                <w:vAlign w:val="center"/>
              </w:tcPr>
            </w:tcPrChange>
          </w:tcPr>
          <w:p w:rsidR="00BB2644" w:rsidRPr="00BB2644" w:rsidRDefault="00BB2644" w:rsidP="00BB2644">
            <w:pPr>
              <w:jc w:val="center"/>
              <w:rPr>
                <w:b/>
                <w:bCs/>
                <w:color w:val="FFFFFF"/>
                <w:sz w:val="22"/>
                <w:szCs w:val="22"/>
              </w:rPr>
            </w:pPr>
            <w:del w:id="94" w:author="Autor">
              <w:r w:rsidRPr="00BB2644" w:rsidDel="005464E3">
                <w:rPr>
                  <w:b/>
                  <w:bCs/>
                  <w:color w:val="FFFFFF"/>
                  <w:sz w:val="22"/>
                  <w:szCs w:val="22"/>
                </w:rPr>
                <w:delText>netýka sa</w:delText>
              </w:r>
            </w:del>
          </w:p>
        </w:tc>
        <w:tc>
          <w:tcPr>
            <w:tcW w:w="1775" w:type="dxa"/>
            <w:shd w:val="clear" w:color="000000" w:fill="60497A"/>
            <w:vAlign w:val="center"/>
            <w:tcPrChange w:id="95" w:author="Autor">
              <w:tcPr>
                <w:tcW w:w="1775" w:type="dxa"/>
                <w:shd w:val="clear" w:color="000000" w:fill="60497A"/>
                <w:vAlign w:val="center"/>
              </w:tcPr>
            </w:tcPrChange>
          </w:tcPr>
          <w:p w:rsidR="00BB2644" w:rsidRPr="00BB2644" w:rsidRDefault="00BB2644" w:rsidP="00BB2644">
            <w:pPr>
              <w:jc w:val="center"/>
              <w:rPr>
                <w:b/>
                <w:bCs/>
                <w:color w:val="FFFFFF"/>
                <w:sz w:val="22"/>
                <w:szCs w:val="22"/>
              </w:rPr>
            </w:pPr>
            <w:del w:id="96" w:author="Autor">
              <w:r w:rsidRPr="00BB2644" w:rsidDel="005464E3">
                <w:rPr>
                  <w:b/>
                  <w:bCs/>
                  <w:color w:val="FFFFFF"/>
                  <w:sz w:val="22"/>
                  <w:szCs w:val="22"/>
                </w:rPr>
                <w:delText>Poznámka</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9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98" w:author="Autor">
            <w:trPr>
              <w:trHeight w:val="600"/>
            </w:trPr>
          </w:trPrChange>
        </w:trPr>
        <w:tc>
          <w:tcPr>
            <w:tcW w:w="582" w:type="dxa"/>
            <w:shd w:val="clear" w:color="auto" w:fill="auto"/>
            <w:noWrap/>
            <w:vAlign w:val="center"/>
            <w:tcPrChange w:id="9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00" w:author="Autor">
              <w:r w:rsidRPr="00BB2644" w:rsidDel="005464E3">
                <w:rPr>
                  <w:color w:val="000000"/>
                  <w:sz w:val="22"/>
                  <w:szCs w:val="22"/>
                </w:rPr>
                <w:delText>1</w:delText>
              </w:r>
            </w:del>
          </w:p>
        </w:tc>
        <w:tc>
          <w:tcPr>
            <w:tcW w:w="4820" w:type="dxa"/>
            <w:gridSpan w:val="2"/>
            <w:shd w:val="clear" w:color="auto" w:fill="auto"/>
            <w:vAlign w:val="center"/>
            <w:tcPrChange w:id="101" w:author="Autor">
              <w:tcPr>
                <w:tcW w:w="4820" w:type="dxa"/>
                <w:gridSpan w:val="2"/>
                <w:shd w:val="clear" w:color="auto" w:fill="auto"/>
                <w:vAlign w:val="center"/>
              </w:tcPr>
            </w:tcPrChange>
          </w:tcPr>
          <w:p w:rsidR="00BB2644" w:rsidRPr="00BB2644" w:rsidRDefault="00BB2644" w:rsidP="00BB2644">
            <w:pPr>
              <w:rPr>
                <w:color w:val="000000"/>
                <w:sz w:val="22"/>
                <w:szCs w:val="22"/>
              </w:rPr>
            </w:pPr>
            <w:del w:id="102" w:author="Autor">
              <w:r w:rsidRPr="00BB2644" w:rsidDel="005464E3">
                <w:rPr>
                  <w:color w:val="000000"/>
                  <w:sz w:val="22"/>
                  <w:szCs w:val="22"/>
                </w:rPr>
                <w:delText>S ohľadom na predmet zákazky a definíciu bežnej dostupnosti na trhu bol pre obstarávanie zvolený správny postup?</w:delText>
              </w:r>
            </w:del>
          </w:p>
        </w:tc>
        <w:tc>
          <w:tcPr>
            <w:tcW w:w="567" w:type="dxa"/>
            <w:shd w:val="clear" w:color="auto" w:fill="auto"/>
            <w:vAlign w:val="center"/>
            <w:tcPrChange w:id="103"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04" w:author="Autor">
              <w:r w:rsidRPr="00BB2644" w:rsidDel="005464E3">
                <w:rPr>
                  <w:b/>
                  <w:bCs/>
                  <w:color w:val="000000"/>
                  <w:sz w:val="22"/>
                  <w:szCs w:val="22"/>
                </w:rPr>
                <w:delText> </w:delText>
              </w:r>
            </w:del>
          </w:p>
        </w:tc>
        <w:tc>
          <w:tcPr>
            <w:tcW w:w="567" w:type="dxa"/>
            <w:shd w:val="clear" w:color="auto" w:fill="auto"/>
            <w:vAlign w:val="center"/>
            <w:tcPrChange w:id="105"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06" w:author="Autor">
              <w:r w:rsidRPr="00BB2644" w:rsidDel="005464E3">
                <w:rPr>
                  <w:b/>
                  <w:bCs/>
                  <w:color w:val="000000"/>
                  <w:sz w:val="22"/>
                  <w:szCs w:val="22"/>
                </w:rPr>
                <w:delText> </w:delText>
              </w:r>
            </w:del>
          </w:p>
        </w:tc>
        <w:tc>
          <w:tcPr>
            <w:tcW w:w="776" w:type="dxa"/>
            <w:shd w:val="clear" w:color="auto" w:fill="auto"/>
            <w:vAlign w:val="center"/>
            <w:tcPrChange w:id="107"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108" w:author="Autor">
              <w:r w:rsidRPr="00BB2644" w:rsidDel="005464E3">
                <w:rPr>
                  <w:b/>
                  <w:bCs/>
                  <w:color w:val="000000"/>
                  <w:sz w:val="22"/>
                  <w:szCs w:val="22"/>
                </w:rPr>
                <w:delText> </w:delText>
              </w:r>
            </w:del>
          </w:p>
        </w:tc>
        <w:tc>
          <w:tcPr>
            <w:tcW w:w="1775" w:type="dxa"/>
            <w:shd w:val="clear" w:color="auto" w:fill="auto"/>
            <w:vAlign w:val="center"/>
            <w:tcPrChange w:id="109"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110" w:author="Autor">
              <w:r w:rsidRPr="00BB2644" w:rsidDel="005464E3">
                <w:rPr>
                  <w:b/>
                  <w:bCs/>
                  <w:color w:val="000000"/>
                  <w:sz w:val="22"/>
                  <w:szCs w:val="22"/>
                </w:rPr>
                <w:delText> </w:delText>
              </w:r>
            </w:del>
          </w:p>
        </w:tc>
      </w:tr>
      <w:tr w:rsidR="007C035E"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1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873"/>
          <w:trPrChange w:id="112" w:author="Autor">
            <w:trPr>
              <w:trHeight w:val="873"/>
            </w:trPr>
          </w:trPrChange>
        </w:trPr>
        <w:tc>
          <w:tcPr>
            <w:tcW w:w="582" w:type="dxa"/>
            <w:vMerge w:val="restart"/>
            <w:shd w:val="clear" w:color="auto" w:fill="auto"/>
            <w:noWrap/>
            <w:vAlign w:val="center"/>
            <w:tcPrChange w:id="113" w:author="Autor">
              <w:tcPr>
                <w:tcW w:w="582" w:type="dxa"/>
                <w:vMerge w:val="restart"/>
                <w:shd w:val="clear" w:color="auto" w:fill="auto"/>
                <w:noWrap/>
                <w:vAlign w:val="center"/>
              </w:tcPr>
            </w:tcPrChange>
          </w:tcPr>
          <w:p w:rsidR="007C035E" w:rsidRPr="00BB2644" w:rsidRDefault="007C035E" w:rsidP="00BB2644">
            <w:pPr>
              <w:jc w:val="center"/>
              <w:rPr>
                <w:color w:val="000000"/>
                <w:sz w:val="22"/>
                <w:szCs w:val="22"/>
              </w:rPr>
            </w:pPr>
            <w:del w:id="114" w:author="Autor">
              <w:r w:rsidRPr="00BB2644" w:rsidDel="005464E3">
                <w:rPr>
                  <w:color w:val="000000"/>
                  <w:sz w:val="22"/>
                  <w:szCs w:val="22"/>
                </w:rPr>
                <w:delText>2</w:delText>
              </w:r>
            </w:del>
          </w:p>
        </w:tc>
        <w:tc>
          <w:tcPr>
            <w:tcW w:w="4820" w:type="dxa"/>
            <w:gridSpan w:val="2"/>
            <w:vMerge w:val="restart"/>
            <w:shd w:val="clear" w:color="auto" w:fill="auto"/>
            <w:vAlign w:val="center"/>
            <w:tcPrChange w:id="115" w:author="Autor">
              <w:tcPr>
                <w:tcW w:w="4820" w:type="dxa"/>
                <w:gridSpan w:val="2"/>
                <w:vMerge w:val="restart"/>
                <w:shd w:val="clear" w:color="auto" w:fill="auto"/>
                <w:vAlign w:val="center"/>
              </w:tcPr>
            </w:tcPrChange>
          </w:tcPr>
          <w:p w:rsidR="007C035E" w:rsidRPr="00BB2644" w:rsidRDefault="007C035E" w:rsidP="00BB2644">
            <w:pPr>
              <w:rPr>
                <w:color w:val="000000"/>
                <w:sz w:val="22"/>
                <w:szCs w:val="22"/>
              </w:rPr>
            </w:pPr>
            <w:del w:id="116" w:author="Autor">
              <w:r w:rsidRPr="00BB2644" w:rsidDel="005464E3">
                <w:rPr>
                  <w:color w:val="000000"/>
                  <w:sz w:val="22"/>
                  <w:szCs w:val="22"/>
                </w:rPr>
                <w:delText>Bola predpokladaná hodnota zákazky určená súladne so ZVO?</w:delText>
              </w:r>
              <w:r w:rsidRPr="00BB2644" w:rsidDel="005464E3">
                <w:rPr>
                  <w:color w:val="000000"/>
                  <w:sz w:val="22"/>
                  <w:szCs w:val="22"/>
                </w:rPr>
                <w:br/>
                <w:delText>a) Bola PHZ určená ako cena bez DPH?</w:delText>
              </w:r>
              <w:r w:rsidRPr="00BB2644" w:rsidDel="005464E3">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5464E3">
                <w:rPr>
                  <w:color w:val="000000"/>
                  <w:sz w:val="22"/>
                  <w:szCs w:val="22"/>
                </w:rPr>
                <w:br/>
                <w:delText>c) Bola PHZ určená tak, že zahŕňa PHZ všetkých častí zákazky, vrátane opakovaných plnení, odmien a opcií?</w:delText>
              </w:r>
              <w:r w:rsidRPr="00BB2644" w:rsidDel="005464E3">
                <w:rPr>
                  <w:color w:val="000000"/>
                  <w:sz w:val="22"/>
                  <w:szCs w:val="22"/>
                </w:rPr>
                <w:br/>
                <w:delText>d) Je stanovená PHZ tak, že nezahŕňa PHZ aj dodávku tovaru alebo poskytnutie služieb, ktoré nie sú nevyhnutné  na splnenie zmluvy na stavebné práce?</w:delText>
              </w:r>
              <w:r w:rsidRPr="00BB2644" w:rsidDel="005464E3">
                <w:rPr>
                  <w:color w:val="000000"/>
                  <w:sz w:val="22"/>
                  <w:szCs w:val="22"/>
                </w:rPr>
                <w:br/>
                <w:delText>e) Nedošlo k rozdeleniu zákazky alebo nebol zvolený spôsob určenia jej PHZ s cieľom znížiť PHZ pod finančné limity podľa ZVO?</w:delText>
              </w:r>
              <w:r w:rsidRPr="00BB2644" w:rsidDel="005464E3">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117" w:author="Autor">
              <w:tcPr>
                <w:tcW w:w="567" w:type="dxa"/>
                <w:shd w:val="clear" w:color="auto" w:fill="auto"/>
                <w:vAlign w:val="center"/>
              </w:tcPr>
            </w:tcPrChange>
          </w:tcPr>
          <w:p w:rsidR="007C035E" w:rsidRPr="00BB2644" w:rsidRDefault="007C035E" w:rsidP="00BB2644">
            <w:pPr>
              <w:jc w:val="center"/>
              <w:rPr>
                <w:b/>
                <w:bCs/>
                <w:color w:val="000000"/>
                <w:sz w:val="22"/>
                <w:szCs w:val="22"/>
              </w:rPr>
            </w:pPr>
            <w:del w:id="118" w:author="Autor">
              <w:r w:rsidRPr="00BB2644" w:rsidDel="005464E3">
                <w:rPr>
                  <w:b/>
                  <w:bCs/>
                  <w:color w:val="000000"/>
                  <w:sz w:val="22"/>
                  <w:szCs w:val="22"/>
                </w:rPr>
                <w:delText> </w:delText>
              </w:r>
            </w:del>
          </w:p>
        </w:tc>
        <w:tc>
          <w:tcPr>
            <w:tcW w:w="567" w:type="dxa"/>
            <w:shd w:val="clear" w:color="auto" w:fill="auto"/>
            <w:vAlign w:val="center"/>
            <w:tcPrChange w:id="119" w:author="Autor">
              <w:tcPr>
                <w:tcW w:w="567" w:type="dxa"/>
                <w:shd w:val="clear" w:color="auto" w:fill="auto"/>
                <w:vAlign w:val="center"/>
              </w:tcPr>
            </w:tcPrChange>
          </w:tcPr>
          <w:p w:rsidR="007C035E" w:rsidRPr="00BB2644" w:rsidRDefault="007C035E" w:rsidP="00BB2644">
            <w:pPr>
              <w:jc w:val="center"/>
              <w:rPr>
                <w:b/>
                <w:bCs/>
                <w:color w:val="000000"/>
                <w:sz w:val="22"/>
                <w:szCs w:val="22"/>
              </w:rPr>
            </w:pPr>
            <w:del w:id="120" w:author="Autor">
              <w:r w:rsidRPr="00BB2644" w:rsidDel="005464E3">
                <w:rPr>
                  <w:b/>
                  <w:bCs/>
                  <w:color w:val="000000"/>
                  <w:sz w:val="22"/>
                  <w:szCs w:val="22"/>
                </w:rPr>
                <w:delText> </w:delText>
              </w:r>
            </w:del>
          </w:p>
        </w:tc>
        <w:tc>
          <w:tcPr>
            <w:tcW w:w="776" w:type="dxa"/>
            <w:shd w:val="clear" w:color="auto" w:fill="auto"/>
            <w:vAlign w:val="center"/>
            <w:tcPrChange w:id="121" w:author="Autor">
              <w:tcPr>
                <w:tcW w:w="776" w:type="dxa"/>
                <w:shd w:val="clear" w:color="auto" w:fill="auto"/>
                <w:vAlign w:val="center"/>
              </w:tcPr>
            </w:tcPrChange>
          </w:tcPr>
          <w:p w:rsidR="007C035E" w:rsidRPr="00BB2644" w:rsidRDefault="007C035E" w:rsidP="00BB2644">
            <w:pPr>
              <w:jc w:val="center"/>
              <w:rPr>
                <w:b/>
                <w:bCs/>
                <w:color w:val="000000"/>
                <w:sz w:val="22"/>
                <w:szCs w:val="22"/>
              </w:rPr>
            </w:pPr>
            <w:del w:id="122" w:author="Autor">
              <w:r w:rsidRPr="00BB2644" w:rsidDel="005464E3">
                <w:rPr>
                  <w:b/>
                  <w:bCs/>
                  <w:color w:val="000000"/>
                  <w:sz w:val="22"/>
                  <w:szCs w:val="22"/>
                </w:rPr>
                <w:delText> </w:delText>
              </w:r>
            </w:del>
          </w:p>
        </w:tc>
        <w:tc>
          <w:tcPr>
            <w:tcW w:w="1775" w:type="dxa"/>
            <w:shd w:val="clear" w:color="auto" w:fill="auto"/>
            <w:vAlign w:val="center"/>
            <w:tcPrChange w:id="123" w:author="Autor">
              <w:tcPr>
                <w:tcW w:w="1775" w:type="dxa"/>
                <w:shd w:val="clear" w:color="auto" w:fill="auto"/>
                <w:vAlign w:val="center"/>
              </w:tcPr>
            </w:tcPrChange>
          </w:tcPr>
          <w:p w:rsidR="007C035E" w:rsidRPr="00BB2644" w:rsidRDefault="007C035E" w:rsidP="00BB2644">
            <w:pPr>
              <w:jc w:val="center"/>
              <w:rPr>
                <w:b/>
                <w:bCs/>
                <w:color w:val="000000"/>
                <w:sz w:val="22"/>
                <w:szCs w:val="22"/>
              </w:rPr>
            </w:pPr>
            <w:del w:id="124" w:author="Autor">
              <w:r w:rsidRPr="00BB2644" w:rsidDel="005464E3">
                <w:rPr>
                  <w:b/>
                  <w:bCs/>
                  <w:color w:val="000000"/>
                  <w:sz w:val="22"/>
                  <w:szCs w:val="22"/>
                </w:rPr>
                <w:delText> </w:delText>
              </w:r>
            </w:del>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2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126" w:author="Autor">
            <w:trPr>
              <w:trHeight w:val="600"/>
            </w:trPr>
          </w:trPrChange>
        </w:trPr>
        <w:tc>
          <w:tcPr>
            <w:tcW w:w="582" w:type="dxa"/>
            <w:shd w:val="clear" w:color="auto" w:fill="auto"/>
            <w:noWrap/>
            <w:vAlign w:val="center"/>
            <w:tcPrChange w:id="127"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28" w:author="Autor">
              <w:r w:rsidRPr="00BB2644" w:rsidDel="005464E3">
                <w:rPr>
                  <w:color w:val="000000"/>
                  <w:sz w:val="22"/>
                  <w:szCs w:val="22"/>
                </w:rPr>
                <w:delText>3</w:delText>
              </w:r>
            </w:del>
          </w:p>
        </w:tc>
        <w:tc>
          <w:tcPr>
            <w:tcW w:w="4820" w:type="dxa"/>
            <w:gridSpan w:val="2"/>
            <w:shd w:val="clear" w:color="auto" w:fill="auto"/>
            <w:vAlign w:val="center"/>
            <w:tcPrChange w:id="129" w:author="Autor">
              <w:tcPr>
                <w:tcW w:w="4820" w:type="dxa"/>
                <w:gridSpan w:val="2"/>
                <w:shd w:val="clear" w:color="auto" w:fill="auto"/>
                <w:vAlign w:val="center"/>
              </w:tcPr>
            </w:tcPrChange>
          </w:tcPr>
          <w:p w:rsidR="00BB2644" w:rsidRPr="00BB2644" w:rsidRDefault="00BB2644" w:rsidP="00BB2644">
            <w:pPr>
              <w:rPr>
                <w:color w:val="000000"/>
                <w:sz w:val="22"/>
                <w:szCs w:val="22"/>
              </w:rPr>
            </w:pPr>
            <w:del w:id="130" w:author="Autor">
              <w:r w:rsidRPr="00BB2644" w:rsidDel="005464E3">
                <w:rPr>
                  <w:color w:val="000000"/>
                  <w:sz w:val="22"/>
                  <w:szCs w:val="22"/>
                </w:rPr>
                <w:delText>Bol dodržaný postup zadávania podlimitnej zákazky s využitím elektron</w:delText>
              </w:r>
              <w:r w:rsidR="0033668E" w:rsidDel="005464E3">
                <w:rPr>
                  <w:color w:val="000000"/>
                  <w:sz w:val="22"/>
                  <w:szCs w:val="22"/>
                </w:rPr>
                <w:delText>ického trhoviska v súlade s § 96</w:delText>
              </w:r>
              <w:r w:rsidRPr="00BB2644" w:rsidDel="005464E3">
                <w:rPr>
                  <w:color w:val="000000"/>
                  <w:sz w:val="22"/>
                  <w:szCs w:val="22"/>
                </w:rPr>
                <w:delText xml:space="preserve"> až § 99ZVO?</w:delText>
              </w:r>
            </w:del>
          </w:p>
        </w:tc>
        <w:tc>
          <w:tcPr>
            <w:tcW w:w="567" w:type="dxa"/>
            <w:shd w:val="clear" w:color="auto" w:fill="auto"/>
            <w:vAlign w:val="center"/>
            <w:tcPrChange w:id="131"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32" w:author="Autor">
              <w:r w:rsidRPr="00BB2644" w:rsidDel="005464E3">
                <w:rPr>
                  <w:b/>
                  <w:bCs/>
                  <w:color w:val="000000"/>
                  <w:sz w:val="22"/>
                  <w:szCs w:val="22"/>
                </w:rPr>
                <w:delText> </w:delText>
              </w:r>
            </w:del>
          </w:p>
        </w:tc>
        <w:tc>
          <w:tcPr>
            <w:tcW w:w="567" w:type="dxa"/>
            <w:shd w:val="clear" w:color="auto" w:fill="auto"/>
            <w:vAlign w:val="center"/>
            <w:tcPrChange w:id="133"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34" w:author="Autor">
              <w:r w:rsidRPr="00BB2644" w:rsidDel="005464E3">
                <w:rPr>
                  <w:b/>
                  <w:bCs/>
                  <w:color w:val="000000"/>
                  <w:sz w:val="22"/>
                  <w:szCs w:val="22"/>
                </w:rPr>
                <w:delText> </w:delText>
              </w:r>
            </w:del>
          </w:p>
        </w:tc>
        <w:tc>
          <w:tcPr>
            <w:tcW w:w="776" w:type="dxa"/>
            <w:shd w:val="clear" w:color="auto" w:fill="auto"/>
            <w:vAlign w:val="center"/>
            <w:tcPrChange w:id="135"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136" w:author="Autor">
              <w:r w:rsidRPr="00BB2644" w:rsidDel="005464E3">
                <w:rPr>
                  <w:b/>
                  <w:bCs/>
                  <w:color w:val="000000"/>
                  <w:sz w:val="22"/>
                  <w:szCs w:val="22"/>
                </w:rPr>
                <w:delText> </w:delText>
              </w:r>
            </w:del>
          </w:p>
        </w:tc>
        <w:tc>
          <w:tcPr>
            <w:tcW w:w="1775" w:type="dxa"/>
            <w:shd w:val="clear" w:color="auto" w:fill="auto"/>
            <w:vAlign w:val="center"/>
            <w:tcPrChange w:id="137"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138"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3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140" w:author="Autor">
            <w:trPr>
              <w:trHeight w:val="600"/>
            </w:trPr>
          </w:trPrChange>
        </w:trPr>
        <w:tc>
          <w:tcPr>
            <w:tcW w:w="582" w:type="dxa"/>
            <w:shd w:val="clear" w:color="auto" w:fill="auto"/>
            <w:noWrap/>
            <w:vAlign w:val="center"/>
            <w:tcPrChange w:id="14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42" w:author="Autor">
              <w:r w:rsidRPr="00BB2644" w:rsidDel="005464E3">
                <w:rPr>
                  <w:color w:val="000000"/>
                  <w:sz w:val="22"/>
                  <w:szCs w:val="22"/>
                </w:rPr>
                <w:delText>4</w:delText>
              </w:r>
            </w:del>
          </w:p>
        </w:tc>
        <w:tc>
          <w:tcPr>
            <w:tcW w:w="4820" w:type="dxa"/>
            <w:gridSpan w:val="2"/>
            <w:shd w:val="clear" w:color="auto" w:fill="auto"/>
            <w:vAlign w:val="center"/>
            <w:tcPrChange w:id="143" w:author="Autor">
              <w:tcPr>
                <w:tcW w:w="4820" w:type="dxa"/>
                <w:gridSpan w:val="2"/>
                <w:shd w:val="clear" w:color="auto" w:fill="auto"/>
                <w:vAlign w:val="center"/>
              </w:tcPr>
            </w:tcPrChange>
          </w:tcPr>
          <w:p w:rsidR="00BB2644" w:rsidRPr="00BB2644" w:rsidRDefault="00BB2644" w:rsidP="00BB2644">
            <w:pPr>
              <w:rPr>
                <w:color w:val="000000"/>
                <w:sz w:val="22"/>
                <w:szCs w:val="22"/>
              </w:rPr>
            </w:pPr>
            <w:del w:id="144" w:author="Autor">
              <w:r w:rsidRPr="00BB2644" w:rsidDel="005464E3">
                <w:rPr>
                  <w:color w:val="000000"/>
                  <w:sz w:val="22"/>
                  <w:szCs w:val="22"/>
                </w:rPr>
                <w:delText>Bola určená PHZ podľa podmienok platných v čase vytvorenia zmluvného formulára kontrolovanej zákazky?</w:delText>
              </w:r>
            </w:del>
          </w:p>
        </w:tc>
        <w:tc>
          <w:tcPr>
            <w:tcW w:w="567" w:type="dxa"/>
            <w:shd w:val="clear" w:color="auto" w:fill="auto"/>
            <w:vAlign w:val="center"/>
            <w:tcPrChange w:id="145"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46" w:author="Autor">
              <w:r w:rsidRPr="00BB2644" w:rsidDel="005464E3">
                <w:rPr>
                  <w:b/>
                  <w:bCs/>
                  <w:color w:val="000000"/>
                  <w:sz w:val="22"/>
                  <w:szCs w:val="22"/>
                </w:rPr>
                <w:delText> </w:delText>
              </w:r>
            </w:del>
          </w:p>
        </w:tc>
        <w:tc>
          <w:tcPr>
            <w:tcW w:w="567" w:type="dxa"/>
            <w:shd w:val="clear" w:color="auto" w:fill="auto"/>
            <w:vAlign w:val="center"/>
            <w:tcPrChange w:id="147"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48" w:author="Autor">
              <w:r w:rsidRPr="00BB2644" w:rsidDel="005464E3">
                <w:rPr>
                  <w:b/>
                  <w:bCs/>
                  <w:color w:val="000000"/>
                  <w:sz w:val="22"/>
                  <w:szCs w:val="22"/>
                </w:rPr>
                <w:delText> </w:delText>
              </w:r>
            </w:del>
          </w:p>
        </w:tc>
        <w:tc>
          <w:tcPr>
            <w:tcW w:w="776" w:type="dxa"/>
            <w:shd w:val="clear" w:color="auto" w:fill="auto"/>
            <w:vAlign w:val="center"/>
            <w:tcPrChange w:id="149"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150" w:author="Autor">
              <w:r w:rsidRPr="00BB2644" w:rsidDel="005464E3">
                <w:rPr>
                  <w:b/>
                  <w:bCs/>
                  <w:color w:val="000000"/>
                  <w:sz w:val="22"/>
                  <w:szCs w:val="22"/>
                </w:rPr>
                <w:delText> </w:delText>
              </w:r>
            </w:del>
          </w:p>
        </w:tc>
        <w:tc>
          <w:tcPr>
            <w:tcW w:w="1775" w:type="dxa"/>
            <w:shd w:val="clear" w:color="auto" w:fill="auto"/>
            <w:vAlign w:val="center"/>
            <w:tcPrChange w:id="151"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152"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5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154" w:author="Autor">
            <w:trPr>
              <w:trHeight w:val="600"/>
            </w:trPr>
          </w:trPrChange>
        </w:trPr>
        <w:tc>
          <w:tcPr>
            <w:tcW w:w="582" w:type="dxa"/>
            <w:shd w:val="clear" w:color="auto" w:fill="auto"/>
            <w:noWrap/>
            <w:vAlign w:val="center"/>
            <w:tcPrChange w:id="15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56" w:author="Autor">
              <w:r w:rsidRPr="00BB2644" w:rsidDel="005464E3">
                <w:rPr>
                  <w:color w:val="000000"/>
                  <w:sz w:val="22"/>
                  <w:szCs w:val="22"/>
                </w:rPr>
                <w:delText>5</w:delText>
              </w:r>
            </w:del>
          </w:p>
        </w:tc>
        <w:tc>
          <w:tcPr>
            <w:tcW w:w="4820" w:type="dxa"/>
            <w:gridSpan w:val="2"/>
            <w:shd w:val="clear" w:color="auto" w:fill="auto"/>
            <w:vAlign w:val="center"/>
            <w:tcPrChange w:id="157" w:author="Autor">
              <w:tcPr>
                <w:tcW w:w="4820" w:type="dxa"/>
                <w:gridSpan w:val="2"/>
                <w:shd w:val="clear" w:color="auto" w:fill="auto"/>
                <w:vAlign w:val="center"/>
              </w:tcPr>
            </w:tcPrChange>
          </w:tcPr>
          <w:p w:rsidR="00BB2644" w:rsidRPr="00BB2644" w:rsidRDefault="00BB2644" w:rsidP="00BB2644">
            <w:pPr>
              <w:rPr>
                <w:color w:val="000000"/>
                <w:sz w:val="22"/>
                <w:szCs w:val="22"/>
              </w:rPr>
            </w:pPr>
            <w:del w:id="158" w:author="Autor">
              <w:r w:rsidRPr="00BB2644" w:rsidDel="005464E3">
                <w:rPr>
                  <w:color w:val="000000"/>
                  <w:sz w:val="22"/>
                  <w:szCs w:val="22"/>
                </w:rPr>
                <w:delText>Definíc</w:delText>
              </w:r>
              <w:r w:rsidR="00BB5C53" w:rsidDel="005464E3">
                <w:rPr>
                  <w:color w:val="000000"/>
                  <w:sz w:val="22"/>
                  <w:szCs w:val="22"/>
                </w:rPr>
                <w:delText>i</w:delText>
              </w:r>
              <w:r w:rsidRPr="00BB2644" w:rsidDel="005464E3">
                <w:rPr>
                  <w:color w:val="000000"/>
                  <w:sz w:val="22"/>
                  <w:szCs w:val="22"/>
                </w:rPr>
                <w:delText>a predmetu zákazky umožňuje čo najširšiu hospodársku súťaž a je v súlade s princípmi verejného obstarávania?</w:delText>
              </w:r>
            </w:del>
          </w:p>
        </w:tc>
        <w:tc>
          <w:tcPr>
            <w:tcW w:w="567" w:type="dxa"/>
            <w:shd w:val="clear" w:color="auto" w:fill="auto"/>
            <w:vAlign w:val="center"/>
            <w:tcPrChange w:id="159"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60" w:author="Autor">
              <w:r w:rsidRPr="00BB2644" w:rsidDel="005464E3">
                <w:rPr>
                  <w:b/>
                  <w:bCs/>
                  <w:color w:val="000000"/>
                  <w:sz w:val="22"/>
                  <w:szCs w:val="22"/>
                </w:rPr>
                <w:delText> </w:delText>
              </w:r>
            </w:del>
          </w:p>
        </w:tc>
        <w:tc>
          <w:tcPr>
            <w:tcW w:w="567" w:type="dxa"/>
            <w:shd w:val="clear" w:color="auto" w:fill="auto"/>
            <w:vAlign w:val="center"/>
            <w:tcPrChange w:id="161"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62" w:author="Autor">
              <w:r w:rsidRPr="00BB2644" w:rsidDel="005464E3">
                <w:rPr>
                  <w:b/>
                  <w:bCs/>
                  <w:color w:val="000000"/>
                  <w:sz w:val="22"/>
                  <w:szCs w:val="22"/>
                </w:rPr>
                <w:delText> </w:delText>
              </w:r>
            </w:del>
          </w:p>
        </w:tc>
        <w:tc>
          <w:tcPr>
            <w:tcW w:w="776" w:type="dxa"/>
            <w:shd w:val="clear" w:color="auto" w:fill="auto"/>
            <w:vAlign w:val="center"/>
            <w:tcPrChange w:id="163"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164" w:author="Autor">
              <w:r w:rsidRPr="00BB2644" w:rsidDel="005464E3">
                <w:rPr>
                  <w:b/>
                  <w:bCs/>
                  <w:color w:val="000000"/>
                  <w:sz w:val="22"/>
                  <w:szCs w:val="22"/>
                </w:rPr>
                <w:delText> </w:delText>
              </w:r>
            </w:del>
          </w:p>
        </w:tc>
        <w:tc>
          <w:tcPr>
            <w:tcW w:w="1775" w:type="dxa"/>
            <w:shd w:val="clear" w:color="auto" w:fill="auto"/>
            <w:vAlign w:val="center"/>
            <w:tcPrChange w:id="165"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166" w:author="Autor">
              <w:r w:rsidRPr="00BB2644" w:rsidDel="005464E3">
                <w:rPr>
                  <w:b/>
                  <w:bCs/>
                  <w:color w:val="000000"/>
                  <w:sz w:val="22"/>
                  <w:szCs w:val="22"/>
                </w:rPr>
                <w:delText> </w:delText>
              </w:r>
            </w:del>
          </w:p>
        </w:tc>
      </w:tr>
      <w:tr w:rsidR="007C035E"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6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168" w:author="Autor">
            <w:trPr>
              <w:trHeight w:val="600"/>
            </w:trPr>
          </w:trPrChange>
        </w:trPr>
        <w:tc>
          <w:tcPr>
            <w:tcW w:w="582" w:type="dxa"/>
            <w:vMerge w:val="restart"/>
            <w:shd w:val="clear" w:color="auto" w:fill="auto"/>
            <w:noWrap/>
            <w:vAlign w:val="center"/>
            <w:tcPrChange w:id="169" w:author="Autor">
              <w:tcPr>
                <w:tcW w:w="582" w:type="dxa"/>
                <w:vMerge w:val="restart"/>
                <w:shd w:val="clear" w:color="auto" w:fill="auto"/>
                <w:noWrap/>
                <w:vAlign w:val="center"/>
              </w:tcPr>
            </w:tcPrChange>
          </w:tcPr>
          <w:p w:rsidR="007C035E" w:rsidRPr="00BB2644" w:rsidRDefault="007C035E" w:rsidP="00BB2644">
            <w:pPr>
              <w:jc w:val="center"/>
              <w:rPr>
                <w:color w:val="000000"/>
                <w:sz w:val="22"/>
                <w:szCs w:val="22"/>
              </w:rPr>
            </w:pPr>
            <w:del w:id="170" w:author="Autor">
              <w:r w:rsidRPr="00BB2644" w:rsidDel="005464E3">
                <w:rPr>
                  <w:color w:val="000000"/>
                  <w:sz w:val="22"/>
                  <w:szCs w:val="22"/>
                </w:rPr>
                <w:delText>6</w:delText>
              </w:r>
            </w:del>
          </w:p>
        </w:tc>
        <w:tc>
          <w:tcPr>
            <w:tcW w:w="4820" w:type="dxa"/>
            <w:gridSpan w:val="2"/>
            <w:vMerge w:val="restart"/>
            <w:shd w:val="clear" w:color="auto" w:fill="auto"/>
            <w:vAlign w:val="center"/>
            <w:tcPrChange w:id="171" w:author="Autor">
              <w:tcPr>
                <w:tcW w:w="4820" w:type="dxa"/>
                <w:gridSpan w:val="2"/>
                <w:vMerge w:val="restart"/>
                <w:shd w:val="clear" w:color="auto" w:fill="auto"/>
                <w:vAlign w:val="center"/>
              </w:tcPr>
            </w:tcPrChange>
          </w:tcPr>
          <w:p w:rsidR="007C035E" w:rsidRPr="00BB2644" w:rsidRDefault="007C035E" w:rsidP="00BB2644">
            <w:pPr>
              <w:rPr>
                <w:color w:val="000000"/>
                <w:sz w:val="22"/>
                <w:szCs w:val="22"/>
              </w:rPr>
            </w:pPr>
            <w:del w:id="172" w:author="Autor">
              <w:r w:rsidRPr="00BB2644" w:rsidDel="005464E3">
                <w:rPr>
                  <w:color w:val="000000"/>
                  <w:sz w:val="22"/>
                  <w:szCs w:val="22"/>
                </w:rPr>
                <w:delText>a) Vzhľadom na predmet zákazky bol zvolený správny vzor všeobecných  zmluvných podmienok?</w:delText>
              </w:r>
              <w:r w:rsidRPr="00BB2644" w:rsidDel="005464E3">
                <w:rPr>
                  <w:color w:val="000000"/>
                  <w:sz w:val="22"/>
                  <w:szCs w:val="22"/>
                </w:rPr>
                <w:br/>
                <w:delText>b) Využili sa všeobecné zmluvné podmienky určené pre zákazky spolufinancované zo zdrojov EÚ?</w:delText>
              </w:r>
            </w:del>
          </w:p>
        </w:tc>
        <w:tc>
          <w:tcPr>
            <w:tcW w:w="567" w:type="dxa"/>
            <w:shd w:val="clear" w:color="auto" w:fill="auto"/>
            <w:vAlign w:val="center"/>
            <w:tcPrChange w:id="173" w:author="Autor">
              <w:tcPr>
                <w:tcW w:w="567" w:type="dxa"/>
                <w:shd w:val="clear" w:color="auto" w:fill="auto"/>
                <w:vAlign w:val="center"/>
              </w:tcPr>
            </w:tcPrChange>
          </w:tcPr>
          <w:p w:rsidR="007C035E" w:rsidRPr="00BB2644" w:rsidRDefault="007C035E" w:rsidP="00BB2644">
            <w:pPr>
              <w:jc w:val="center"/>
              <w:rPr>
                <w:b/>
                <w:bCs/>
                <w:color w:val="000000"/>
                <w:sz w:val="22"/>
                <w:szCs w:val="22"/>
              </w:rPr>
            </w:pPr>
            <w:del w:id="174" w:author="Autor">
              <w:r w:rsidRPr="00BB2644" w:rsidDel="005464E3">
                <w:rPr>
                  <w:b/>
                  <w:bCs/>
                  <w:color w:val="000000"/>
                  <w:sz w:val="22"/>
                  <w:szCs w:val="22"/>
                </w:rPr>
                <w:delText> </w:delText>
              </w:r>
            </w:del>
          </w:p>
        </w:tc>
        <w:tc>
          <w:tcPr>
            <w:tcW w:w="567" w:type="dxa"/>
            <w:shd w:val="clear" w:color="auto" w:fill="auto"/>
            <w:vAlign w:val="center"/>
            <w:tcPrChange w:id="175" w:author="Autor">
              <w:tcPr>
                <w:tcW w:w="567" w:type="dxa"/>
                <w:shd w:val="clear" w:color="auto" w:fill="auto"/>
                <w:vAlign w:val="center"/>
              </w:tcPr>
            </w:tcPrChange>
          </w:tcPr>
          <w:p w:rsidR="007C035E" w:rsidRPr="00BB2644" w:rsidRDefault="007C035E" w:rsidP="00BB2644">
            <w:pPr>
              <w:jc w:val="center"/>
              <w:rPr>
                <w:b/>
                <w:bCs/>
                <w:color w:val="000000"/>
                <w:sz w:val="22"/>
                <w:szCs w:val="22"/>
              </w:rPr>
            </w:pPr>
            <w:del w:id="176" w:author="Autor">
              <w:r w:rsidRPr="00BB2644" w:rsidDel="005464E3">
                <w:rPr>
                  <w:b/>
                  <w:bCs/>
                  <w:color w:val="000000"/>
                  <w:sz w:val="22"/>
                  <w:szCs w:val="22"/>
                </w:rPr>
                <w:delText> </w:delText>
              </w:r>
            </w:del>
          </w:p>
        </w:tc>
        <w:tc>
          <w:tcPr>
            <w:tcW w:w="776" w:type="dxa"/>
            <w:shd w:val="clear" w:color="auto" w:fill="auto"/>
            <w:vAlign w:val="center"/>
            <w:tcPrChange w:id="177" w:author="Autor">
              <w:tcPr>
                <w:tcW w:w="776" w:type="dxa"/>
                <w:shd w:val="clear" w:color="auto" w:fill="auto"/>
                <w:vAlign w:val="center"/>
              </w:tcPr>
            </w:tcPrChange>
          </w:tcPr>
          <w:p w:rsidR="007C035E" w:rsidRPr="00BB2644" w:rsidRDefault="007C035E" w:rsidP="00BB2644">
            <w:pPr>
              <w:jc w:val="center"/>
              <w:rPr>
                <w:b/>
                <w:bCs/>
                <w:color w:val="000000"/>
                <w:sz w:val="22"/>
                <w:szCs w:val="22"/>
              </w:rPr>
            </w:pPr>
            <w:del w:id="178" w:author="Autor">
              <w:r w:rsidRPr="00BB2644" w:rsidDel="005464E3">
                <w:rPr>
                  <w:b/>
                  <w:bCs/>
                  <w:color w:val="000000"/>
                  <w:sz w:val="22"/>
                  <w:szCs w:val="22"/>
                </w:rPr>
                <w:delText> </w:delText>
              </w:r>
            </w:del>
          </w:p>
        </w:tc>
        <w:tc>
          <w:tcPr>
            <w:tcW w:w="1775" w:type="dxa"/>
            <w:shd w:val="clear" w:color="auto" w:fill="auto"/>
            <w:vAlign w:val="center"/>
            <w:tcPrChange w:id="179" w:author="Autor">
              <w:tcPr>
                <w:tcW w:w="1775" w:type="dxa"/>
                <w:shd w:val="clear" w:color="auto" w:fill="auto"/>
                <w:vAlign w:val="center"/>
              </w:tcPr>
            </w:tcPrChange>
          </w:tcPr>
          <w:p w:rsidR="007C035E" w:rsidRPr="00BB2644" w:rsidRDefault="007C035E" w:rsidP="00BB2644">
            <w:pPr>
              <w:jc w:val="center"/>
              <w:rPr>
                <w:b/>
                <w:bCs/>
                <w:color w:val="000000"/>
                <w:sz w:val="22"/>
                <w:szCs w:val="22"/>
              </w:rPr>
            </w:pPr>
            <w:del w:id="180" w:author="Autor">
              <w:r w:rsidRPr="00BB2644" w:rsidDel="005464E3">
                <w:rPr>
                  <w:b/>
                  <w:bCs/>
                  <w:color w:val="000000"/>
                  <w:sz w:val="22"/>
                  <w:szCs w:val="22"/>
                </w:rPr>
                <w:delText> </w:delText>
              </w:r>
            </w:del>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8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900"/>
          <w:trPrChange w:id="182" w:author="Autor">
            <w:trPr>
              <w:trHeight w:val="900"/>
            </w:trPr>
          </w:trPrChange>
        </w:trPr>
        <w:tc>
          <w:tcPr>
            <w:tcW w:w="582" w:type="dxa"/>
            <w:shd w:val="clear" w:color="auto" w:fill="auto"/>
            <w:noWrap/>
            <w:vAlign w:val="center"/>
            <w:tcPrChange w:id="183"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84" w:author="Autor">
              <w:r w:rsidRPr="00BB2644" w:rsidDel="005464E3">
                <w:rPr>
                  <w:color w:val="000000"/>
                  <w:sz w:val="22"/>
                  <w:szCs w:val="22"/>
                </w:rPr>
                <w:delText>7</w:delText>
              </w:r>
            </w:del>
          </w:p>
        </w:tc>
        <w:tc>
          <w:tcPr>
            <w:tcW w:w="4820" w:type="dxa"/>
            <w:gridSpan w:val="2"/>
            <w:shd w:val="clear" w:color="auto" w:fill="auto"/>
            <w:vAlign w:val="center"/>
            <w:tcPrChange w:id="185" w:author="Autor">
              <w:tcPr>
                <w:tcW w:w="4820" w:type="dxa"/>
                <w:gridSpan w:val="2"/>
                <w:shd w:val="clear" w:color="auto" w:fill="auto"/>
                <w:vAlign w:val="center"/>
              </w:tcPr>
            </w:tcPrChange>
          </w:tcPr>
          <w:p w:rsidR="00BB2644" w:rsidRPr="00BB2644" w:rsidRDefault="00BB2644" w:rsidP="00BB2644">
            <w:pPr>
              <w:rPr>
                <w:color w:val="000000"/>
                <w:sz w:val="22"/>
                <w:szCs w:val="22"/>
              </w:rPr>
            </w:pPr>
            <w:del w:id="186" w:author="Autor">
              <w:r w:rsidRPr="00BB2644" w:rsidDel="005464E3">
                <w:rPr>
                  <w:color w:val="000000"/>
                  <w:sz w:val="22"/>
                  <w:szCs w:val="22"/>
                </w:rPr>
                <w:delText>Objednávkové atribúty, zmluvné špecifikácie a podmienky súťaže, ktoré boli doplnené sú v súlade s princípmi verejného obstarávania a podporujú čestnú hospodársku súťaž?</w:delText>
              </w:r>
            </w:del>
          </w:p>
        </w:tc>
        <w:tc>
          <w:tcPr>
            <w:tcW w:w="567" w:type="dxa"/>
            <w:shd w:val="clear" w:color="auto" w:fill="auto"/>
            <w:vAlign w:val="center"/>
            <w:tcPrChange w:id="187"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88" w:author="Autor">
              <w:r w:rsidRPr="00BB2644" w:rsidDel="005464E3">
                <w:rPr>
                  <w:b/>
                  <w:bCs/>
                  <w:color w:val="000000"/>
                  <w:sz w:val="22"/>
                  <w:szCs w:val="22"/>
                </w:rPr>
                <w:delText> </w:delText>
              </w:r>
            </w:del>
          </w:p>
        </w:tc>
        <w:tc>
          <w:tcPr>
            <w:tcW w:w="567" w:type="dxa"/>
            <w:shd w:val="clear" w:color="auto" w:fill="auto"/>
            <w:vAlign w:val="center"/>
            <w:tcPrChange w:id="189"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190" w:author="Autor">
              <w:r w:rsidRPr="00BB2644" w:rsidDel="005464E3">
                <w:rPr>
                  <w:b/>
                  <w:bCs/>
                  <w:color w:val="000000"/>
                  <w:sz w:val="22"/>
                  <w:szCs w:val="22"/>
                </w:rPr>
                <w:delText> </w:delText>
              </w:r>
            </w:del>
          </w:p>
        </w:tc>
        <w:tc>
          <w:tcPr>
            <w:tcW w:w="776" w:type="dxa"/>
            <w:shd w:val="clear" w:color="auto" w:fill="auto"/>
            <w:vAlign w:val="center"/>
            <w:tcPrChange w:id="191"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192" w:author="Autor">
              <w:r w:rsidRPr="00BB2644" w:rsidDel="005464E3">
                <w:rPr>
                  <w:b/>
                  <w:bCs/>
                  <w:color w:val="000000"/>
                  <w:sz w:val="22"/>
                  <w:szCs w:val="22"/>
                </w:rPr>
                <w:delText> </w:delText>
              </w:r>
            </w:del>
          </w:p>
        </w:tc>
        <w:tc>
          <w:tcPr>
            <w:tcW w:w="1775" w:type="dxa"/>
            <w:shd w:val="clear" w:color="auto" w:fill="auto"/>
            <w:vAlign w:val="center"/>
            <w:tcPrChange w:id="193"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194"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9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196" w:author="Autor">
            <w:trPr>
              <w:trHeight w:val="600"/>
            </w:trPr>
          </w:trPrChange>
        </w:trPr>
        <w:tc>
          <w:tcPr>
            <w:tcW w:w="582" w:type="dxa"/>
            <w:shd w:val="clear" w:color="auto" w:fill="auto"/>
            <w:noWrap/>
            <w:vAlign w:val="center"/>
            <w:tcPrChange w:id="197"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98" w:author="Autor">
              <w:r w:rsidRPr="00BB2644" w:rsidDel="005464E3">
                <w:rPr>
                  <w:color w:val="000000"/>
                  <w:sz w:val="22"/>
                  <w:szCs w:val="22"/>
                </w:rPr>
                <w:delText>8</w:delText>
              </w:r>
            </w:del>
          </w:p>
        </w:tc>
        <w:tc>
          <w:tcPr>
            <w:tcW w:w="4820" w:type="dxa"/>
            <w:gridSpan w:val="2"/>
            <w:shd w:val="clear" w:color="auto" w:fill="auto"/>
            <w:vAlign w:val="center"/>
            <w:tcPrChange w:id="199" w:author="Autor">
              <w:tcPr>
                <w:tcW w:w="4820" w:type="dxa"/>
                <w:gridSpan w:val="2"/>
                <w:shd w:val="clear" w:color="auto" w:fill="auto"/>
                <w:vAlign w:val="center"/>
              </w:tcPr>
            </w:tcPrChange>
          </w:tcPr>
          <w:p w:rsidR="00BB2644" w:rsidRPr="00BB2644" w:rsidRDefault="00BB2644" w:rsidP="00BB2644">
            <w:pPr>
              <w:rPr>
                <w:color w:val="000000"/>
                <w:sz w:val="22"/>
                <w:szCs w:val="22"/>
              </w:rPr>
            </w:pPr>
            <w:del w:id="200" w:author="Autor">
              <w:r w:rsidRPr="00BB2644" w:rsidDel="005464E3">
                <w:rPr>
                  <w:color w:val="000000"/>
                  <w:sz w:val="22"/>
                  <w:szCs w:val="22"/>
                </w:rPr>
                <w:delText>Pokiaľ bude uplatnený postup podľa § 97 ZVO, je tento postup zvolený správne a je preukázateľný dôvod jeho použitia?</w:delText>
              </w:r>
            </w:del>
          </w:p>
        </w:tc>
        <w:tc>
          <w:tcPr>
            <w:tcW w:w="567" w:type="dxa"/>
            <w:shd w:val="clear" w:color="auto" w:fill="auto"/>
            <w:vAlign w:val="center"/>
            <w:tcPrChange w:id="201"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02" w:author="Autor">
              <w:r w:rsidRPr="00BB2644" w:rsidDel="005464E3">
                <w:rPr>
                  <w:b/>
                  <w:bCs/>
                  <w:color w:val="000000"/>
                  <w:sz w:val="22"/>
                  <w:szCs w:val="22"/>
                </w:rPr>
                <w:delText> </w:delText>
              </w:r>
            </w:del>
          </w:p>
        </w:tc>
        <w:tc>
          <w:tcPr>
            <w:tcW w:w="567" w:type="dxa"/>
            <w:shd w:val="clear" w:color="auto" w:fill="auto"/>
            <w:vAlign w:val="center"/>
            <w:tcPrChange w:id="203"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04" w:author="Autor">
              <w:r w:rsidRPr="00BB2644" w:rsidDel="005464E3">
                <w:rPr>
                  <w:b/>
                  <w:bCs/>
                  <w:color w:val="000000"/>
                  <w:sz w:val="22"/>
                  <w:szCs w:val="22"/>
                </w:rPr>
                <w:delText> </w:delText>
              </w:r>
            </w:del>
          </w:p>
        </w:tc>
        <w:tc>
          <w:tcPr>
            <w:tcW w:w="776" w:type="dxa"/>
            <w:shd w:val="clear" w:color="auto" w:fill="auto"/>
            <w:vAlign w:val="center"/>
            <w:tcPrChange w:id="205"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206" w:author="Autor">
              <w:r w:rsidRPr="00BB2644" w:rsidDel="005464E3">
                <w:rPr>
                  <w:b/>
                  <w:bCs/>
                  <w:color w:val="000000"/>
                  <w:sz w:val="22"/>
                  <w:szCs w:val="22"/>
                </w:rPr>
                <w:delText> </w:delText>
              </w:r>
            </w:del>
          </w:p>
        </w:tc>
        <w:tc>
          <w:tcPr>
            <w:tcW w:w="1775" w:type="dxa"/>
            <w:shd w:val="clear" w:color="auto" w:fill="auto"/>
            <w:vAlign w:val="center"/>
            <w:tcPrChange w:id="207"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208"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20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210" w:author="Autor">
            <w:trPr>
              <w:trHeight w:val="600"/>
            </w:trPr>
          </w:trPrChange>
        </w:trPr>
        <w:tc>
          <w:tcPr>
            <w:tcW w:w="582" w:type="dxa"/>
            <w:shd w:val="clear" w:color="auto" w:fill="auto"/>
            <w:noWrap/>
            <w:vAlign w:val="center"/>
            <w:tcPrChange w:id="21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12" w:author="Autor">
              <w:r w:rsidRPr="00BB2644" w:rsidDel="005464E3">
                <w:rPr>
                  <w:color w:val="000000"/>
                  <w:sz w:val="22"/>
                  <w:szCs w:val="22"/>
                </w:rPr>
                <w:delText>9</w:delText>
              </w:r>
            </w:del>
          </w:p>
        </w:tc>
        <w:tc>
          <w:tcPr>
            <w:tcW w:w="4820" w:type="dxa"/>
            <w:gridSpan w:val="2"/>
            <w:shd w:val="clear" w:color="auto" w:fill="auto"/>
            <w:vAlign w:val="center"/>
            <w:tcPrChange w:id="213" w:author="Autor">
              <w:tcPr>
                <w:tcW w:w="4820" w:type="dxa"/>
                <w:gridSpan w:val="2"/>
                <w:shd w:val="clear" w:color="auto" w:fill="auto"/>
                <w:vAlign w:val="center"/>
              </w:tcPr>
            </w:tcPrChange>
          </w:tcPr>
          <w:p w:rsidR="00BB2644" w:rsidRPr="00BB2644" w:rsidRDefault="00BB2644" w:rsidP="00BB2644">
            <w:pPr>
              <w:rPr>
                <w:color w:val="000000"/>
                <w:sz w:val="22"/>
                <w:szCs w:val="22"/>
              </w:rPr>
            </w:pPr>
            <w:del w:id="214" w:author="Autor">
              <w:r w:rsidRPr="00BB2644" w:rsidDel="005464E3">
                <w:rPr>
                  <w:color w:val="000000"/>
                  <w:sz w:val="22"/>
                  <w:szCs w:val="22"/>
                </w:rPr>
                <w:delText>Pokiaľ bude uplatnený postup podľa § 98 ZVO, je tento postup zvolený správne a je preukázateľný dôvod jeho použitia?</w:delText>
              </w:r>
            </w:del>
          </w:p>
        </w:tc>
        <w:tc>
          <w:tcPr>
            <w:tcW w:w="567" w:type="dxa"/>
            <w:shd w:val="clear" w:color="auto" w:fill="auto"/>
            <w:vAlign w:val="center"/>
            <w:tcPrChange w:id="215"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16" w:author="Autor">
              <w:r w:rsidRPr="00BB2644" w:rsidDel="005464E3">
                <w:rPr>
                  <w:b/>
                  <w:bCs/>
                  <w:color w:val="000000"/>
                  <w:sz w:val="22"/>
                  <w:szCs w:val="22"/>
                </w:rPr>
                <w:delText> </w:delText>
              </w:r>
            </w:del>
          </w:p>
        </w:tc>
        <w:tc>
          <w:tcPr>
            <w:tcW w:w="567" w:type="dxa"/>
            <w:shd w:val="clear" w:color="auto" w:fill="auto"/>
            <w:vAlign w:val="center"/>
            <w:tcPrChange w:id="217"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18" w:author="Autor">
              <w:r w:rsidRPr="00BB2644" w:rsidDel="005464E3">
                <w:rPr>
                  <w:b/>
                  <w:bCs/>
                  <w:color w:val="000000"/>
                  <w:sz w:val="22"/>
                  <w:szCs w:val="22"/>
                </w:rPr>
                <w:delText> </w:delText>
              </w:r>
            </w:del>
          </w:p>
        </w:tc>
        <w:tc>
          <w:tcPr>
            <w:tcW w:w="776" w:type="dxa"/>
            <w:shd w:val="clear" w:color="auto" w:fill="auto"/>
            <w:vAlign w:val="center"/>
            <w:tcPrChange w:id="219"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220" w:author="Autor">
              <w:r w:rsidRPr="00BB2644" w:rsidDel="005464E3">
                <w:rPr>
                  <w:b/>
                  <w:bCs/>
                  <w:color w:val="000000"/>
                  <w:sz w:val="22"/>
                  <w:szCs w:val="22"/>
                </w:rPr>
                <w:delText> </w:delText>
              </w:r>
            </w:del>
          </w:p>
        </w:tc>
        <w:tc>
          <w:tcPr>
            <w:tcW w:w="1775" w:type="dxa"/>
            <w:shd w:val="clear" w:color="auto" w:fill="auto"/>
            <w:vAlign w:val="center"/>
            <w:tcPrChange w:id="221"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222"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22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900"/>
          <w:trPrChange w:id="224" w:author="Autor">
            <w:trPr>
              <w:trHeight w:val="900"/>
            </w:trPr>
          </w:trPrChange>
        </w:trPr>
        <w:tc>
          <w:tcPr>
            <w:tcW w:w="582" w:type="dxa"/>
            <w:shd w:val="clear" w:color="auto" w:fill="auto"/>
            <w:noWrap/>
            <w:vAlign w:val="center"/>
            <w:tcPrChange w:id="22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26" w:author="Autor">
              <w:r w:rsidRPr="00BB2644" w:rsidDel="005464E3">
                <w:rPr>
                  <w:color w:val="000000"/>
                  <w:sz w:val="22"/>
                  <w:szCs w:val="22"/>
                </w:rPr>
                <w:delText>10</w:delText>
              </w:r>
            </w:del>
          </w:p>
        </w:tc>
        <w:tc>
          <w:tcPr>
            <w:tcW w:w="4820" w:type="dxa"/>
            <w:gridSpan w:val="2"/>
            <w:shd w:val="clear" w:color="auto" w:fill="auto"/>
            <w:vAlign w:val="center"/>
            <w:tcPrChange w:id="227" w:author="Autor">
              <w:tcPr>
                <w:tcW w:w="4820" w:type="dxa"/>
                <w:gridSpan w:val="2"/>
                <w:shd w:val="clear" w:color="auto" w:fill="auto"/>
                <w:vAlign w:val="center"/>
              </w:tcPr>
            </w:tcPrChange>
          </w:tcPr>
          <w:p w:rsidR="00BB2644" w:rsidRPr="00BB2644" w:rsidRDefault="00BB2644" w:rsidP="00BB2644">
            <w:pPr>
              <w:rPr>
                <w:sz w:val="22"/>
                <w:szCs w:val="22"/>
              </w:rPr>
            </w:pPr>
            <w:del w:id="228" w:author="Autor">
              <w:r w:rsidRPr="00BB2644" w:rsidDel="005464E3">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229"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30" w:author="Autor">
              <w:r w:rsidRPr="00BB2644" w:rsidDel="005464E3">
                <w:rPr>
                  <w:b/>
                  <w:bCs/>
                  <w:color w:val="000000"/>
                  <w:sz w:val="22"/>
                  <w:szCs w:val="22"/>
                </w:rPr>
                <w:delText> </w:delText>
              </w:r>
            </w:del>
          </w:p>
        </w:tc>
        <w:tc>
          <w:tcPr>
            <w:tcW w:w="567" w:type="dxa"/>
            <w:shd w:val="clear" w:color="auto" w:fill="auto"/>
            <w:vAlign w:val="center"/>
            <w:tcPrChange w:id="231"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32" w:author="Autor">
              <w:r w:rsidRPr="00BB2644" w:rsidDel="005464E3">
                <w:rPr>
                  <w:b/>
                  <w:bCs/>
                  <w:color w:val="000000"/>
                  <w:sz w:val="22"/>
                  <w:szCs w:val="22"/>
                </w:rPr>
                <w:delText> </w:delText>
              </w:r>
            </w:del>
          </w:p>
        </w:tc>
        <w:tc>
          <w:tcPr>
            <w:tcW w:w="776" w:type="dxa"/>
            <w:shd w:val="clear" w:color="auto" w:fill="auto"/>
            <w:vAlign w:val="center"/>
            <w:tcPrChange w:id="233"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234" w:author="Autor">
              <w:r w:rsidRPr="00BB2644" w:rsidDel="005464E3">
                <w:rPr>
                  <w:b/>
                  <w:bCs/>
                  <w:color w:val="000000"/>
                  <w:sz w:val="22"/>
                  <w:szCs w:val="22"/>
                </w:rPr>
                <w:delText> </w:delText>
              </w:r>
            </w:del>
          </w:p>
        </w:tc>
        <w:tc>
          <w:tcPr>
            <w:tcW w:w="1775" w:type="dxa"/>
            <w:shd w:val="clear" w:color="auto" w:fill="auto"/>
            <w:vAlign w:val="center"/>
            <w:tcPrChange w:id="235"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236"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23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900"/>
          <w:trPrChange w:id="238" w:author="Autor">
            <w:trPr>
              <w:trHeight w:val="900"/>
            </w:trPr>
          </w:trPrChange>
        </w:trPr>
        <w:tc>
          <w:tcPr>
            <w:tcW w:w="582" w:type="dxa"/>
            <w:shd w:val="clear" w:color="auto" w:fill="auto"/>
            <w:noWrap/>
            <w:vAlign w:val="center"/>
            <w:tcPrChange w:id="23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40" w:author="Autor">
              <w:r w:rsidRPr="00BB2644" w:rsidDel="005464E3">
                <w:rPr>
                  <w:color w:val="000000"/>
                  <w:sz w:val="22"/>
                  <w:szCs w:val="22"/>
                </w:rPr>
                <w:delText>11</w:delText>
              </w:r>
            </w:del>
          </w:p>
        </w:tc>
        <w:tc>
          <w:tcPr>
            <w:tcW w:w="4820" w:type="dxa"/>
            <w:gridSpan w:val="2"/>
            <w:shd w:val="clear" w:color="auto" w:fill="auto"/>
            <w:vAlign w:val="center"/>
            <w:tcPrChange w:id="241" w:author="Autor">
              <w:tcPr>
                <w:tcW w:w="4820" w:type="dxa"/>
                <w:gridSpan w:val="2"/>
                <w:shd w:val="clear" w:color="auto" w:fill="auto"/>
                <w:vAlign w:val="center"/>
              </w:tcPr>
            </w:tcPrChange>
          </w:tcPr>
          <w:p w:rsidR="00BB2644" w:rsidRPr="00BB2644" w:rsidRDefault="00BB2644" w:rsidP="00BB2644">
            <w:pPr>
              <w:rPr>
                <w:color w:val="000000"/>
                <w:sz w:val="22"/>
                <w:szCs w:val="22"/>
              </w:rPr>
            </w:pPr>
            <w:del w:id="242" w:author="Autor">
              <w:r w:rsidRPr="00BB2644" w:rsidDel="005464E3">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243"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44" w:author="Autor">
              <w:r w:rsidRPr="00BB2644" w:rsidDel="005464E3">
                <w:rPr>
                  <w:b/>
                  <w:bCs/>
                  <w:color w:val="000000"/>
                  <w:sz w:val="22"/>
                  <w:szCs w:val="22"/>
                </w:rPr>
                <w:delText> </w:delText>
              </w:r>
            </w:del>
          </w:p>
        </w:tc>
        <w:tc>
          <w:tcPr>
            <w:tcW w:w="567" w:type="dxa"/>
            <w:shd w:val="clear" w:color="auto" w:fill="auto"/>
            <w:vAlign w:val="center"/>
            <w:tcPrChange w:id="245"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46" w:author="Autor">
              <w:r w:rsidRPr="00BB2644" w:rsidDel="005464E3">
                <w:rPr>
                  <w:b/>
                  <w:bCs/>
                  <w:color w:val="000000"/>
                  <w:sz w:val="22"/>
                  <w:szCs w:val="22"/>
                </w:rPr>
                <w:delText> </w:delText>
              </w:r>
            </w:del>
          </w:p>
        </w:tc>
        <w:tc>
          <w:tcPr>
            <w:tcW w:w="776" w:type="dxa"/>
            <w:shd w:val="clear" w:color="auto" w:fill="auto"/>
            <w:vAlign w:val="center"/>
            <w:tcPrChange w:id="247"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248" w:author="Autor">
              <w:r w:rsidRPr="00BB2644" w:rsidDel="005464E3">
                <w:rPr>
                  <w:b/>
                  <w:bCs/>
                  <w:color w:val="000000"/>
                  <w:sz w:val="22"/>
                  <w:szCs w:val="22"/>
                </w:rPr>
                <w:delText> </w:delText>
              </w:r>
            </w:del>
          </w:p>
        </w:tc>
        <w:tc>
          <w:tcPr>
            <w:tcW w:w="1775" w:type="dxa"/>
            <w:shd w:val="clear" w:color="auto" w:fill="auto"/>
            <w:vAlign w:val="center"/>
            <w:tcPrChange w:id="249"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250"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25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900"/>
          <w:trPrChange w:id="252" w:author="Autor">
            <w:trPr>
              <w:trHeight w:val="900"/>
            </w:trPr>
          </w:trPrChange>
        </w:trPr>
        <w:tc>
          <w:tcPr>
            <w:tcW w:w="582" w:type="dxa"/>
            <w:shd w:val="clear" w:color="auto" w:fill="auto"/>
            <w:noWrap/>
            <w:vAlign w:val="center"/>
            <w:tcPrChange w:id="253"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54" w:author="Autor">
              <w:r w:rsidRPr="00BB2644" w:rsidDel="005464E3">
                <w:rPr>
                  <w:color w:val="000000"/>
                  <w:sz w:val="22"/>
                  <w:szCs w:val="22"/>
                </w:rPr>
                <w:delText>12</w:delText>
              </w:r>
            </w:del>
          </w:p>
        </w:tc>
        <w:tc>
          <w:tcPr>
            <w:tcW w:w="4820" w:type="dxa"/>
            <w:gridSpan w:val="2"/>
            <w:shd w:val="clear" w:color="auto" w:fill="auto"/>
            <w:vAlign w:val="center"/>
            <w:tcPrChange w:id="255" w:author="Autor">
              <w:tcPr>
                <w:tcW w:w="4820" w:type="dxa"/>
                <w:gridSpan w:val="2"/>
                <w:shd w:val="clear" w:color="auto" w:fill="auto"/>
                <w:vAlign w:val="center"/>
              </w:tcPr>
            </w:tcPrChange>
          </w:tcPr>
          <w:p w:rsidR="00BB2644" w:rsidRPr="00BB2644" w:rsidRDefault="00BB2644" w:rsidP="00BB2644">
            <w:pPr>
              <w:rPr>
                <w:color w:val="000000"/>
                <w:sz w:val="22"/>
                <w:szCs w:val="22"/>
              </w:rPr>
            </w:pPr>
            <w:del w:id="256" w:author="Autor">
              <w:r w:rsidRPr="00BB2644" w:rsidDel="005464E3">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257"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58" w:author="Autor">
              <w:r w:rsidRPr="00BB2644" w:rsidDel="005464E3">
                <w:rPr>
                  <w:b/>
                  <w:bCs/>
                  <w:color w:val="000000"/>
                  <w:sz w:val="22"/>
                  <w:szCs w:val="22"/>
                </w:rPr>
                <w:delText> </w:delText>
              </w:r>
            </w:del>
          </w:p>
        </w:tc>
        <w:tc>
          <w:tcPr>
            <w:tcW w:w="567" w:type="dxa"/>
            <w:shd w:val="clear" w:color="auto" w:fill="auto"/>
            <w:vAlign w:val="center"/>
            <w:tcPrChange w:id="259"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60" w:author="Autor">
              <w:r w:rsidRPr="00BB2644" w:rsidDel="005464E3">
                <w:rPr>
                  <w:b/>
                  <w:bCs/>
                  <w:color w:val="000000"/>
                  <w:sz w:val="22"/>
                  <w:szCs w:val="22"/>
                </w:rPr>
                <w:delText> </w:delText>
              </w:r>
            </w:del>
          </w:p>
        </w:tc>
        <w:tc>
          <w:tcPr>
            <w:tcW w:w="776" w:type="dxa"/>
            <w:shd w:val="clear" w:color="auto" w:fill="auto"/>
            <w:vAlign w:val="center"/>
            <w:tcPrChange w:id="261"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262" w:author="Autor">
              <w:r w:rsidRPr="00BB2644" w:rsidDel="005464E3">
                <w:rPr>
                  <w:b/>
                  <w:bCs/>
                  <w:color w:val="000000"/>
                  <w:sz w:val="22"/>
                  <w:szCs w:val="22"/>
                </w:rPr>
                <w:delText> </w:delText>
              </w:r>
            </w:del>
          </w:p>
        </w:tc>
        <w:tc>
          <w:tcPr>
            <w:tcW w:w="1775" w:type="dxa"/>
            <w:shd w:val="clear" w:color="auto" w:fill="auto"/>
            <w:vAlign w:val="center"/>
            <w:tcPrChange w:id="263"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264" w:author="Autor">
              <w:r w:rsidRPr="00BB2644" w:rsidDel="005464E3">
                <w:rPr>
                  <w:b/>
                  <w:bCs/>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26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266" w:author="Autor">
            <w:trPr>
              <w:trHeight w:val="300"/>
            </w:trPr>
          </w:trPrChange>
        </w:trPr>
        <w:tc>
          <w:tcPr>
            <w:tcW w:w="582" w:type="dxa"/>
            <w:shd w:val="clear" w:color="auto" w:fill="auto"/>
            <w:noWrap/>
            <w:vAlign w:val="center"/>
            <w:tcPrChange w:id="267"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68" w:author="Autor">
              <w:r w:rsidRPr="00BB2644" w:rsidDel="005464E3">
                <w:rPr>
                  <w:color w:val="000000"/>
                  <w:sz w:val="22"/>
                  <w:szCs w:val="22"/>
                </w:rPr>
                <w:delText>13</w:delText>
              </w:r>
            </w:del>
          </w:p>
        </w:tc>
        <w:tc>
          <w:tcPr>
            <w:tcW w:w="4820" w:type="dxa"/>
            <w:gridSpan w:val="2"/>
            <w:shd w:val="clear" w:color="auto" w:fill="auto"/>
            <w:vAlign w:val="center"/>
            <w:tcPrChange w:id="269" w:author="Autor">
              <w:tcPr>
                <w:tcW w:w="4820" w:type="dxa"/>
                <w:gridSpan w:val="2"/>
                <w:shd w:val="clear" w:color="auto" w:fill="auto"/>
                <w:vAlign w:val="center"/>
              </w:tcPr>
            </w:tcPrChange>
          </w:tcPr>
          <w:p w:rsidR="00BB2644" w:rsidRPr="00BB2644" w:rsidRDefault="00BB2644" w:rsidP="00BB2644">
            <w:pPr>
              <w:rPr>
                <w:sz w:val="22"/>
                <w:szCs w:val="22"/>
              </w:rPr>
            </w:pPr>
            <w:del w:id="270" w:author="Autor">
              <w:r w:rsidRPr="00BB2644" w:rsidDel="005464E3">
                <w:rPr>
                  <w:sz w:val="22"/>
                  <w:szCs w:val="22"/>
                </w:rPr>
                <w:delText>Neboli identifikované iné porušenia pravidiel a postupov verejného obstarávania?</w:delText>
              </w:r>
            </w:del>
          </w:p>
        </w:tc>
        <w:tc>
          <w:tcPr>
            <w:tcW w:w="567" w:type="dxa"/>
            <w:shd w:val="clear" w:color="auto" w:fill="auto"/>
            <w:vAlign w:val="center"/>
            <w:tcPrChange w:id="271"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72" w:author="Autor">
              <w:r w:rsidRPr="00BB2644" w:rsidDel="005464E3">
                <w:rPr>
                  <w:b/>
                  <w:bCs/>
                  <w:color w:val="000000"/>
                  <w:sz w:val="22"/>
                  <w:szCs w:val="22"/>
                </w:rPr>
                <w:delText> </w:delText>
              </w:r>
            </w:del>
          </w:p>
        </w:tc>
        <w:tc>
          <w:tcPr>
            <w:tcW w:w="567" w:type="dxa"/>
            <w:shd w:val="clear" w:color="auto" w:fill="auto"/>
            <w:vAlign w:val="center"/>
            <w:tcPrChange w:id="273" w:author="Autor">
              <w:tcPr>
                <w:tcW w:w="567" w:type="dxa"/>
                <w:shd w:val="clear" w:color="auto" w:fill="auto"/>
                <w:vAlign w:val="center"/>
              </w:tcPr>
            </w:tcPrChange>
          </w:tcPr>
          <w:p w:rsidR="00BB2644" w:rsidRPr="00BB2644" w:rsidRDefault="00BB2644" w:rsidP="00BB2644">
            <w:pPr>
              <w:jc w:val="center"/>
              <w:rPr>
                <w:b/>
                <w:bCs/>
                <w:color w:val="000000"/>
                <w:sz w:val="22"/>
                <w:szCs w:val="22"/>
              </w:rPr>
            </w:pPr>
            <w:del w:id="274" w:author="Autor">
              <w:r w:rsidRPr="00BB2644" w:rsidDel="005464E3">
                <w:rPr>
                  <w:b/>
                  <w:bCs/>
                  <w:color w:val="000000"/>
                  <w:sz w:val="22"/>
                  <w:szCs w:val="22"/>
                </w:rPr>
                <w:delText> </w:delText>
              </w:r>
            </w:del>
          </w:p>
        </w:tc>
        <w:tc>
          <w:tcPr>
            <w:tcW w:w="776" w:type="dxa"/>
            <w:shd w:val="clear" w:color="auto" w:fill="auto"/>
            <w:vAlign w:val="center"/>
            <w:tcPrChange w:id="275" w:author="Autor">
              <w:tcPr>
                <w:tcW w:w="776" w:type="dxa"/>
                <w:shd w:val="clear" w:color="auto" w:fill="auto"/>
                <w:vAlign w:val="center"/>
              </w:tcPr>
            </w:tcPrChange>
          </w:tcPr>
          <w:p w:rsidR="00BB2644" w:rsidRPr="00BB2644" w:rsidRDefault="00BB2644" w:rsidP="00BB2644">
            <w:pPr>
              <w:jc w:val="center"/>
              <w:rPr>
                <w:b/>
                <w:bCs/>
                <w:color w:val="000000"/>
                <w:sz w:val="22"/>
                <w:szCs w:val="22"/>
              </w:rPr>
            </w:pPr>
            <w:del w:id="276" w:author="Autor">
              <w:r w:rsidRPr="00BB2644" w:rsidDel="005464E3">
                <w:rPr>
                  <w:b/>
                  <w:bCs/>
                  <w:color w:val="000000"/>
                  <w:sz w:val="22"/>
                  <w:szCs w:val="22"/>
                </w:rPr>
                <w:delText> </w:delText>
              </w:r>
            </w:del>
          </w:p>
        </w:tc>
        <w:tc>
          <w:tcPr>
            <w:tcW w:w="1775" w:type="dxa"/>
            <w:shd w:val="clear" w:color="auto" w:fill="auto"/>
            <w:vAlign w:val="center"/>
            <w:tcPrChange w:id="277" w:author="Autor">
              <w:tcPr>
                <w:tcW w:w="1775" w:type="dxa"/>
                <w:shd w:val="clear" w:color="auto" w:fill="auto"/>
                <w:vAlign w:val="center"/>
              </w:tcPr>
            </w:tcPrChange>
          </w:tcPr>
          <w:p w:rsidR="00BB2644" w:rsidRPr="00BB2644" w:rsidRDefault="00BB2644" w:rsidP="00BB2644">
            <w:pPr>
              <w:jc w:val="center"/>
              <w:rPr>
                <w:b/>
                <w:bCs/>
                <w:color w:val="000000"/>
                <w:sz w:val="22"/>
                <w:szCs w:val="22"/>
              </w:rPr>
            </w:pPr>
            <w:del w:id="278" w:author="Autor">
              <w:r w:rsidRPr="00BB2644" w:rsidDel="005464E3">
                <w:rPr>
                  <w:b/>
                  <w:bCs/>
                  <w:color w:val="000000"/>
                  <w:sz w:val="22"/>
                  <w:szCs w:val="22"/>
                </w:rPr>
                <w:delText> </w:delText>
              </w:r>
            </w:del>
          </w:p>
        </w:tc>
      </w:tr>
      <w:tr w:rsidR="00C35C73" w:rsidRPr="00BB2644" w:rsidTr="00C35C73">
        <w:trPr>
          <w:trHeight w:val="300"/>
        </w:trPr>
        <w:tc>
          <w:tcPr>
            <w:tcW w:w="9087" w:type="dxa"/>
            <w:gridSpan w:val="7"/>
            <w:shd w:val="clear" w:color="auto" w:fill="auto"/>
            <w:noWrap/>
            <w:vAlign w:val="center"/>
          </w:tcPr>
          <w:p w:rsidR="00C35C73" w:rsidRPr="00BD2FCC" w:rsidDel="005464E3" w:rsidRDefault="00C35C73" w:rsidP="00C35C73">
            <w:pPr>
              <w:jc w:val="both"/>
              <w:rPr>
                <w:del w:id="279" w:author="Autor"/>
                <w:b/>
                <w:sz w:val="20"/>
                <w:szCs w:val="20"/>
              </w:rPr>
            </w:pPr>
            <w:del w:id="280" w:author="Autor">
              <w:r w:rsidRPr="00BD2FCC" w:rsidDel="005464E3">
                <w:rPr>
                  <w:b/>
                  <w:sz w:val="20"/>
                  <w:szCs w:val="20"/>
                </w:rPr>
                <w:delText>VYJADRENIE</w:delText>
              </w:r>
            </w:del>
          </w:p>
          <w:p w:rsidR="00C42DC0" w:rsidDel="005464E3" w:rsidRDefault="00C42DC0" w:rsidP="00C42DC0">
            <w:pPr>
              <w:rPr>
                <w:del w:id="281" w:author="Autor"/>
                <w:sz w:val="20"/>
                <w:szCs w:val="20"/>
              </w:rPr>
            </w:pPr>
          </w:p>
          <w:p w:rsidR="005809AF" w:rsidRPr="00A20234" w:rsidDel="005464E3" w:rsidRDefault="005809AF" w:rsidP="005809AF">
            <w:pPr>
              <w:jc w:val="both"/>
              <w:rPr>
                <w:del w:id="282" w:author="Autor"/>
                <w:sz w:val="20"/>
                <w:szCs w:val="20"/>
              </w:rPr>
            </w:pPr>
            <w:del w:id="283" w:author="Autor">
              <w:r w:rsidRPr="00A20234" w:rsidDel="005464E3">
                <w:rPr>
                  <w:sz w:val="20"/>
                  <w:szCs w:val="20"/>
                </w:rPr>
                <w:delText>Na základe overených skutočností potvrdzujem, že (uveďte jednu z možností v súlade s ustanovením § 7 ods. 3 zákona o finančnej kontrole).</w:delText>
              </w:r>
              <w:r w:rsidRPr="00A20234" w:rsidDel="005464E3">
                <w:rPr>
                  <w:sz w:val="20"/>
                  <w:szCs w:val="20"/>
                </w:rPr>
                <w:footnoteReference w:customMarkFollows="1" w:id="5"/>
                <w:delText>[1]</w:delText>
              </w:r>
            </w:del>
          </w:p>
          <w:p w:rsidR="00C35C73" w:rsidRPr="00BB2644" w:rsidRDefault="00C35C73" w:rsidP="00D57320">
            <w:pPr>
              <w:rPr>
                <w:b/>
                <w:bCs/>
                <w:color w:val="000000"/>
                <w:sz w:val="22"/>
                <w:szCs w:val="22"/>
              </w:rPr>
            </w:pPr>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28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288" w:author="Autor">
            <w:trPr>
              <w:trHeight w:val="300"/>
            </w:trPr>
          </w:trPrChange>
        </w:trPr>
        <w:tc>
          <w:tcPr>
            <w:tcW w:w="3559" w:type="dxa"/>
            <w:gridSpan w:val="2"/>
            <w:shd w:val="clear" w:color="auto" w:fill="auto"/>
            <w:vAlign w:val="center"/>
            <w:tcPrChange w:id="289" w:author="Autor">
              <w:tcPr>
                <w:tcW w:w="3559" w:type="dxa"/>
                <w:gridSpan w:val="2"/>
                <w:shd w:val="clear" w:color="auto" w:fill="auto"/>
                <w:vAlign w:val="center"/>
              </w:tcPr>
            </w:tcPrChange>
          </w:tcPr>
          <w:p w:rsidR="00C35C73" w:rsidRPr="00BB2644" w:rsidRDefault="00C35C73" w:rsidP="00C35C73">
            <w:pPr>
              <w:rPr>
                <w:b/>
                <w:bCs/>
                <w:sz w:val="22"/>
                <w:szCs w:val="22"/>
              </w:rPr>
            </w:pPr>
            <w:del w:id="290" w:author="Autor">
              <w:r w:rsidRPr="00BB2644" w:rsidDel="005464E3">
                <w:rPr>
                  <w:b/>
                  <w:bCs/>
                  <w:sz w:val="22"/>
                  <w:szCs w:val="22"/>
                </w:rPr>
                <w:delText>Kontrolu vykonal</w:delText>
              </w:r>
              <w:r w:rsidR="005809AF" w:rsidDel="005464E3">
                <w:rPr>
                  <w:rStyle w:val="Odkaznapoznmkupodiarou"/>
                  <w:b/>
                  <w:bCs/>
                  <w:sz w:val="22"/>
                  <w:szCs w:val="22"/>
                </w:rPr>
                <w:footnoteReference w:customMarkFollows="1" w:id="6"/>
                <w:delText>2</w:delText>
              </w:r>
              <w:r w:rsidRPr="00BB2644" w:rsidDel="005464E3">
                <w:rPr>
                  <w:b/>
                  <w:bCs/>
                  <w:sz w:val="22"/>
                  <w:szCs w:val="22"/>
                </w:rPr>
                <w:delText>:</w:delText>
              </w:r>
            </w:del>
          </w:p>
        </w:tc>
        <w:tc>
          <w:tcPr>
            <w:tcW w:w="5528" w:type="dxa"/>
            <w:gridSpan w:val="5"/>
            <w:shd w:val="clear" w:color="auto" w:fill="auto"/>
            <w:vAlign w:val="center"/>
            <w:tcPrChange w:id="293" w:author="Autor">
              <w:tcPr>
                <w:tcW w:w="5528" w:type="dxa"/>
                <w:gridSpan w:val="5"/>
                <w:shd w:val="clear" w:color="auto" w:fill="auto"/>
                <w:vAlign w:val="center"/>
              </w:tcPr>
            </w:tcPrChange>
          </w:tcPr>
          <w:p w:rsidR="00C35C73" w:rsidRPr="00BB2644" w:rsidRDefault="00C35C73" w:rsidP="00C35C73">
            <w:pPr>
              <w:rPr>
                <w:color w:val="000000"/>
                <w:sz w:val="22"/>
                <w:szCs w:val="22"/>
              </w:rPr>
            </w:pPr>
            <w:del w:id="294"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29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296" w:author="Autor">
            <w:trPr>
              <w:trHeight w:val="300"/>
            </w:trPr>
          </w:trPrChange>
        </w:trPr>
        <w:tc>
          <w:tcPr>
            <w:tcW w:w="3559" w:type="dxa"/>
            <w:gridSpan w:val="2"/>
            <w:shd w:val="clear" w:color="auto" w:fill="auto"/>
            <w:vAlign w:val="center"/>
            <w:tcPrChange w:id="297" w:author="Autor">
              <w:tcPr>
                <w:tcW w:w="3559" w:type="dxa"/>
                <w:gridSpan w:val="2"/>
                <w:shd w:val="clear" w:color="auto" w:fill="auto"/>
                <w:vAlign w:val="center"/>
              </w:tcPr>
            </w:tcPrChange>
          </w:tcPr>
          <w:p w:rsidR="00C35C73" w:rsidRPr="00BB2644" w:rsidRDefault="00C35C73" w:rsidP="00C35C73">
            <w:pPr>
              <w:rPr>
                <w:b/>
                <w:bCs/>
                <w:sz w:val="22"/>
                <w:szCs w:val="22"/>
              </w:rPr>
            </w:pPr>
            <w:del w:id="298" w:author="Autor">
              <w:r w:rsidRPr="00BB2644" w:rsidDel="005464E3">
                <w:rPr>
                  <w:b/>
                  <w:bCs/>
                  <w:sz w:val="22"/>
                  <w:szCs w:val="22"/>
                </w:rPr>
                <w:delText>Dátum:</w:delText>
              </w:r>
            </w:del>
          </w:p>
        </w:tc>
        <w:tc>
          <w:tcPr>
            <w:tcW w:w="5528" w:type="dxa"/>
            <w:gridSpan w:val="5"/>
            <w:shd w:val="clear" w:color="auto" w:fill="auto"/>
            <w:vAlign w:val="center"/>
            <w:tcPrChange w:id="299" w:author="Autor">
              <w:tcPr>
                <w:tcW w:w="5528" w:type="dxa"/>
                <w:gridSpan w:val="5"/>
                <w:shd w:val="clear" w:color="auto" w:fill="auto"/>
                <w:vAlign w:val="center"/>
              </w:tcPr>
            </w:tcPrChange>
          </w:tcPr>
          <w:p w:rsidR="00C35C73" w:rsidRPr="00BB2644" w:rsidRDefault="00C35C73" w:rsidP="00C35C73">
            <w:pPr>
              <w:rPr>
                <w:color w:val="000000"/>
                <w:sz w:val="22"/>
                <w:szCs w:val="22"/>
              </w:rPr>
            </w:pPr>
            <w:del w:id="300"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0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302" w:author="Autor">
            <w:trPr>
              <w:trHeight w:val="300"/>
            </w:trPr>
          </w:trPrChange>
        </w:trPr>
        <w:tc>
          <w:tcPr>
            <w:tcW w:w="3559" w:type="dxa"/>
            <w:gridSpan w:val="2"/>
            <w:shd w:val="clear" w:color="000000" w:fill="FFFFFF"/>
            <w:vAlign w:val="center"/>
            <w:tcPrChange w:id="303" w:author="Autor">
              <w:tcPr>
                <w:tcW w:w="3559" w:type="dxa"/>
                <w:gridSpan w:val="2"/>
                <w:shd w:val="clear" w:color="000000" w:fill="FFFFFF"/>
                <w:vAlign w:val="center"/>
              </w:tcPr>
            </w:tcPrChange>
          </w:tcPr>
          <w:p w:rsidR="00C35C73" w:rsidRPr="00BB2644" w:rsidRDefault="00C35C73" w:rsidP="00C35C73">
            <w:pPr>
              <w:rPr>
                <w:b/>
                <w:bCs/>
                <w:sz w:val="22"/>
                <w:szCs w:val="22"/>
              </w:rPr>
            </w:pPr>
            <w:del w:id="304" w:author="Autor">
              <w:r w:rsidRPr="00BB2644" w:rsidDel="005464E3">
                <w:rPr>
                  <w:b/>
                  <w:bCs/>
                  <w:sz w:val="22"/>
                  <w:szCs w:val="22"/>
                </w:rPr>
                <w:delText>Podpis:</w:delText>
              </w:r>
            </w:del>
          </w:p>
        </w:tc>
        <w:tc>
          <w:tcPr>
            <w:tcW w:w="5528" w:type="dxa"/>
            <w:gridSpan w:val="5"/>
            <w:shd w:val="clear" w:color="auto" w:fill="auto"/>
            <w:vAlign w:val="center"/>
            <w:tcPrChange w:id="305" w:author="Autor">
              <w:tcPr>
                <w:tcW w:w="5528" w:type="dxa"/>
                <w:gridSpan w:val="5"/>
                <w:shd w:val="clear" w:color="auto" w:fill="auto"/>
                <w:vAlign w:val="center"/>
              </w:tcPr>
            </w:tcPrChange>
          </w:tcPr>
          <w:p w:rsidR="00C35C73" w:rsidRPr="00BB2644" w:rsidRDefault="00C35C73" w:rsidP="00C35C73">
            <w:pPr>
              <w:rPr>
                <w:color w:val="000000"/>
                <w:sz w:val="22"/>
                <w:szCs w:val="22"/>
              </w:rPr>
            </w:pPr>
            <w:del w:id="306"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0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308" w:author="Autor">
            <w:trPr>
              <w:trHeight w:val="300"/>
            </w:trPr>
          </w:trPrChange>
        </w:trPr>
        <w:tc>
          <w:tcPr>
            <w:tcW w:w="9087" w:type="dxa"/>
            <w:gridSpan w:val="7"/>
            <w:shd w:val="clear" w:color="auto" w:fill="auto"/>
            <w:noWrap/>
            <w:vAlign w:val="bottom"/>
            <w:tcPrChange w:id="309" w:author="Autor">
              <w:tcPr>
                <w:tcW w:w="9087" w:type="dxa"/>
                <w:gridSpan w:val="7"/>
                <w:shd w:val="clear" w:color="auto" w:fill="auto"/>
                <w:noWrap/>
                <w:vAlign w:val="bottom"/>
              </w:tcPr>
            </w:tcPrChange>
          </w:tcPr>
          <w:p w:rsidR="00C35C73" w:rsidRPr="00BB2644" w:rsidRDefault="00C35C73" w:rsidP="00C35C73">
            <w:pPr>
              <w:jc w:val="center"/>
              <w:rPr>
                <w:color w:val="000000"/>
                <w:sz w:val="22"/>
                <w:szCs w:val="22"/>
              </w:rPr>
            </w:pPr>
            <w:del w:id="310"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1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312" w:author="Autor">
            <w:trPr>
              <w:trHeight w:val="300"/>
            </w:trPr>
          </w:trPrChange>
        </w:trPr>
        <w:tc>
          <w:tcPr>
            <w:tcW w:w="3559" w:type="dxa"/>
            <w:gridSpan w:val="2"/>
            <w:shd w:val="clear" w:color="000000" w:fill="FFFFFF"/>
            <w:vAlign w:val="center"/>
            <w:tcPrChange w:id="313" w:author="Autor">
              <w:tcPr>
                <w:tcW w:w="3559" w:type="dxa"/>
                <w:gridSpan w:val="2"/>
                <w:shd w:val="clear" w:color="000000" w:fill="FFFFFF"/>
                <w:vAlign w:val="center"/>
              </w:tcPr>
            </w:tcPrChange>
          </w:tcPr>
          <w:p w:rsidR="00C35C73" w:rsidRPr="00BB2644" w:rsidRDefault="00C35C73" w:rsidP="00C35C73">
            <w:pPr>
              <w:rPr>
                <w:b/>
                <w:bCs/>
                <w:sz w:val="22"/>
                <w:szCs w:val="22"/>
              </w:rPr>
            </w:pPr>
            <w:del w:id="314" w:author="Autor">
              <w:r w:rsidRPr="00BB2644" w:rsidDel="005464E3">
                <w:rPr>
                  <w:b/>
                  <w:bCs/>
                  <w:sz w:val="22"/>
                  <w:szCs w:val="22"/>
                </w:rPr>
                <w:delText>Kontrolu vykonal</w:delText>
              </w:r>
              <w:r w:rsidR="005809AF" w:rsidDel="005464E3">
                <w:rPr>
                  <w:rStyle w:val="Odkaznapoznmkupodiarou"/>
                  <w:b/>
                  <w:bCs/>
                  <w:sz w:val="22"/>
                  <w:szCs w:val="22"/>
                </w:rPr>
                <w:footnoteReference w:customMarkFollows="1" w:id="7"/>
                <w:delText>3</w:delText>
              </w:r>
              <w:r w:rsidRPr="00BB2644" w:rsidDel="005464E3">
                <w:rPr>
                  <w:b/>
                  <w:bCs/>
                  <w:sz w:val="22"/>
                  <w:szCs w:val="22"/>
                </w:rPr>
                <w:delText>:</w:delText>
              </w:r>
            </w:del>
          </w:p>
        </w:tc>
        <w:tc>
          <w:tcPr>
            <w:tcW w:w="5528" w:type="dxa"/>
            <w:gridSpan w:val="5"/>
            <w:shd w:val="clear" w:color="auto" w:fill="auto"/>
            <w:vAlign w:val="center"/>
            <w:tcPrChange w:id="317" w:author="Autor">
              <w:tcPr>
                <w:tcW w:w="5528" w:type="dxa"/>
                <w:gridSpan w:val="5"/>
                <w:shd w:val="clear" w:color="auto" w:fill="auto"/>
                <w:vAlign w:val="center"/>
              </w:tcPr>
            </w:tcPrChange>
          </w:tcPr>
          <w:p w:rsidR="00C35C73" w:rsidRPr="00BB2644" w:rsidRDefault="00C35C73" w:rsidP="00C35C73">
            <w:pPr>
              <w:rPr>
                <w:color w:val="000000"/>
                <w:sz w:val="22"/>
                <w:szCs w:val="22"/>
              </w:rPr>
            </w:pPr>
            <w:del w:id="318"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1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320" w:author="Autor">
            <w:trPr>
              <w:trHeight w:val="300"/>
            </w:trPr>
          </w:trPrChange>
        </w:trPr>
        <w:tc>
          <w:tcPr>
            <w:tcW w:w="3559" w:type="dxa"/>
            <w:gridSpan w:val="2"/>
            <w:shd w:val="clear" w:color="000000" w:fill="FFFFFF"/>
            <w:vAlign w:val="center"/>
            <w:tcPrChange w:id="321" w:author="Autor">
              <w:tcPr>
                <w:tcW w:w="3559" w:type="dxa"/>
                <w:gridSpan w:val="2"/>
                <w:shd w:val="clear" w:color="000000" w:fill="FFFFFF"/>
                <w:vAlign w:val="center"/>
              </w:tcPr>
            </w:tcPrChange>
          </w:tcPr>
          <w:p w:rsidR="00C35C73" w:rsidRPr="00BB2644" w:rsidRDefault="00C35C73" w:rsidP="00C35C73">
            <w:pPr>
              <w:rPr>
                <w:b/>
                <w:bCs/>
                <w:sz w:val="22"/>
                <w:szCs w:val="22"/>
              </w:rPr>
            </w:pPr>
            <w:del w:id="322" w:author="Autor">
              <w:r w:rsidRPr="00BB2644" w:rsidDel="005464E3">
                <w:rPr>
                  <w:b/>
                  <w:bCs/>
                  <w:sz w:val="22"/>
                  <w:szCs w:val="22"/>
                </w:rPr>
                <w:delText xml:space="preserve">Dátum: </w:delText>
              </w:r>
            </w:del>
          </w:p>
        </w:tc>
        <w:tc>
          <w:tcPr>
            <w:tcW w:w="5528" w:type="dxa"/>
            <w:gridSpan w:val="5"/>
            <w:shd w:val="clear" w:color="auto" w:fill="auto"/>
            <w:vAlign w:val="center"/>
            <w:tcPrChange w:id="323" w:author="Autor">
              <w:tcPr>
                <w:tcW w:w="5528" w:type="dxa"/>
                <w:gridSpan w:val="5"/>
                <w:shd w:val="clear" w:color="auto" w:fill="auto"/>
                <w:vAlign w:val="center"/>
              </w:tcPr>
            </w:tcPrChange>
          </w:tcPr>
          <w:p w:rsidR="00C35C73" w:rsidRPr="00BB2644" w:rsidRDefault="00C35C73" w:rsidP="00C35C73">
            <w:pPr>
              <w:rPr>
                <w:color w:val="000000"/>
                <w:sz w:val="22"/>
                <w:szCs w:val="22"/>
              </w:rPr>
            </w:pPr>
            <w:del w:id="324"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2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326" w:author="Autor">
            <w:trPr>
              <w:trHeight w:val="300"/>
            </w:trPr>
          </w:trPrChange>
        </w:trPr>
        <w:tc>
          <w:tcPr>
            <w:tcW w:w="3559" w:type="dxa"/>
            <w:gridSpan w:val="2"/>
            <w:shd w:val="clear" w:color="000000" w:fill="FFFFFF"/>
            <w:vAlign w:val="center"/>
            <w:tcPrChange w:id="327" w:author="Autor">
              <w:tcPr>
                <w:tcW w:w="3559" w:type="dxa"/>
                <w:gridSpan w:val="2"/>
                <w:shd w:val="clear" w:color="000000" w:fill="FFFFFF"/>
                <w:vAlign w:val="center"/>
              </w:tcPr>
            </w:tcPrChange>
          </w:tcPr>
          <w:p w:rsidR="00C35C73" w:rsidRPr="00BB2644" w:rsidRDefault="00C35C73" w:rsidP="00C35C73">
            <w:pPr>
              <w:rPr>
                <w:b/>
                <w:bCs/>
                <w:sz w:val="22"/>
                <w:szCs w:val="22"/>
              </w:rPr>
            </w:pPr>
            <w:del w:id="328" w:author="Autor">
              <w:r w:rsidRPr="00BB2644" w:rsidDel="005464E3">
                <w:rPr>
                  <w:b/>
                  <w:bCs/>
                  <w:sz w:val="22"/>
                  <w:szCs w:val="22"/>
                </w:rPr>
                <w:delText>Podpis:</w:delText>
              </w:r>
            </w:del>
          </w:p>
        </w:tc>
        <w:tc>
          <w:tcPr>
            <w:tcW w:w="5528" w:type="dxa"/>
            <w:gridSpan w:val="5"/>
            <w:shd w:val="clear" w:color="auto" w:fill="auto"/>
            <w:vAlign w:val="center"/>
            <w:tcPrChange w:id="329" w:author="Autor">
              <w:tcPr>
                <w:tcW w:w="5528" w:type="dxa"/>
                <w:gridSpan w:val="5"/>
                <w:shd w:val="clear" w:color="auto" w:fill="auto"/>
                <w:vAlign w:val="center"/>
              </w:tcPr>
            </w:tcPrChange>
          </w:tcPr>
          <w:p w:rsidR="00C35C73" w:rsidRPr="00BB2644" w:rsidRDefault="00C35C73" w:rsidP="00C35C73">
            <w:pPr>
              <w:rPr>
                <w:color w:val="000000"/>
                <w:sz w:val="22"/>
                <w:szCs w:val="22"/>
              </w:rPr>
            </w:pPr>
            <w:del w:id="330" w:author="Autor">
              <w:r w:rsidRPr="00BB2644" w:rsidDel="005464E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1"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3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32" w:author="Autor">
              <w:r w:rsidR="00682F85">
                <w:rPr>
                  <w:color w:val="000000"/>
                  <w:sz w:val="22"/>
                  <w:szCs w:val="22"/>
                </w:rPr>
                <w:t>prioritnej osi</w:t>
              </w:r>
            </w:ins>
            <w:del w:id="333"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ins w:id="334" w:author="Autor">
              <w:r w:rsidR="006D16F2">
                <w:rPr>
                  <w:b/>
                  <w:bCs/>
                  <w:sz w:val="22"/>
                  <w:szCs w:val="22"/>
                </w:rPr>
                <w:t>schválil</w:t>
              </w:r>
              <w:r w:rsidR="006D16F2" w:rsidRPr="00BB2644" w:rsidDel="006D16F2">
                <w:rPr>
                  <w:b/>
                  <w:bCs/>
                  <w:sz w:val="22"/>
                  <w:szCs w:val="22"/>
                </w:rPr>
                <w:t xml:space="preserve"> </w:t>
              </w:r>
            </w:ins>
            <w:del w:id="335" w:author="Autor">
              <w:r w:rsidRPr="00BB2644" w:rsidDel="006D16F2">
                <w:rPr>
                  <w:b/>
                  <w:bCs/>
                  <w:sz w:val="22"/>
                  <w:szCs w:val="22"/>
                </w:rPr>
                <w:delText>vykonal</w:delText>
              </w:r>
            </w:del>
            <w:r w:rsidR="009503C9">
              <w:rPr>
                <w:rStyle w:val="Odkaznapoznmkupodiarou"/>
                <w:b/>
                <w:bCs/>
                <w:sz w:val="22"/>
                <w:szCs w:val="22"/>
              </w:rPr>
              <w:footnoteReference w:customMarkFollows="1" w:id="1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6"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33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37" w:author="Autor">
              <w:r w:rsidR="00682F85">
                <w:rPr>
                  <w:color w:val="000000"/>
                  <w:sz w:val="22"/>
                  <w:szCs w:val="22"/>
                </w:rPr>
                <w:t>prioritnej osi</w:t>
              </w:r>
            </w:ins>
            <w:del w:id="338"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
              <w:t>[1]</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12"/>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lastRenderedPageBreak/>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Kontrolu </w:t>
            </w:r>
            <w:ins w:id="339" w:author="Autor">
              <w:r w:rsidR="006D16F2">
                <w:rPr>
                  <w:b/>
                  <w:bCs/>
                  <w:sz w:val="22"/>
                  <w:szCs w:val="22"/>
                </w:rPr>
                <w:t>schválil</w:t>
              </w:r>
              <w:r w:rsidR="006D16F2" w:rsidRPr="00BB2644" w:rsidDel="006D16F2">
                <w:rPr>
                  <w:b/>
                  <w:bCs/>
                  <w:sz w:val="22"/>
                  <w:szCs w:val="22"/>
                </w:rPr>
                <w:t xml:space="preserve"> </w:t>
              </w:r>
            </w:ins>
            <w:del w:id="340" w:author="Autor">
              <w:r w:rsidRPr="00BB2644" w:rsidDel="006D16F2">
                <w:rPr>
                  <w:b/>
                  <w:bCs/>
                  <w:sz w:val="22"/>
                  <w:szCs w:val="22"/>
                </w:rPr>
                <w:delText>vykonal</w:delText>
              </w:r>
            </w:del>
            <w:r w:rsidR="009503C9">
              <w:rPr>
                <w:rStyle w:val="Odkaznapoznmkupodiarou"/>
                <w:b/>
                <w:bCs/>
                <w:sz w:val="22"/>
                <w:szCs w:val="22"/>
              </w:rPr>
              <w:footnoteReference w:customMarkFollows="1" w:id="13"/>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341">
          <w:tblGrid>
            <w:gridCol w:w="582"/>
            <w:gridCol w:w="2977"/>
            <w:gridCol w:w="1843"/>
            <w:gridCol w:w="567"/>
            <w:gridCol w:w="567"/>
            <w:gridCol w:w="776"/>
            <w:gridCol w:w="1775"/>
          </w:tblGrid>
        </w:tblGridChange>
      </w:tblGrid>
      <w:tr w:rsidR="00BB2644" w:rsidRPr="00BB2644" w:rsidTr="005464E3">
        <w:trPr>
          <w:trHeight w:val="645"/>
        </w:trPr>
        <w:tc>
          <w:tcPr>
            <w:tcW w:w="9087" w:type="dxa"/>
            <w:gridSpan w:val="7"/>
            <w:shd w:val="clear" w:color="000000" w:fill="60497A"/>
            <w:vAlign w:val="center"/>
          </w:tcPr>
          <w:p w:rsidR="00BB2644" w:rsidRPr="00BB2644" w:rsidRDefault="00BB2644" w:rsidP="00432B14">
            <w:pPr>
              <w:jc w:val="center"/>
              <w:rPr>
                <w:b/>
                <w:bCs/>
                <w:color w:val="FFFFFF"/>
              </w:rPr>
            </w:pPr>
            <w:bookmarkStart w:id="342" w:name="KZ_5"/>
            <w:del w:id="343" w:author="Autor">
              <w:r w:rsidRPr="00BB2644" w:rsidDel="005464E3">
                <w:rPr>
                  <w:b/>
                  <w:bCs/>
                  <w:color w:val="FFFFFF"/>
                </w:rPr>
                <w:lastRenderedPageBreak/>
                <w:delText xml:space="preserve">Kontrolný zoznam k </w:delText>
              </w:r>
              <w:r w:rsidR="00432B14" w:rsidDel="005464E3">
                <w:rPr>
                  <w:b/>
                  <w:bCs/>
                  <w:color w:val="FFFFFF"/>
                </w:rPr>
                <w:delText>finančnej</w:delText>
              </w:r>
              <w:r w:rsidRPr="00BB2644" w:rsidDel="005464E3">
                <w:rPr>
                  <w:b/>
                  <w:bCs/>
                  <w:color w:val="FFFFFF"/>
                </w:rPr>
                <w:delText xml:space="preserve"> kontrole VO</w:delText>
              </w:r>
              <w:r w:rsidRPr="00BB2644" w:rsidDel="005464E3">
                <w:rPr>
                  <w:b/>
                  <w:bCs/>
                  <w:color w:val="FFFFFF"/>
                </w:rPr>
                <w:br/>
              </w:r>
              <w:r w:rsidR="00A46A14" w:rsidRPr="00A46A14" w:rsidDel="005464E3">
                <w:rPr>
                  <w:b/>
                  <w:bCs/>
                  <w:color w:val="FFFFFF"/>
                </w:rPr>
                <w:delText>Nadlimitná zákazka - verejná súťaž - 1. ex-ante kontrola</w:delText>
              </w:r>
            </w:del>
          </w:p>
        </w:tc>
      </w:tr>
      <w:bookmarkEnd w:id="342"/>
      <w:tr w:rsidR="00BB2644" w:rsidRPr="00BB2644" w:rsidTr="005464E3">
        <w:trPr>
          <w:trHeight w:val="300"/>
        </w:trPr>
        <w:tc>
          <w:tcPr>
            <w:tcW w:w="9087" w:type="dxa"/>
            <w:gridSpan w:val="7"/>
            <w:shd w:val="clear" w:color="auto" w:fill="auto"/>
            <w:vAlign w:val="center"/>
          </w:tcPr>
          <w:p w:rsidR="00BB2644" w:rsidRPr="00BB2644" w:rsidRDefault="00BB2644" w:rsidP="00BB2644">
            <w:pPr>
              <w:jc w:val="center"/>
              <w:rPr>
                <w:b/>
                <w:bCs/>
                <w:color w:val="000000"/>
                <w:sz w:val="22"/>
                <w:szCs w:val="22"/>
              </w:rPr>
            </w:pPr>
            <w:del w:id="344" w:author="Autor">
              <w:r w:rsidRPr="00BB2644" w:rsidDel="005464E3">
                <w:rPr>
                  <w:b/>
                  <w:bCs/>
                  <w:color w:val="000000"/>
                  <w:sz w:val="22"/>
                  <w:szCs w:val="22"/>
                </w:rPr>
                <w:delText>Identifikácia programu</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45" w:author="Autor">
              <w:r w:rsidRPr="00BB2644" w:rsidDel="005464E3">
                <w:rPr>
                  <w:color w:val="000000"/>
                  <w:sz w:val="22"/>
                  <w:szCs w:val="22"/>
                </w:rPr>
                <w:delText>Názov programu</w:delText>
              </w:r>
            </w:del>
          </w:p>
        </w:tc>
        <w:tc>
          <w:tcPr>
            <w:tcW w:w="5528" w:type="dxa"/>
            <w:gridSpan w:val="5"/>
            <w:shd w:val="clear" w:color="auto" w:fill="auto"/>
            <w:vAlign w:val="center"/>
          </w:tcPr>
          <w:p w:rsidR="00BB2644" w:rsidRPr="00BB2644" w:rsidRDefault="00BB2644" w:rsidP="00BB2644">
            <w:pPr>
              <w:rPr>
                <w:color w:val="000000"/>
                <w:sz w:val="22"/>
                <w:szCs w:val="22"/>
              </w:rPr>
            </w:pPr>
            <w:del w:id="346" w:author="Autor">
              <w:r w:rsidRPr="00BB2644" w:rsidDel="005464E3">
                <w:rPr>
                  <w:color w:val="000000"/>
                  <w:sz w:val="22"/>
                  <w:szCs w:val="22"/>
                </w:rPr>
                <w:delText> </w:delText>
              </w:r>
            </w:del>
          </w:p>
        </w:tc>
      </w:tr>
      <w:tr w:rsidR="00BB2644" w:rsidRPr="00BB2644" w:rsidTr="005464E3">
        <w:trPr>
          <w:trHeight w:val="660"/>
        </w:trPr>
        <w:tc>
          <w:tcPr>
            <w:tcW w:w="3559" w:type="dxa"/>
            <w:gridSpan w:val="2"/>
            <w:shd w:val="clear" w:color="auto" w:fill="auto"/>
            <w:vAlign w:val="center"/>
          </w:tcPr>
          <w:p w:rsidR="00BB2644" w:rsidRPr="00BB2644" w:rsidRDefault="00BB2644" w:rsidP="00BB2644">
            <w:pPr>
              <w:rPr>
                <w:color w:val="000000"/>
                <w:sz w:val="22"/>
                <w:szCs w:val="22"/>
              </w:rPr>
            </w:pPr>
            <w:del w:id="347" w:author="Autor">
              <w:r w:rsidRPr="00BB2644" w:rsidDel="005464E3">
                <w:rPr>
                  <w:color w:val="000000"/>
                  <w:sz w:val="22"/>
                  <w:szCs w:val="22"/>
                </w:rPr>
                <w:delText>Názov opatrenia</w:delText>
              </w:r>
            </w:del>
          </w:p>
        </w:tc>
        <w:tc>
          <w:tcPr>
            <w:tcW w:w="5528" w:type="dxa"/>
            <w:gridSpan w:val="5"/>
            <w:shd w:val="clear" w:color="auto" w:fill="auto"/>
            <w:vAlign w:val="center"/>
          </w:tcPr>
          <w:p w:rsidR="00BB2644" w:rsidRPr="00BB2644" w:rsidRDefault="00BB2644" w:rsidP="00BB2644">
            <w:pPr>
              <w:rPr>
                <w:color w:val="000000"/>
                <w:sz w:val="22"/>
                <w:szCs w:val="22"/>
              </w:rPr>
            </w:pPr>
            <w:del w:id="348" w:author="Autor">
              <w:r w:rsidRPr="00BB2644" w:rsidDel="005464E3">
                <w:rPr>
                  <w:color w:val="000000"/>
                  <w:sz w:val="22"/>
                  <w:szCs w:val="22"/>
                </w:rPr>
                <w:delText> </w:delText>
              </w:r>
            </w:del>
          </w:p>
        </w:tc>
      </w:tr>
      <w:tr w:rsidR="00BB2644" w:rsidRPr="00BB2644" w:rsidTr="005464E3">
        <w:trPr>
          <w:trHeight w:val="330"/>
        </w:trPr>
        <w:tc>
          <w:tcPr>
            <w:tcW w:w="9087" w:type="dxa"/>
            <w:gridSpan w:val="7"/>
            <w:shd w:val="clear" w:color="auto" w:fill="auto"/>
            <w:vAlign w:val="center"/>
          </w:tcPr>
          <w:p w:rsidR="00BB2644" w:rsidRPr="00BB2644" w:rsidRDefault="00BB2644" w:rsidP="00BB2644">
            <w:pPr>
              <w:jc w:val="center"/>
              <w:rPr>
                <w:b/>
                <w:bCs/>
                <w:color w:val="000000"/>
                <w:sz w:val="22"/>
                <w:szCs w:val="22"/>
              </w:rPr>
            </w:pPr>
            <w:del w:id="349" w:author="Autor">
              <w:r w:rsidRPr="00BB2644" w:rsidDel="005464E3">
                <w:rPr>
                  <w:b/>
                  <w:bCs/>
                  <w:color w:val="000000"/>
                  <w:sz w:val="22"/>
                  <w:szCs w:val="22"/>
                </w:rPr>
                <w:delText>Identifikácia projektu a prijímateľa</w:delText>
              </w:r>
            </w:del>
          </w:p>
        </w:tc>
      </w:tr>
      <w:tr w:rsidR="00BB2644" w:rsidRPr="00BB2644" w:rsidTr="005464E3">
        <w:trPr>
          <w:trHeight w:val="330"/>
        </w:trPr>
        <w:tc>
          <w:tcPr>
            <w:tcW w:w="3559" w:type="dxa"/>
            <w:gridSpan w:val="2"/>
            <w:shd w:val="clear" w:color="auto" w:fill="auto"/>
            <w:vAlign w:val="center"/>
          </w:tcPr>
          <w:p w:rsidR="00BB2644" w:rsidRPr="00BB2644" w:rsidRDefault="00BB2644" w:rsidP="00BB2644">
            <w:pPr>
              <w:rPr>
                <w:color w:val="000000"/>
                <w:sz w:val="22"/>
                <w:szCs w:val="22"/>
              </w:rPr>
            </w:pPr>
            <w:del w:id="350" w:author="Autor">
              <w:r w:rsidRPr="00BB2644" w:rsidDel="005464E3">
                <w:rPr>
                  <w:color w:val="000000"/>
                  <w:sz w:val="22"/>
                  <w:szCs w:val="22"/>
                </w:rPr>
                <w:delText xml:space="preserve">Kód projektu v </w:delText>
              </w:r>
              <w:r w:rsidR="00372627" w:rsidDel="005464E3">
                <w:rPr>
                  <w:color w:val="000000"/>
                  <w:sz w:val="22"/>
                  <w:szCs w:val="22"/>
                </w:rPr>
                <w:delText>ITMS2014+</w:delText>
              </w:r>
            </w:del>
          </w:p>
        </w:tc>
        <w:tc>
          <w:tcPr>
            <w:tcW w:w="5528" w:type="dxa"/>
            <w:gridSpan w:val="5"/>
            <w:shd w:val="clear" w:color="auto" w:fill="auto"/>
            <w:vAlign w:val="center"/>
          </w:tcPr>
          <w:p w:rsidR="00BB2644" w:rsidRPr="00BB2644" w:rsidRDefault="00BB2644" w:rsidP="00BB2644">
            <w:pPr>
              <w:rPr>
                <w:color w:val="000000"/>
                <w:sz w:val="22"/>
                <w:szCs w:val="22"/>
              </w:rPr>
            </w:pPr>
            <w:del w:id="351"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52" w:author="Autor">
              <w:r w:rsidRPr="00BB2644" w:rsidDel="005464E3">
                <w:rPr>
                  <w:color w:val="000000"/>
                  <w:sz w:val="22"/>
                  <w:szCs w:val="22"/>
                </w:rPr>
                <w:delText>Názov projektu</w:delText>
              </w:r>
            </w:del>
          </w:p>
        </w:tc>
        <w:tc>
          <w:tcPr>
            <w:tcW w:w="5528" w:type="dxa"/>
            <w:gridSpan w:val="5"/>
            <w:shd w:val="clear" w:color="auto" w:fill="auto"/>
            <w:vAlign w:val="center"/>
          </w:tcPr>
          <w:p w:rsidR="00BB2644" w:rsidRPr="00BB2644" w:rsidRDefault="00BB2644" w:rsidP="00BB2644">
            <w:pPr>
              <w:rPr>
                <w:color w:val="000000"/>
                <w:sz w:val="22"/>
                <w:szCs w:val="22"/>
              </w:rPr>
            </w:pPr>
            <w:del w:id="353"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54" w:author="Autor">
              <w:r w:rsidRPr="00BB2644" w:rsidDel="005464E3">
                <w:rPr>
                  <w:color w:val="000000"/>
                  <w:sz w:val="22"/>
                  <w:szCs w:val="22"/>
                </w:rPr>
                <w:delText>Názov/Meno a adresa sídla prijímateľa</w:delText>
              </w:r>
            </w:del>
          </w:p>
        </w:tc>
        <w:tc>
          <w:tcPr>
            <w:tcW w:w="5528" w:type="dxa"/>
            <w:gridSpan w:val="5"/>
            <w:shd w:val="clear" w:color="auto" w:fill="auto"/>
            <w:vAlign w:val="center"/>
          </w:tcPr>
          <w:p w:rsidR="00BB2644" w:rsidRPr="00BB2644" w:rsidRDefault="00BB2644" w:rsidP="00BB2644">
            <w:pPr>
              <w:rPr>
                <w:color w:val="000000"/>
                <w:sz w:val="22"/>
                <w:szCs w:val="22"/>
              </w:rPr>
            </w:pPr>
            <w:del w:id="355"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56" w:author="Autor">
              <w:r w:rsidRPr="00BB2644" w:rsidDel="005464E3">
                <w:rPr>
                  <w:color w:val="000000"/>
                  <w:sz w:val="22"/>
                  <w:szCs w:val="22"/>
                </w:rPr>
                <w:delText>Druh verejného obstarávateľa / obstarávateľa podľa ZVO</w:delText>
              </w:r>
            </w:del>
          </w:p>
        </w:tc>
        <w:tc>
          <w:tcPr>
            <w:tcW w:w="5528" w:type="dxa"/>
            <w:gridSpan w:val="5"/>
            <w:shd w:val="clear" w:color="auto" w:fill="auto"/>
            <w:vAlign w:val="center"/>
          </w:tcPr>
          <w:p w:rsidR="00BB2644" w:rsidRPr="00BB2644" w:rsidRDefault="00BB2644" w:rsidP="00BB2644">
            <w:pPr>
              <w:rPr>
                <w:color w:val="000000"/>
                <w:sz w:val="22"/>
                <w:szCs w:val="22"/>
              </w:rPr>
            </w:pPr>
            <w:del w:id="357" w:author="Autor">
              <w:r w:rsidRPr="00BB2644" w:rsidDel="005464E3">
                <w:rPr>
                  <w:color w:val="000000"/>
                  <w:sz w:val="22"/>
                  <w:szCs w:val="22"/>
                </w:rPr>
                <w:delText> </w:delText>
              </w:r>
            </w:del>
          </w:p>
        </w:tc>
      </w:tr>
      <w:tr w:rsidR="00BB2644" w:rsidRPr="00BB2644" w:rsidTr="005464E3">
        <w:trPr>
          <w:trHeight w:val="300"/>
        </w:trPr>
        <w:tc>
          <w:tcPr>
            <w:tcW w:w="9087" w:type="dxa"/>
            <w:gridSpan w:val="7"/>
            <w:shd w:val="clear" w:color="auto" w:fill="auto"/>
            <w:vAlign w:val="center"/>
          </w:tcPr>
          <w:p w:rsidR="00BB2644" w:rsidRPr="00BB2644" w:rsidRDefault="00BB2644" w:rsidP="00BB2644">
            <w:pPr>
              <w:jc w:val="center"/>
              <w:rPr>
                <w:b/>
                <w:bCs/>
                <w:color w:val="000000"/>
                <w:sz w:val="22"/>
                <w:szCs w:val="22"/>
              </w:rPr>
            </w:pPr>
            <w:del w:id="358" w:author="Autor">
              <w:r w:rsidRPr="00BB2644" w:rsidDel="005464E3">
                <w:rPr>
                  <w:b/>
                  <w:bCs/>
                  <w:color w:val="000000"/>
                  <w:sz w:val="22"/>
                  <w:szCs w:val="22"/>
                </w:rPr>
                <w:delText>Identifikácia zákazky</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59" w:author="Autor">
              <w:r w:rsidRPr="00BB2644" w:rsidDel="005464E3">
                <w:rPr>
                  <w:color w:val="000000"/>
                  <w:sz w:val="22"/>
                  <w:szCs w:val="22"/>
                </w:rPr>
                <w:delText>Druh zákazky podľa predpokladanej hodnoty zákazky</w:delText>
              </w:r>
            </w:del>
          </w:p>
        </w:tc>
        <w:tc>
          <w:tcPr>
            <w:tcW w:w="5528" w:type="dxa"/>
            <w:gridSpan w:val="5"/>
            <w:shd w:val="clear" w:color="auto" w:fill="auto"/>
            <w:vAlign w:val="center"/>
          </w:tcPr>
          <w:p w:rsidR="00BB2644" w:rsidRPr="00BB2644" w:rsidRDefault="00BB2644" w:rsidP="00BB2644">
            <w:pPr>
              <w:rPr>
                <w:color w:val="000000"/>
                <w:sz w:val="22"/>
                <w:szCs w:val="22"/>
              </w:rPr>
            </w:pPr>
            <w:del w:id="360" w:author="Autor">
              <w:r w:rsidRPr="00BB2644" w:rsidDel="005464E3">
                <w:rPr>
                  <w:color w:val="000000"/>
                  <w:sz w:val="22"/>
                  <w:szCs w:val="22"/>
                </w:rPr>
                <w:delText>Nadlimitná zákazka</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61" w:author="Autor">
              <w:r w:rsidRPr="00BB2644" w:rsidDel="005464E3">
                <w:rPr>
                  <w:color w:val="000000"/>
                  <w:sz w:val="22"/>
                  <w:szCs w:val="22"/>
                </w:rPr>
                <w:delText>Druh zákazky podľa postupu</w:delText>
              </w:r>
            </w:del>
          </w:p>
        </w:tc>
        <w:tc>
          <w:tcPr>
            <w:tcW w:w="5528" w:type="dxa"/>
            <w:gridSpan w:val="5"/>
            <w:shd w:val="clear" w:color="auto" w:fill="auto"/>
            <w:vAlign w:val="center"/>
          </w:tcPr>
          <w:p w:rsidR="00BB2644" w:rsidRPr="00BB2644" w:rsidRDefault="00BB2644" w:rsidP="00BB2644">
            <w:pPr>
              <w:rPr>
                <w:color w:val="000000"/>
                <w:sz w:val="22"/>
                <w:szCs w:val="22"/>
              </w:rPr>
            </w:pPr>
            <w:del w:id="362" w:author="Autor">
              <w:r w:rsidRPr="00BB2644" w:rsidDel="005464E3">
                <w:rPr>
                  <w:color w:val="000000"/>
                  <w:sz w:val="22"/>
                  <w:szCs w:val="22"/>
                </w:rPr>
                <w:delText>Verejná súťaž</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63" w:author="Autor">
              <w:r w:rsidRPr="00BB2644" w:rsidDel="005464E3">
                <w:rPr>
                  <w:color w:val="000000"/>
                  <w:sz w:val="22"/>
                  <w:szCs w:val="22"/>
                </w:rPr>
                <w:delText>Druh zákazky podľa predmetu obstarania</w:delText>
              </w:r>
            </w:del>
          </w:p>
        </w:tc>
        <w:tc>
          <w:tcPr>
            <w:tcW w:w="5528" w:type="dxa"/>
            <w:gridSpan w:val="5"/>
            <w:shd w:val="clear" w:color="auto" w:fill="auto"/>
            <w:vAlign w:val="center"/>
          </w:tcPr>
          <w:p w:rsidR="00BB2644" w:rsidRPr="00BB2644" w:rsidRDefault="00BB2644" w:rsidP="00BB2644">
            <w:pPr>
              <w:rPr>
                <w:color w:val="000000"/>
                <w:sz w:val="22"/>
                <w:szCs w:val="22"/>
              </w:rPr>
            </w:pPr>
            <w:del w:id="364" w:author="Autor">
              <w:r w:rsidRPr="00BB2644" w:rsidDel="005464E3">
                <w:rPr>
                  <w:color w:val="000000"/>
                  <w:sz w:val="22"/>
                  <w:szCs w:val="22"/>
                </w:rPr>
                <w:delText xml:space="preserve"> </w:delText>
              </w:r>
            </w:del>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del w:id="365" w:author="Autor">
              <w:r w:rsidRPr="00863741" w:rsidDel="005464E3">
                <w:rPr>
                  <w:color w:val="000000"/>
                  <w:sz w:val="22"/>
                  <w:szCs w:val="22"/>
                </w:rPr>
                <w:delText>Identifikátor zákazky v</w:delText>
              </w:r>
              <w:r w:rsidDel="005464E3">
                <w:rPr>
                  <w:color w:val="000000"/>
                  <w:sz w:val="22"/>
                  <w:szCs w:val="22"/>
                </w:rPr>
                <w:delText> </w:delText>
              </w:r>
              <w:r w:rsidRPr="00863741" w:rsidDel="005464E3">
                <w:rPr>
                  <w:color w:val="000000"/>
                  <w:sz w:val="22"/>
                  <w:szCs w:val="22"/>
                </w:rPr>
                <w:delText>ITMS</w:delText>
              </w:r>
              <w:r w:rsidDel="005464E3">
                <w:rPr>
                  <w:color w:val="000000"/>
                  <w:sz w:val="22"/>
                  <w:szCs w:val="22"/>
                </w:rPr>
                <w:delText>2014+</w:delText>
              </w:r>
            </w:del>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66" w:author="Autor">
              <w:r w:rsidRPr="00BB2644" w:rsidDel="005464E3">
                <w:rPr>
                  <w:color w:val="000000"/>
                  <w:sz w:val="22"/>
                  <w:szCs w:val="22"/>
                </w:rPr>
                <w:delText>Typ kontroly</w:delText>
              </w:r>
            </w:del>
          </w:p>
        </w:tc>
        <w:tc>
          <w:tcPr>
            <w:tcW w:w="5528" w:type="dxa"/>
            <w:gridSpan w:val="5"/>
            <w:shd w:val="clear" w:color="auto" w:fill="auto"/>
            <w:vAlign w:val="center"/>
          </w:tcPr>
          <w:p w:rsidR="00BB2644" w:rsidRPr="00BB2644" w:rsidRDefault="00BB2644" w:rsidP="00BB2644">
            <w:pPr>
              <w:rPr>
                <w:color w:val="000000"/>
                <w:sz w:val="22"/>
                <w:szCs w:val="22"/>
              </w:rPr>
            </w:pPr>
            <w:del w:id="367" w:author="Autor">
              <w:r w:rsidRPr="00BB2644" w:rsidDel="005464E3">
                <w:rPr>
                  <w:color w:val="000000"/>
                  <w:sz w:val="22"/>
                  <w:szCs w:val="22"/>
                </w:rPr>
                <w:delText>1. ex-ante kontrola</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68" w:author="Autor">
              <w:r w:rsidRPr="00BB2644" w:rsidDel="005464E3">
                <w:rPr>
                  <w:color w:val="000000"/>
                  <w:sz w:val="22"/>
                  <w:szCs w:val="22"/>
                </w:rPr>
                <w:delText>Názov zákazky</w:delText>
              </w:r>
            </w:del>
          </w:p>
        </w:tc>
        <w:tc>
          <w:tcPr>
            <w:tcW w:w="5528" w:type="dxa"/>
            <w:gridSpan w:val="5"/>
            <w:shd w:val="clear" w:color="auto" w:fill="auto"/>
            <w:vAlign w:val="center"/>
          </w:tcPr>
          <w:p w:rsidR="00BB2644" w:rsidRPr="00BB2644" w:rsidRDefault="00BB2644" w:rsidP="00BB2644">
            <w:pPr>
              <w:rPr>
                <w:color w:val="000000"/>
                <w:sz w:val="22"/>
                <w:szCs w:val="22"/>
              </w:rPr>
            </w:pPr>
            <w:del w:id="369"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70" w:author="Autor">
              <w:r w:rsidRPr="00BB2644" w:rsidDel="005464E3">
                <w:rPr>
                  <w:color w:val="000000"/>
                  <w:sz w:val="22"/>
                  <w:szCs w:val="22"/>
                </w:rPr>
                <w:delText>Predpokladaná hodnota zákazky</w:delText>
              </w:r>
            </w:del>
          </w:p>
        </w:tc>
        <w:tc>
          <w:tcPr>
            <w:tcW w:w="5528" w:type="dxa"/>
            <w:gridSpan w:val="5"/>
            <w:shd w:val="clear" w:color="auto" w:fill="auto"/>
            <w:vAlign w:val="center"/>
          </w:tcPr>
          <w:p w:rsidR="00BB2644" w:rsidRPr="00BB2644" w:rsidRDefault="00BB2644" w:rsidP="00BB2644">
            <w:pPr>
              <w:rPr>
                <w:color w:val="000000"/>
                <w:sz w:val="22"/>
                <w:szCs w:val="22"/>
              </w:rPr>
            </w:pPr>
            <w:del w:id="371" w:author="Autor">
              <w:r w:rsidRPr="00BB2644" w:rsidDel="005464E3">
                <w:rPr>
                  <w:color w:val="000000"/>
                  <w:sz w:val="22"/>
                  <w:szCs w:val="22"/>
                </w:rPr>
                <w:delText> </w:delText>
              </w:r>
            </w:del>
          </w:p>
        </w:tc>
      </w:tr>
      <w:tr w:rsidR="00BB2644" w:rsidRPr="00BB2644" w:rsidTr="005464E3">
        <w:trPr>
          <w:trHeight w:val="300"/>
        </w:trPr>
        <w:tc>
          <w:tcPr>
            <w:tcW w:w="3559" w:type="dxa"/>
            <w:gridSpan w:val="2"/>
            <w:shd w:val="clear" w:color="auto" w:fill="auto"/>
            <w:vAlign w:val="center"/>
          </w:tcPr>
          <w:p w:rsidR="00BB2644" w:rsidRPr="00BB2644" w:rsidRDefault="00BB2644" w:rsidP="00BB2644">
            <w:pPr>
              <w:rPr>
                <w:color w:val="000000"/>
                <w:sz w:val="22"/>
                <w:szCs w:val="22"/>
              </w:rPr>
            </w:pPr>
            <w:del w:id="372" w:author="Autor">
              <w:r w:rsidRPr="00BB2644" w:rsidDel="005464E3">
                <w:rPr>
                  <w:color w:val="000000"/>
                  <w:sz w:val="22"/>
                  <w:szCs w:val="22"/>
                </w:rPr>
                <w:delText>Priradenie predmetu obstarania k aktivitám projektu / k rozpočtovým položkám</w:delText>
              </w:r>
            </w:del>
          </w:p>
        </w:tc>
        <w:tc>
          <w:tcPr>
            <w:tcW w:w="5528" w:type="dxa"/>
            <w:gridSpan w:val="5"/>
            <w:shd w:val="clear" w:color="auto" w:fill="auto"/>
            <w:vAlign w:val="center"/>
          </w:tcPr>
          <w:p w:rsidR="00BB2644" w:rsidRPr="00BB2644" w:rsidRDefault="00BB2644" w:rsidP="00BB2644">
            <w:pPr>
              <w:rPr>
                <w:color w:val="000000"/>
                <w:sz w:val="22"/>
                <w:szCs w:val="22"/>
              </w:rPr>
            </w:pPr>
            <w:del w:id="373" w:author="Autor">
              <w:r w:rsidRPr="00BB2644" w:rsidDel="005464E3">
                <w:rPr>
                  <w:color w:val="000000"/>
                  <w:sz w:val="22"/>
                  <w:szCs w:val="22"/>
                </w:rPr>
                <w:delText> </w:delText>
              </w:r>
            </w:del>
          </w:p>
        </w:tc>
      </w:tr>
      <w:tr w:rsidR="00BB2644" w:rsidRPr="00BB2644" w:rsidTr="005464E3">
        <w:trPr>
          <w:trHeight w:val="300"/>
        </w:trPr>
        <w:tc>
          <w:tcPr>
            <w:tcW w:w="582" w:type="dxa"/>
            <w:shd w:val="clear" w:color="000000" w:fill="60497A"/>
            <w:vAlign w:val="center"/>
          </w:tcPr>
          <w:p w:rsidR="00BB2644" w:rsidRPr="00BB2644" w:rsidRDefault="00BB2644" w:rsidP="00BB2644">
            <w:pPr>
              <w:jc w:val="center"/>
              <w:rPr>
                <w:b/>
                <w:bCs/>
                <w:color w:val="FFFFFF"/>
                <w:sz w:val="22"/>
                <w:szCs w:val="22"/>
              </w:rPr>
            </w:pPr>
            <w:del w:id="374" w:author="Autor">
              <w:r w:rsidRPr="00BB2644" w:rsidDel="005464E3">
                <w:rPr>
                  <w:b/>
                  <w:bCs/>
                  <w:color w:val="FFFFFF"/>
                  <w:sz w:val="22"/>
                  <w:szCs w:val="22"/>
                </w:rPr>
                <w:delText>P. č.</w:delText>
              </w:r>
            </w:del>
          </w:p>
        </w:tc>
        <w:tc>
          <w:tcPr>
            <w:tcW w:w="4820" w:type="dxa"/>
            <w:gridSpan w:val="2"/>
            <w:shd w:val="clear" w:color="000000" w:fill="60497A"/>
            <w:vAlign w:val="center"/>
          </w:tcPr>
          <w:p w:rsidR="00BB2644" w:rsidRPr="00BB2644" w:rsidRDefault="00BB2644" w:rsidP="00BB2644">
            <w:pPr>
              <w:jc w:val="center"/>
              <w:rPr>
                <w:b/>
                <w:bCs/>
                <w:color w:val="FFFFFF"/>
                <w:sz w:val="22"/>
                <w:szCs w:val="22"/>
              </w:rPr>
            </w:pPr>
            <w:del w:id="375" w:author="Autor">
              <w:r w:rsidRPr="00BB2644" w:rsidDel="005464E3">
                <w:rPr>
                  <w:b/>
                  <w:bCs/>
                  <w:color w:val="FFFFFF"/>
                  <w:sz w:val="22"/>
                  <w:szCs w:val="22"/>
                </w:rPr>
                <w:delText>Kontrolné otázky</w:delText>
              </w:r>
            </w:del>
          </w:p>
        </w:tc>
        <w:tc>
          <w:tcPr>
            <w:tcW w:w="567" w:type="dxa"/>
            <w:shd w:val="clear" w:color="000000" w:fill="60497A"/>
            <w:vAlign w:val="center"/>
          </w:tcPr>
          <w:p w:rsidR="00BB2644" w:rsidRPr="00BB2644" w:rsidRDefault="00BB2644" w:rsidP="00BB2644">
            <w:pPr>
              <w:jc w:val="center"/>
              <w:rPr>
                <w:b/>
                <w:bCs/>
                <w:color w:val="FFFFFF"/>
                <w:sz w:val="22"/>
                <w:szCs w:val="22"/>
              </w:rPr>
            </w:pPr>
            <w:del w:id="376" w:author="Autor">
              <w:r w:rsidRPr="00BB2644" w:rsidDel="005464E3">
                <w:rPr>
                  <w:b/>
                  <w:bCs/>
                  <w:color w:val="FFFFFF"/>
                  <w:sz w:val="22"/>
                  <w:szCs w:val="22"/>
                </w:rPr>
                <w:delText>áno</w:delText>
              </w:r>
            </w:del>
          </w:p>
        </w:tc>
        <w:tc>
          <w:tcPr>
            <w:tcW w:w="567" w:type="dxa"/>
            <w:shd w:val="clear" w:color="000000" w:fill="60497A"/>
            <w:vAlign w:val="center"/>
          </w:tcPr>
          <w:p w:rsidR="00BB2644" w:rsidRPr="00BB2644" w:rsidRDefault="00BB2644" w:rsidP="00BB2644">
            <w:pPr>
              <w:jc w:val="center"/>
              <w:rPr>
                <w:b/>
                <w:bCs/>
                <w:color w:val="FFFFFF"/>
                <w:sz w:val="22"/>
                <w:szCs w:val="22"/>
              </w:rPr>
            </w:pPr>
            <w:del w:id="377" w:author="Autor">
              <w:r w:rsidRPr="00BB2644" w:rsidDel="005464E3">
                <w:rPr>
                  <w:b/>
                  <w:bCs/>
                  <w:color w:val="FFFFFF"/>
                  <w:sz w:val="22"/>
                  <w:szCs w:val="22"/>
                </w:rPr>
                <w:delText>nie</w:delText>
              </w:r>
            </w:del>
          </w:p>
        </w:tc>
        <w:tc>
          <w:tcPr>
            <w:tcW w:w="776" w:type="dxa"/>
            <w:shd w:val="clear" w:color="000000" w:fill="60497A"/>
            <w:vAlign w:val="center"/>
          </w:tcPr>
          <w:p w:rsidR="00BB2644" w:rsidRPr="00BB2644" w:rsidRDefault="00BB2644" w:rsidP="00BB2644">
            <w:pPr>
              <w:jc w:val="center"/>
              <w:rPr>
                <w:b/>
                <w:bCs/>
                <w:color w:val="FFFFFF"/>
                <w:sz w:val="22"/>
                <w:szCs w:val="22"/>
              </w:rPr>
            </w:pPr>
            <w:del w:id="378" w:author="Autor">
              <w:r w:rsidRPr="00BB2644" w:rsidDel="005464E3">
                <w:rPr>
                  <w:b/>
                  <w:bCs/>
                  <w:color w:val="FFFFFF"/>
                  <w:sz w:val="22"/>
                  <w:szCs w:val="22"/>
                </w:rPr>
                <w:delText>netýka sa</w:delText>
              </w:r>
            </w:del>
          </w:p>
        </w:tc>
        <w:tc>
          <w:tcPr>
            <w:tcW w:w="1775" w:type="dxa"/>
            <w:shd w:val="clear" w:color="000000" w:fill="60497A"/>
            <w:vAlign w:val="center"/>
          </w:tcPr>
          <w:p w:rsidR="00BB2644" w:rsidRPr="00BB2644" w:rsidRDefault="00BB2644" w:rsidP="00BB2644">
            <w:pPr>
              <w:jc w:val="center"/>
              <w:rPr>
                <w:b/>
                <w:bCs/>
                <w:color w:val="FFFFFF"/>
                <w:sz w:val="22"/>
                <w:szCs w:val="22"/>
              </w:rPr>
            </w:pPr>
            <w:del w:id="379" w:author="Autor">
              <w:r w:rsidRPr="00BB2644" w:rsidDel="005464E3">
                <w:rPr>
                  <w:b/>
                  <w:bCs/>
                  <w:color w:val="FFFFFF"/>
                  <w:sz w:val="22"/>
                  <w:szCs w:val="22"/>
                </w:rPr>
                <w:delText>Poznámka</w:delText>
              </w:r>
            </w:del>
          </w:p>
        </w:tc>
      </w:tr>
      <w:tr w:rsidR="00BB2644" w:rsidRPr="00BB2644" w:rsidTr="005464E3">
        <w:trPr>
          <w:trHeight w:val="600"/>
        </w:trPr>
        <w:tc>
          <w:tcPr>
            <w:tcW w:w="582" w:type="dxa"/>
            <w:shd w:val="clear" w:color="auto" w:fill="auto"/>
            <w:noWrap/>
            <w:vAlign w:val="center"/>
          </w:tcPr>
          <w:p w:rsidR="00BB2644" w:rsidRPr="00BB2644" w:rsidRDefault="00BB2644" w:rsidP="00BB2644">
            <w:pPr>
              <w:jc w:val="center"/>
              <w:rPr>
                <w:color w:val="000000"/>
                <w:sz w:val="22"/>
                <w:szCs w:val="22"/>
              </w:rPr>
            </w:pPr>
            <w:del w:id="380" w:author="Autor">
              <w:r w:rsidRPr="00BB2644" w:rsidDel="005464E3">
                <w:rPr>
                  <w:color w:val="000000"/>
                  <w:sz w:val="22"/>
                  <w:szCs w:val="22"/>
                </w:rPr>
                <w:delText>1</w:delText>
              </w:r>
            </w:del>
          </w:p>
        </w:tc>
        <w:tc>
          <w:tcPr>
            <w:tcW w:w="4820" w:type="dxa"/>
            <w:gridSpan w:val="2"/>
            <w:shd w:val="clear" w:color="auto" w:fill="auto"/>
            <w:vAlign w:val="center"/>
          </w:tcPr>
          <w:p w:rsidR="00BB2644" w:rsidRPr="00BB2644" w:rsidRDefault="00BB2644" w:rsidP="00BB2644">
            <w:pPr>
              <w:rPr>
                <w:color w:val="000000"/>
                <w:sz w:val="22"/>
                <w:szCs w:val="22"/>
              </w:rPr>
            </w:pPr>
            <w:del w:id="381" w:author="Autor">
              <w:r w:rsidRPr="00BB2644" w:rsidDel="005464E3">
                <w:rPr>
                  <w:color w:val="000000"/>
                  <w:sz w:val="22"/>
                  <w:szCs w:val="22"/>
                </w:rPr>
                <w:delText>Je použitý postup na zadanie zákazky na dodanie tovaru/ stavebných prác/ služieb v súlade so ZVO?</w:delText>
              </w:r>
            </w:del>
          </w:p>
        </w:tc>
        <w:tc>
          <w:tcPr>
            <w:tcW w:w="567" w:type="dxa"/>
            <w:shd w:val="clear" w:color="auto" w:fill="auto"/>
            <w:vAlign w:val="center"/>
          </w:tcPr>
          <w:p w:rsidR="00BB2644" w:rsidRPr="00BB2644" w:rsidRDefault="00BB2644" w:rsidP="00BB2644">
            <w:pPr>
              <w:jc w:val="center"/>
              <w:rPr>
                <w:color w:val="000000"/>
                <w:sz w:val="22"/>
                <w:szCs w:val="22"/>
              </w:rPr>
            </w:pPr>
            <w:del w:id="382" w:author="Autor">
              <w:r w:rsidRPr="00BB2644" w:rsidDel="005464E3">
                <w:rPr>
                  <w:color w:val="000000"/>
                  <w:sz w:val="22"/>
                  <w:szCs w:val="22"/>
                </w:rPr>
                <w:delText> </w:delText>
              </w:r>
            </w:del>
          </w:p>
        </w:tc>
        <w:tc>
          <w:tcPr>
            <w:tcW w:w="567" w:type="dxa"/>
            <w:shd w:val="clear" w:color="auto" w:fill="auto"/>
            <w:vAlign w:val="center"/>
          </w:tcPr>
          <w:p w:rsidR="00BB2644" w:rsidRPr="00BB2644" w:rsidRDefault="00BB2644" w:rsidP="00BB2644">
            <w:pPr>
              <w:jc w:val="center"/>
              <w:rPr>
                <w:color w:val="000000"/>
                <w:sz w:val="22"/>
                <w:szCs w:val="22"/>
              </w:rPr>
            </w:pPr>
            <w:del w:id="383" w:author="Autor">
              <w:r w:rsidRPr="00BB2644" w:rsidDel="005464E3">
                <w:rPr>
                  <w:color w:val="000000"/>
                  <w:sz w:val="22"/>
                  <w:szCs w:val="22"/>
                </w:rPr>
                <w:delText> </w:delText>
              </w:r>
            </w:del>
          </w:p>
        </w:tc>
        <w:tc>
          <w:tcPr>
            <w:tcW w:w="776" w:type="dxa"/>
            <w:shd w:val="clear" w:color="auto" w:fill="auto"/>
            <w:vAlign w:val="center"/>
          </w:tcPr>
          <w:p w:rsidR="00BB2644" w:rsidRPr="00BB2644" w:rsidRDefault="00BB2644" w:rsidP="00BB2644">
            <w:pPr>
              <w:jc w:val="center"/>
              <w:rPr>
                <w:color w:val="000000"/>
                <w:sz w:val="22"/>
                <w:szCs w:val="22"/>
              </w:rPr>
            </w:pPr>
            <w:del w:id="384" w:author="Autor">
              <w:r w:rsidRPr="00BB2644" w:rsidDel="005464E3">
                <w:rPr>
                  <w:color w:val="000000"/>
                  <w:sz w:val="22"/>
                  <w:szCs w:val="22"/>
                </w:rPr>
                <w:delText> </w:delText>
              </w:r>
            </w:del>
          </w:p>
        </w:tc>
        <w:tc>
          <w:tcPr>
            <w:tcW w:w="1775" w:type="dxa"/>
            <w:shd w:val="clear" w:color="auto" w:fill="auto"/>
            <w:vAlign w:val="center"/>
          </w:tcPr>
          <w:p w:rsidR="00BB2644" w:rsidRPr="00BB2644" w:rsidRDefault="00BB2644" w:rsidP="00BB2644">
            <w:pPr>
              <w:jc w:val="center"/>
              <w:rPr>
                <w:color w:val="000000"/>
                <w:sz w:val="22"/>
                <w:szCs w:val="22"/>
              </w:rPr>
            </w:pPr>
            <w:del w:id="385" w:author="Autor">
              <w:r w:rsidRPr="00BB2644" w:rsidDel="005464E3">
                <w:rPr>
                  <w:color w:val="000000"/>
                  <w:sz w:val="22"/>
                  <w:szCs w:val="22"/>
                </w:rPr>
                <w:delText> </w:delText>
              </w:r>
            </w:del>
          </w:p>
        </w:tc>
      </w:tr>
      <w:tr w:rsidR="000C3F5F" w:rsidRPr="00BB2644" w:rsidTr="005464E3">
        <w:trPr>
          <w:trHeight w:val="873"/>
        </w:trPr>
        <w:tc>
          <w:tcPr>
            <w:tcW w:w="582" w:type="dxa"/>
            <w:vMerge w:val="restart"/>
            <w:shd w:val="clear" w:color="auto" w:fill="auto"/>
            <w:noWrap/>
            <w:vAlign w:val="center"/>
          </w:tcPr>
          <w:p w:rsidR="000C3F5F" w:rsidRPr="00BB2644" w:rsidRDefault="000C3F5F" w:rsidP="00BB2644">
            <w:pPr>
              <w:jc w:val="center"/>
              <w:rPr>
                <w:color w:val="000000"/>
                <w:sz w:val="22"/>
                <w:szCs w:val="22"/>
              </w:rPr>
            </w:pPr>
            <w:del w:id="386" w:author="Autor">
              <w:r w:rsidRPr="00BB2644" w:rsidDel="005464E3">
                <w:rPr>
                  <w:color w:val="000000"/>
                  <w:sz w:val="22"/>
                  <w:szCs w:val="22"/>
                </w:rPr>
                <w:delText>2</w:delText>
              </w:r>
            </w:del>
          </w:p>
        </w:tc>
        <w:tc>
          <w:tcPr>
            <w:tcW w:w="4820" w:type="dxa"/>
            <w:gridSpan w:val="2"/>
            <w:vMerge w:val="restart"/>
            <w:shd w:val="clear" w:color="auto" w:fill="auto"/>
            <w:vAlign w:val="center"/>
          </w:tcPr>
          <w:p w:rsidR="000C3F5F" w:rsidRPr="00BB2644" w:rsidRDefault="000C3F5F" w:rsidP="00BB2644">
            <w:pPr>
              <w:rPr>
                <w:color w:val="000000"/>
                <w:sz w:val="22"/>
                <w:szCs w:val="22"/>
              </w:rPr>
            </w:pPr>
            <w:del w:id="387" w:author="Autor">
              <w:r w:rsidRPr="00BB2644" w:rsidDel="005464E3">
                <w:rPr>
                  <w:color w:val="000000"/>
                  <w:sz w:val="22"/>
                  <w:szCs w:val="22"/>
                </w:rPr>
                <w:delText>Bola predpokladaná hodnota zákazky určená súladne so ZVO?</w:delText>
              </w:r>
              <w:r w:rsidRPr="00BB2644" w:rsidDel="005464E3">
                <w:rPr>
                  <w:color w:val="000000"/>
                  <w:sz w:val="22"/>
                  <w:szCs w:val="22"/>
                </w:rPr>
                <w:br/>
                <w:delText>a) Bola PHZ určená ako cena bez DPH?</w:delText>
              </w:r>
              <w:r w:rsidRPr="00BB2644" w:rsidDel="005464E3">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5464E3">
                <w:rPr>
                  <w:color w:val="000000"/>
                  <w:sz w:val="22"/>
                  <w:szCs w:val="22"/>
                </w:rPr>
                <w:br/>
                <w:delText>c) Bola PHZ určená tak, že zahŕňa PHZ všetkých častí zákazky, vrátane opakovaných plnení, odmien a opcií?</w:delText>
              </w:r>
              <w:r w:rsidRPr="00BB2644" w:rsidDel="005464E3">
                <w:rPr>
                  <w:color w:val="000000"/>
                  <w:sz w:val="22"/>
                  <w:szCs w:val="22"/>
                </w:rPr>
                <w:br/>
                <w:delText>d) Je stanovená PHZ tak, že nezahŕňa PHZ aj dodávku tovaru alebo poskytnutie služieb, ktoré nie sú nevyhnutné  na splnenie zmluvy na stavebné práce?</w:delText>
              </w:r>
              <w:r w:rsidRPr="00BB2644" w:rsidDel="005464E3">
                <w:rPr>
                  <w:color w:val="000000"/>
                  <w:sz w:val="22"/>
                  <w:szCs w:val="22"/>
                </w:rPr>
                <w:br/>
                <w:delText>e) Nedošlo k rozdeleniu zákazky alebo nebol zvolený spôsob určenia jej PHZ s cieľom znížiť PHZ pod finančné limity podľa ZVO?</w:delText>
              </w:r>
              <w:r w:rsidRPr="00BB2644" w:rsidDel="005464E3">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del w:id="388" w:author="Autor">
              <w:r w:rsidRPr="00BB2644" w:rsidDel="005464E3">
                <w:rPr>
                  <w:color w:val="000000"/>
                  <w:sz w:val="22"/>
                  <w:szCs w:val="22"/>
                </w:rPr>
                <w:delText> </w:delText>
              </w:r>
            </w:del>
          </w:p>
        </w:tc>
        <w:tc>
          <w:tcPr>
            <w:tcW w:w="776" w:type="dxa"/>
            <w:shd w:val="clear" w:color="auto" w:fill="auto"/>
            <w:vAlign w:val="center"/>
          </w:tcPr>
          <w:p w:rsidR="000C3F5F" w:rsidRPr="00BB2644" w:rsidRDefault="000C3F5F" w:rsidP="00BB2644">
            <w:pPr>
              <w:jc w:val="center"/>
              <w:rPr>
                <w:color w:val="000000"/>
                <w:sz w:val="22"/>
                <w:szCs w:val="22"/>
              </w:rPr>
            </w:pPr>
            <w:del w:id="389" w:author="Autor">
              <w:r w:rsidRPr="00BB2644" w:rsidDel="005464E3">
                <w:rPr>
                  <w:color w:val="000000"/>
                  <w:sz w:val="22"/>
                  <w:szCs w:val="22"/>
                </w:rPr>
                <w:delText> </w:delText>
              </w:r>
            </w:del>
          </w:p>
        </w:tc>
        <w:tc>
          <w:tcPr>
            <w:tcW w:w="1775" w:type="dxa"/>
            <w:shd w:val="clear" w:color="auto" w:fill="auto"/>
            <w:vAlign w:val="center"/>
          </w:tcPr>
          <w:p w:rsidR="000C3F5F" w:rsidRPr="00BB2644" w:rsidRDefault="000C3F5F" w:rsidP="00BB2644">
            <w:pPr>
              <w:jc w:val="center"/>
              <w:rPr>
                <w:color w:val="000000"/>
                <w:sz w:val="22"/>
                <w:szCs w:val="22"/>
              </w:rPr>
            </w:pPr>
            <w:del w:id="390" w:author="Autor">
              <w:r w:rsidRPr="00BB2644" w:rsidDel="005464E3">
                <w:rPr>
                  <w:color w:val="000000"/>
                  <w:sz w:val="22"/>
                  <w:szCs w:val="22"/>
                </w:rPr>
                <w:delText> </w:delText>
              </w:r>
            </w:del>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del w:id="391" w:author="Autor">
              <w:r w:rsidDel="005464E3">
                <w:rPr>
                  <w:color w:val="000000"/>
                  <w:sz w:val="22"/>
                  <w:szCs w:val="22"/>
                </w:rPr>
                <w:lastRenderedPageBreak/>
                <w:delText>3</w:delText>
              </w:r>
            </w:del>
          </w:p>
        </w:tc>
        <w:tc>
          <w:tcPr>
            <w:tcW w:w="4820" w:type="dxa"/>
            <w:gridSpan w:val="2"/>
            <w:shd w:val="clear" w:color="auto" w:fill="auto"/>
            <w:vAlign w:val="center"/>
          </w:tcPr>
          <w:p w:rsidR="00786420" w:rsidRPr="00BB2644" w:rsidRDefault="00786420" w:rsidP="00BB2644">
            <w:pPr>
              <w:rPr>
                <w:color w:val="000000"/>
                <w:sz w:val="22"/>
                <w:szCs w:val="22"/>
              </w:rPr>
            </w:pPr>
            <w:del w:id="392" w:author="Autor">
              <w:r w:rsidDel="005464E3">
                <w:rPr>
                  <w:color w:val="000000"/>
                  <w:sz w:val="22"/>
                  <w:szCs w:val="22"/>
                </w:rPr>
                <w:delText>Je oznámenie  o vyhlásení verejného obstarávania v súlade s návrhom súťažných podkladov?</w:delText>
              </w:r>
            </w:del>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9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900"/>
          <w:trPrChange w:id="394" w:author="Autor">
            <w:trPr>
              <w:trHeight w:val="900"/>
            </w:trPr>
          </w:trPrChange>
        </w:trPr>
        <w:tc>
          <w:tcPr>
            <w:tcW w:w="582" w:type="dxa"/>
            <w:shd w:val="clear" w:color="auto" w:fill="auto"/>
            <w:noWrap/>
            <w:vAlign w:val="center"/>
            <w:tcPrChange w:id="395"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396" w:author="Autor">
              <w:r w:rsidDel="005464E3">
                <w:rPr>
                  <w:color w:val="000000"/>
                  <w:sz w:val="22"/>
                  <w:szCs w:val="22"/>
                </w:rPr>
                <w:delText>4</w:delText>
              </w:r>
            </w:del>
          </w:p>
        </w:tc>
        <w:tc>
          <w:tcPr>
            <w:tcW w:w="4820" w:type="dxa"/>
            <w:gridSpan w:val="2"/>
            <w:shd w:val="clear" w:color="auto" w:fill="auto"/>
            <w:vAlign w:val="center"/>
            <w:tcPrChange w:id="397" w:author="Autor">
              <w:tcPr>
                <w:tcW w:w="4820" w:type="dxa"/>
                <w:gridSpan w:val="2"/>
                <w:shd w:val="clear" w:color="auto" w:fill="auto"/>
                <w:vAlign w:val="center"/>
              </w:tcPr>
            </w:tcPrChange>
          </w:tcPr>
          <w:p w:rsidR="00BB2644" w:rsidRPr="00BB2644" w:rsidRDefault="00BB2644" w:rsidP="00BB2644">
            <w:pPr>
              <w:rPr>
                <w:color w:val="000000"/>
                <w:sz w:val="22"/>
                <w:szCs w:val="22"/>
              </w:rPr>
            </w:pPr>
            <w:del w:id="398" w:author="Autor">
              <w:r w:rsidRPr="00BB2644" w:rsidDel="005464E3">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399" w:author="Autor">
              <w:tcPr>
                <w:tcW w:w="567" w:type="dxa"/>
                <w:shd w:val="clear" w:color="auto" w:fill="auto"/>
                <w:vAlign w:val="center"/>
              </w:tcPr>
            </w:tcPrChange>
          </w:tcPr>
          <w:p w:rsidR="00BB2644" w:rsidRPr="00BB2644" w:rsidRDefault="00BB2644" w:rsidP="00BB2644">
            <w:pPr>
              <w:jc w:val="center"/>
              <w:rPr>
                <w:color w:val="000000"/>
                <w:sz w:val="22"/>
                <w:szCs w:val="22"/>
              </w:rPr>
            </w:pPr>
            <w:del w:id="400" w:author="Autor">
              <w:r w:rsidRPr="00BB2644" w:rsidDel="005464E3">
                <w:rPr>
                  <w:color w:val="000000"/>
                  <w:sz w:val="22"/>
                  <w:szCs w:val="22"/>
                </w:rPr>
                <w:delText> </w:delText>
              </w:r>
            </w:del>
          </w:p>
        </w:tc>
        <w:tc>
          <w:tcPr>
            <w:tcW w:w="567" w:type="dxa"/>
            <w:shd w:val="clear" w:color="auto" w:fill="auto"/>
            <w:vAlign w:val="center"/>
            <w:tcPrChange w:id="401" w:author="Autor">
              <w:tcPr>
                <w:tcW w:w="567" w:type="dxa"/>
                <w:shd w:val="clear" w:color="auto" w:fill="auto"/>
                <w:vAlign w:val="center"/>
              </w:tcPr>
            </w:tcPrChange>
          </w:tcPr>
          <w:p w:rsidR="00BB2644" w:rsidRPr="00BB2644" w:rsidRDefault="00BB2644" w:rsidP="00BB2644">
            <w:pPr>
              <w:jc w:val="center"/>
              <w:rPr>
                <w:color w:val="000000"/>
                <w:sz w:val="22"/>
                <w:szCs w:val="22"/>
              </w:rPr>
            </w:pPr>
            <w:del w:id="402" w:author="Autor">
              <w:r w:rsidRPr="00BB2644" w:rsidDel="005464E3">
                <w:rPr>
                  <w:color w:val="000000"/>
                  <w:sz w:val="22"/>
                  <w:szCs w:val="22"/>
                </w:rPr>
                <w:delText> </w:delText>
              </w:r>
            </w:del>
          </w:p>
        </w:tc>
        <w:tc>
          <w:tcPr>
            <w:tcW w:w="776" w:type="dxa"/>
            <w:shd w:val="clear" w:color="auto" w:fill="auto"/>
            <w:vAlign w:val="center"/>
            <w:tcPrChange w:id="403" w:author="Autor">
              <w:tcPr>
                <w:tcW w:w="776" w:type="dxa"/>
                <w:shd w:val="clear" w:color="auto" w:fill="auto"/>
                <w:vAlign w:val="center"/>
              </w:tcPr>
            </w:tcPrChange>
          </w:tcPr>
          <w:p w:rsidR="00BB2644" w:rsidRPr="00BB2644" w:rsidRDefault="00BB2644" w:rsidP="00BB2644">
            <w:pPr>
              <w:jc w:val="center"/>
              <w:rPr>
                <w:color w:val="000000"/>
                <w:sz w:val="22"/>
                <w:szCs w:val="22"/>
              </w:rPr>
            </w:pPr>
            <w:del w:id="404" w:author="Autor">
              <w:r w:rsidRPr="00BB2644" w:rsidDel="005464E3">
                <w:rPr>
                  <w:color w:val="000000"/>
                  <w:sz w:val="22"/>
                  <w:szCs w:val="22"/>
                </w:rPr>
                <w:delText> </w:delText>
              </w:r>
            </w:del>
          </w:p>
        </w:tc>
        <w:tc>
          <w:tcPr>
            <w:tcW w:w="1775" w:type="dxa"/>
            <w:shd w:val="clear" w:color="auto" w:fill="auto"/>
            <w:vAlign w:val="center"/>
            <w:tcPrChange w:id="405" w:author="Autor">
              <w:tcPr>
                <w:tcW w:w="1775" w:type="dxa"/>
                <w:shd w:val="clear" w:color="auto" w:fill="auto"/>
                <w:vAlign w:val="center"/>
              </w:tcPr>
            </w:tcPrChange>
          </w:tcPr>
          <w:p w:rsidR="00BB2644" w:rsidRPr="00BB2644" w:rsidRDefault="00BB2644" w:rsidP="00BB2644">
            <w:pPr>
              <w:jc w:val="center"/>
              <w:rPr>
                <w:color w:val="000000"/>
                <w:sz w:val="22"/>
                <w:szCs w:val="22"/>
              </w:rPr>
            </w:pPr>
            <w:del w:id="406"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0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900"/>
          <w:trPrChange w:id="408" w:author="Autor">
            <w:trPr>
              <w:trHeight w:val="900"/>
            </w:trPr>
          </w:trPrChange>
        </w:trPr>
        <w:tc>
          <w:tcPr>
            <w:tcW w:w="582" w:type="dxa"/>
            <w:shd w:val="clear" w:color="auto" w:fill="auto"/>
            <w:noWrap/>
            <w:vAlign w:val="center"/>
            <w:tcPrChange w:id="409"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410" w:author="Autor">
              <w:r w:rsidDel="005464E3">
                <w:rPr>
                  <w:color w:val="000000"/>
                  <w:sz w:val="22"/>
                  <w:szCs w:val="22"/>
                </w:rPr>
                <w:delText>5</w:delText>
              </w:r>
            </w:del>
          </w:p>
        </w:tc>
        <w:tc>
          <w:tcPr>
            <w:tcW w:w="4820" w:type="dxa"/>
            <w:gridSpan w:val="2"/>
            <w:shd w:val="clear" w:color="auto" w:fill="auto"/>
            <w:vAlign w:val="center"/>
            <w:tcPrChange w:id="411" w:author="Autor">
              <w:tcPr>
                <w:tcW w:w="4820" w:type="dxa"/>
                <w:gridSpan w:val="2"/>
                <w:shd w:val="clear" w:color="auto" w:fill="auto"/>
                <w:vAlign w:val="center"/>
              </w:tcPr>
            </w:tcPrChange>
          </w:tcPr>
          <w:p w:rsidR="00BB2644" w:rsidRPr="00BB2644" w:rsidRDefault="00BB2644" w:rsidP="00BB2644">
            <w:pPr>
              <w:rPr>
                <w:color w:val="000000"/>
                <w:sz w:val="22"/>
                <w:szCs w:val="22"/>
              </w:rPr>
            </w:pPr>
            <w:del w:id="412" w:author="Autor">
              <w:r w:rsidRPr="00BB2644" w:rsidDel="005464E3">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413" w:author="Autor">
              <w:tcPr>
                <w:tcW w:w="567" w:type="dxa"/>
                <w:shd w:val="clear" w:color="auto" w:fill="auto"/>
                <w:vAlign w:val="center"/>
              </w:tcPr>
            </w:tcPrChange>
          </w:tcPr>
          <w:p w:rsidR="00BB2644" w:rsidRPr="00BB2644" w:rsidRDefault="00BB2644" w:rsidP="00BB2644">
            <w:pPr>
              <w:jc w:val="center"/>
              <w:rPr>
                <w:color w:val="000000"/>
                <w:sz w:val="22"/>
                <w:szCs w:val="22"/>
              </w:rPr>
            </w:pPr>
            <w:del w:id="414" w:author="Autor">
              <w:r w:rsidRPr="00BB2644" w:rsidDel="005464E3">
                <w:rPr>
                  <w:color w:val="000000"/>
                  <w:sz w:val="22"/>
                  <w:szCs w:val="22"/>
                </w:rPr>
                <w:delText> </w:delText>
              </w:r>
            </w:del>
          </w:p>
        </w:tc>
        <w:tc>
          <w:tcPr>
            <w:tcW w:w="567" w:type="dxa"/>
            <w:shd w:val="clear" w:color="auto" w:fill="auto"/>
            <w:vAlign w:val="center"/>
            <w:tcPrChange w:id="415" w:author="Autor">
              <w:tcPr>
                <w:tcW w:w="567" w:type="dxa"/>
                <w:shd w:val="clear" w:color="auto" w:fill="auto"/>
                <w:vAlign w:val="center"/>
              </w:tcPr>
            </w:tcPrChange>
          </w:tcPr>
          <w:p w:rsidR="00BB2644" w:rsidRPr="00BB2644" w:rsidRDefault="00BB2644" w:rsidP="00BB2644">
            <w:pPr>
              <w:jc w:val="center"/>
              <w:rPr>
                <w:color w:val="000000"/>
                <w:sz w:val="22"/>
                <w:szCs w:val="22"/>
              </w:rPr>
            </w:pPr>
            <w:del w:id="416" w:author="Autor">
              <w:r w:rsidRPr="00BB2644" w:rsidDel="005464E3">
                <w:rPr>
                  <w:color w:val="000000"/>
                  <w:sz w:val="22"/>
                  <w:szCs w:val="22"/>
                </w:rPr>
                <w:delText> </w:delText>
              </w:r>
            </w:del>
          </w:p>
        </w:tc>
        <w:tc>
          <w:tcPr>
            <w:tcW w:w="776" w:type="dxa"/>
            <w:shd w:val="clear" w:color="auto" w:fill="auto"/>
            <w:vAlign w:val="center"/>
            <w:tcPrChange w:id="417" w:author="Autor">
              <w:tcPr>
                <w:tcW w:w="776" w:type="dxa"/>
                <w:shd w:val="clear" w:color="auto" w:fill="auto"/>
                <w:vAlign w:val="center"/>
              </w:tcPr>
            </w:tcPrChange>
          </w:tcPr>
          <w:p w:rsidR="00BB2644" w:rsidRPr="00BB2644" w:rsidRDefault="00BB2644" w:rsidP="00BB2644">
            <w:pPr>
              <w:jc w:val="center"/>
              <w:rPr>
                <w:color w:val="000000"/>
                <w:sz w:val="22"/>
                <w:szCs w:val="22"/>
              </w:rPr>
            </w:pPr>
            <w:del w:id="418" w:author="Autor">
              <w:r w:rsidRPr="00BB2644" w:rsidDel="005464E3">
                <w:rPr>
                  <w:color w:val="000000"/>
                  <w:sz w:val="22"/>
                  <w:szCs w:val="22"/>
                </w:rPr>
                <w:delText> </w:delText>
              </w:r>
            </w:del>
          </w:p>
        </w:tc>
        <w:tc>
          <w:tcPr>
            <w:tcW w:w="1775" w:type="dxa"/>
            <w:shd w:val="clear" w:color="auto" w:fill="auto"/>
            <w:vAlign w:val="center"/>
            <w:tcPrChange w:id="419" w:author="Autor">
              <w:tcPr>
                <w:tcW w:w="1775" w:type="dxa"/>
                <w:shd w:val="clear" w:color="auto" w:fill="auto"/>
                <w:vAlign w:val="center"/>
              </w:tcPr>
            </w:tcPrChange>
          </w:tcPr>
          <w:p w:rsidR="00BB2644" w:rsidRPr="00BB2644" w:rsidRDefault="00BB2644" w:rsidP="00BB2644">
            <w:pPr>
              <w:jc w:val="center"/>
              <w:rPr>
                <w:color w:val="000000"/>
                <w:sz w:val="22"/>
                <w:szCs w:val="22"/>
              </w:rPr>
            </w:pPr>
            <w:del w:id="420"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2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900"/>
          <w:trPrChange w:id="422" w:author="Autor">
            <w:trPr>
              <w:trHeight w:val="900"/>
            </w:trPr>
          </w:trPrChange>
        </w:trPr>
        <w:tc>
          <w:tcPr>
            <w:tcW w:w="582" w:type="dxa"/>
            <w:shd w:val="clear" w:color="auto" w:fill="auto"/>
            <w:noWrap/>
            <w:vAlign w:val="center"/>
            <w:tcPrChange w:id="423"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424" w:author="Autor">
              <w:r w:rsidDel="005464E3">
                <w:rPr>
                  <w:color w:val="000000"/>
                  <w:sz w:val="22"/>
                  <w:szCs w:val="22"/>
                </w:rPr>
                <w:delText>6</w:delText>
              </w:r>
            </w:del>
          </w:p>
        </w:tc>
        <w:tc>
          <w:tcPr>
            <w:tcW w:w="4820" w:type="dxa"/>
            <w:gridSpan w:val="2"/>
            <w:shd w:val="clear" w:color="auto" w:fill="auto"/>
            <w:vAlign w:val="center"/>
            <w:tcPrChange w:id="425" w:author="Autor">
              <w:tcPr>
                <w:tcW w:w="4820" w:type="dxa"/>
                <w:gridSpan w:val="2"/>
                <w:shd w:val="clear" w:color="auto" w:fill="auto"/>
                <w:vAlign w:val="center"/>
              </w:tcPr>
            </w:tcPrChange>
          </w:tcPr>
          <w:p w:rsidR="00BB2644" w:rsidRPr="00BB2644" w:rsidRDefault="00BB2644" w:rsidP="00BB2644">
            <w:pPr>
              <w:rPr>
                <w:sz w:val="22"/>
                <w:szCs w:val="22"/>
              </w:rPr>
            </w:pPr>
            <w:del w:id="426" w:author="Autor">
              <w:r w:rsidRPr="00BB2644" w:rsidDel="005464E3">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427" w:author="Autor">
              <w:tcPr>
                <w:tcW w:w="567" w:type="dxa"/>
                <w:shd w:val="clear" w:color="auto" w:fill="auto"/>
                <w:vAlign w:val="center"/>
              </w:tcPr>
            </w:tcPrChange>
          </w:tcPr>
          <w:p w:rsidR="00BB2644" w:rsidRPr="00BB2644" w:rsidRDefault="00BB2644" w:rsidP="00BB2644">
            <w:pPr>
              <w:jc w:val="center"/>
              <w:rPr>
                <w:color w:val="000000"/>
                <w:sz w:val="22"/>
                <w:szCs w:val="22"/>
              </w:rPr>
            </w:pPr>
            <w:del w:id="428" w:author="Autor">
              <w:r w:rsidRPr="00BB2644" w:rsidDel="005464E3">
                <w:rPr>
                  <w:color w:val="000000"/>
                  <w:sz w:val="22"/>
                  <w:szCs w:val="22"/>
                </w:rPr>
                <w:delText> </w:delText>
              </w:r>
            </w:del>
          </w:p>
        </w:tc>
        <w:tc>
          <w:tcPr>
            <w:tcW w:w="567" w:type="dxa"/>
            <w:shd w:val="clear" w:color="auto" w:fill="auto"/>
            <w:vAlign w:val="center"/>
            <w:tcPrChange w:id="429" w:author="Autor">
              <w:tcPr>
                <w:tcW w:w="567" w:type="dxa"/>
                <w:shd w:val="clear" w:color="auto" w:fill="auto"/>
                <w:vAlign w:val="center"/>
              </w:tcPr>
            </w:tcPrChange>
          </w:tcPr>
          <w:p w:rsidR="00BB2644" w:rsidRPr="00BB2644" w:rsidRDefault="00BB2644" w:rsidP="00BB2644">
            <w:pPr>
              <w:jc w:val="center"/>
              <w:rPr>
                <w:color w:val="000000"/>
                <w:sz w:val="22"/>
                <w:szCs w:val="22"/>
              </w:rPr>
            </w:pPr>
            <w:del w:id="430" w:author="Autor">
              <w:r w:rsidRPr="00BB2644" w:rsidDel="005464E3">
                <w:rPr>
                  <w:color w:val="000000"/>
                  <w:sz w:val="22"/>
                  <w:szCs w:val="22"/>
                </w:rPr>
                <w:delText> </w:delText>
              </w:r>
            </w:del>
          </w:p>
        </w:tc>
        <w:tc>
          <w:tcPr>
            <w:tcW w:w="776" w:type="dxa"/>
            <w:shd w:val="clear" w:color="auto" w:fill="auto"/>
            <w:vAlign w:val="center"/>
            <w:tcPrChange w:id="431" w:author="Autor">
              <w:tcPr>
                <w:tcW w:w="776" w:type="dxa"/>
                <w:shd w:val="clear" w:color="auto" w:fill="auto"/>
                <w:vAlign w:val="center"/>
              </w:tcPr>
            </w:tcPrChange>
          </w:tcPr>
          <w:p w:rsidR="00BB2644" w:rsidRPr="00BB2644" w:rsidRDefault="00BB2644" w:rsidP="00BB2644">
            <w:pPr>
              <w:jc w:val="center"/>
              <w:rPr>
                <w:color w:val="000000"/>
                <w:sz w:val="22"/>
                <w:szCs w:val="22"/>
              </w:rPr>
            </w:pPr>
            <w:del w:id="432" w:author="Autor">
              <w:r w:rsidRPr="00BB2644" w:rsidDel="005464E3">
                <w:rPr>
                  <w:color w:val="000000"/>
                  <w:sz w:val="22"/>
                  <w:szCs w:val="22"/>
                </w:rPr>
                <w:delText> </w:delText>
              </w:r>
            </w:del>
          </w:p>
        </w:tc>
        <w:tc>
          <w:tcPr>
            <w:tcW w:w="1775" w:type="dxa"/>
            <w:shd w:val="clear" w:color="auto" w:fill="auto"/>
            <w:vAlign w:val="center"/>
            <w:tcPrChange w:id="433" w:author="Autor">
              <w:tcPr>
                <w:tcW w:w="1775" w:type="dxa"/>
                <w:shd w:val="clear" w:color="auto" w:fill="auto"/>
                <w:vAlign w:val="center"/>
              </w:tcPr>
            </w:tcPrChange>
          </w:tcPr>
          <w:p w:rsidR="00BB2644" w:rsidRPr="00BB2644" w:rsidRDefault="00BB2644" w:rsidP="00BB2644">
            <w:pPr>
              <w:jc w:val="center"/>
              <w:rPr>
                <w:color w:val="000000"/>
                <w:sz w:val="22"/>
                <w:szCs w:val="22"/>
              </w:rPr>
            </w:pPr>
            <w:del w:id="434"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3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436" w:author="Autor">
            <w:trPr>
              <w:trHeight w:val="600"/>
            </w:trPr>
          </w:trPrChange>
        </w:trPr>
        <w:tc>
          <w:tcPr>
            <w:tcW w:w="582" w:type="dxa"/>
            <w:shd w:val="clear" w:color="auto" w:fill="auto"/>
            <w:noWrap/>
            <w:vAlign w:val="center"/>
            <w:tcPrChange w:id="437"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438" w:author="Autor">
              <w:r w:rsidDel="005464E3">
                <w:rPr>
                  <w:color w:val="000000"/>
                  <w:sz w:val="22"/>
                  <w:szCs w:val="22"/>
                </w:rPr>
                <w:delText>7</w:delText>
              </w:r>
            </w:del>
          </w:p>
        </w:tc>
        <w:tc>
          <w:tcPr>
            <w:tcW w:w="4820" w:type="dxa"/>
            <w:gridSpan w:val="2"/>
            <w:shd w:val="clear" w:color="auto" w:fill="auto"/>
            <w:vAlign w:val="center"/>
            <w:tcPrChange w:id="439" w:author="Autor">
              <w:tcPr>
                <w:tcW w:w="4820" w:type="dxa"/>
                <w:gridSpan w:val="2"/>
                <w:shd w:val="clear" w:color="auto" w:fill="auto"/>
                <w:vAlign w:val="center"/>
              </w:tcPr>
            </w:tcPrChange>
          </w:tcPr>
          <w:p w:rsidR="00BB2644" w:rsidRPr="00BB2644" w:rsidRDefault="00BB2644" w:rsidP="00BB2644">
            <w:pPr>
              <w:rPr>
                <w:color w:val="000000"/>
                <w:sz w:val="22"/>
                <w:szCs w:val="22"/>
              </w:rPr>
            </w:pPr>
            <w:del w:id="440" w:author="Autor">
              <w:r w:rsidRPr="00BB2644" w:rsidDel="005464E3">
                <w:rPr>
                  <w:color w:val="000000"/>
                  <w:sz w:val="22"/>
                  <w:szCs w:val="22"/>
                </w:rPr>
                <w:delText>Sú podmienky účasti týkajúce sa osobného postavenia stanovené v súlade s § 26 ZVO?</w:delText>
              </w:r>
            </w:del>
          </w:p>
        </w:tc>
        <w:tc>
          <w:tcPr>
            <w:tcW w:w="567" w:type="dxa"/>
            <w:shd w:val="clear" w:color="auto" w:fill="auto"/>
            <w:vAlign w:val="center"/>
            <w:tcPrChange w:id="441" w:author="Autor">
              <w:tcPr>
                <w:tcW w:w="567" w:type="dxa"/>
                <w:shd w:val="clear" w:color="auto" w:fill="auto"/>
                <w:vAlign w:val="center"/>
              </w:tcPr>
            </w:tcPrChange>
          </w:tcPr>
          <w:p w:rsidR="00BB2644" w:rsidRPr="00BB2644" w:rsidRDefault="00BB2644" w:rsidP="00BB2644">
            <w:pPr>
              <w:jc w:val="center"/>
              <w:rPr>
                <w:color w:val="000000"/>
                <w:sz w:val="22"/>
                <w:szCs w:val="22"/>
              </w:rPr>
            </w:pPr>
            <w:del w:id="442" w:author="Autor">
              <w:r w:rsidRPr="00BB2644" w:rsidDel="005464E3">
                <w:rPr>
                  <w:color w:val="000000"/>
                  <w:sz w:val="22"/>
                  <w:szCs w:val="22"/>
                </w:rPr>
                <w:delText> </w:delText>
              </w:r>
            </w:del>
          </w:p>
        </w:tc>
        <w:tc>
          <w:tcPr>
            <w:tcW w:w="567" w:type="dxa"/>
            <w:shd w:val="clear" w:color="auto" w:fill="auto"/>
            <w:vAlign w:val="center"/>
            <w:tcPrChange w:id="443" w:author="Autor">
              <w:tcPr>
                <w:tcW w:w="567" w:type="dxa"/>
                <w:shd w:val="clear" w:color="auto" w:fill="auto"/>
                <w:vAlign w:val="center"/>
              </w:tcPr>
            </w:tcPrChange>
          </w:tcPr>
          <w:p w:rsidR="00BB2644" w:rsidRPr="00BB2644" w:rsidRDefault="00BB2644" w:rsidP="00BB2644">
            <w:pPr>
              <w:jc w:val="center"/>
              <w:rPr>
                <w:color w:val="000000"/>
                <w:sz w:val="22"/>
                <w:szCs w:val="22"/>
              </w:rPr>
            </w:pPr>
            <w:del w:id="444" w:author="Autor">
              <w:r w:rsidRPr="00BB2644" w:rsidDel="005464E3">
                <w:rPr>
                  <w:color w:val="000000"/>
                  <w:sz w:val="22"/>
                  <w:szCs w:val="22"/>
                </w:rPr>
                <w:delText> </w:delText>
              </w:r>
            </w:del>
          </w:p>
        </w:tc>
        <w:tc>
          <w:tcPr>
            <w:tcW w:w="776" w:type="dxa"/>
            <w:shd w:val="clear" w:color="auto" w:fill="auto"/>
            <w:vAlign w:val="center"/>
            <w:tcPrChange w:id="445" w:author="Autor">
              <w:tcPr>
                <w:tcW w:w="776" w:type="dxa"/>
                <w:shd w:val="clear" w:color="auto" w:fill="auto"/>
                <w:vAlign w:val="center"/>
              </w:tcPr>
            </w:tcPrChange>
          </w:tcPr>
          <w:p w:rsidR="00BB2644" w:rsidRPr="00BB2644" w:rsidRDefault="00BB2644" w:rsidP="00BB2644">
            <w:pPr>
              <w:jc w:val="center"/>
              <w:rPr>
                <w:color w:val="000000"/>
                <w:sz w:val="22"/>
                <w:szCs w:val="22"/>
              </w:rPr>
            </w:pPr>
            <w:del w:id="446" w:author="Autor">
              <w:r w:rsidRPr="00BB2644" w:rsidDel="005464E3">
                <w:rPr>
                  <w:color w:val="000000"/>
                  <w:sz w:val="22"/>
                  <w:szCs w:val="22"/>
                </w:rPr>
                <w:delText> </w:delText>
              </w:r>
            </w:del>
          </w:p>
        </w:tc>
        <w:tc>
          <w:tcPr>
            <w:tcW w:w="1775" w:type="dxa"/>
            <w:shd w:val="clear" w:color="auto" w:fill="auto"/>
            <w:vAlign w:val="center"/>
            <w:tcPrChange w:id="447" w:author="Autor">
              <w:tcPr>
                <w:tcW w:w="1775" w:type="dxa"/>
                <w:shd w:val="clear" w:color="auto" w:fill="auto"/>
                <w:vAlign w:val="center"/>
              </w:tcPr>
            </w:tcPrChange>
          </w:tcPr>
          <w:p w:rsidR="00BB2644" w:rsidRPr="00BB2644" w:rsidRDefault="00BB2644" w:rsidP="00BB2644">
            <w:pPr>
              <w:jc w:val="center"/>
              <w:rPr>
                <w:color w:val="000000"/>
                <w:sz w:val="22"/>
                <w:szCs w:val="22"/>
              </w:rPr>
            </w:pPr>
            <w:del w:id="448"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4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450" w:author="Autor">
            <w:trPr>
              <w:trHeight w:val="600"/>
            </w:trPr>
          </w:trPrChange>
        </w:trPr>
        <w:tc>
          <w:tcPr>
            <w:tcW w:w="582" w:type="dxa"/>
            <w:shd w:val="clear" w:color="auto" w:fill="auto"/>
            <w:noWrap/>
            <w:vAlign w:val="center"/>
            <w:tcPrChange w:id="451"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452" w:author="Autor">
              <w:r w:rsidDel="005464E3">
                <w:rPr>
                  <w:color w:val="000000"/>
                  <w:sz w:val="22"/>
                  <w:szCs w:val="22"/>
                </w:rPr>
                <w:delText>8</w:delText>
              </w:r>
            </w:del>
          </w:p>
        </w:tc>
        <w:tc>
          <w:tcPr>
            <w:tcW w:w="4820" w:type="dxa"/>
            <w:gridSpan w:val="2"/>
            <w:shd w:val="clear" w:color="auto" w:fill="auto"/>
            <w:vAlign w:val="center"/>
            <w:tcPrChange w:id="453" w:author="Autor">
              <w:tcPr>
                <w:tcW w:w="4820" w:type="dxa"/>
                <w:gridSpan w:val="2"/>
                <w:shd w:val="clear" w:color="auto" w:fill="auto"/>
                <w:vAlign w:val="center"/>
              </w:tcPr>
            </w:tcPrChange>
          </w:tcPr>
          <w:p w:rsidR="00BB2644" w:rsidRPr="00BB2644" w:rsidRDefault="00BB2644" w:rsidP="00BB2644">
            <w:pPr>
              <w:rPr>
                <w:color w:val="000000"/>
                <w:sz w:val="22"/>
                <w:szCs w:val="22"/>
              </w:rPr>
            </w:pPr>
            <w:del w:id="454" w:author="Autor">
              <w:r w:rsidRPr="00BB2644" w:rsidDel="005464E3">
                <w:rPr>
                  <w:color w:val="000000"/>
                  <w:sz w:val="22"/>
                  <w:szCs w:val="22"/>
                </w:rPr>
                <w:delText>Stanovil verejný obstarávateľ doklady na preukázanie splnenia podmienok finančného a ekonomického postavenia v súlade s § 27 ZVO?</w:delText>
              </w:r>
            </w:del>
          </w:p>
        </w:tc>
        <w:tc>
          <w:tcPr>
            <w:tcW w:w="567" w:type="dxa"/>
            <w:shd w:val="clear" w:color="auto" w:fill="auto"/>
            <w:vAlign w:val="center"/>
            <w:tcPrChange w:id="455" w:author="Autor">
              <w:tcPr>
                <w:tcW w:w="567" w:type="dxa"/>
                <w:shd w:val="clear" w:color="auto" w:fill="auto"/>
                <w:vAlign w:val="center"/>
              </w:tcPr>
            </w:tcPrChange>
          </w:tcPr>
          <w:p w:rsidR="00BB2644" w:rsidRPr="00BB2644" w:rsidRDefault="00BB2644" w:rsidP="00BB2644">
            <w:pPr>
              <w:jc w:val="center"/>
              <w:rPr>
                <w:color w:val="000000"/>
                <w:sz w:val="22"/>
                <w:szCs w:val="22"/>
              </w:rPr>
            </w:pPr>
            <w:del w:id="456" w:author="Autor">
              <w:r w:rsidRPr="00BB2644" w:rsidDel="005464E3">
                <w:rPr>
                  <w:color w:val="000000"/>
                  <w:sz w:val="22"/>
                  <w:szCs w:val="22"/>
                </w:rPr>
                <w:delText> </w:delText>
              </w:r>
            </w:del>
          </w:p>
        </w:tc>
        <w:tc>
          <w:tcPr>
            <w:tcW w:w="567" w:type="dxa"/>
            <w:shd w:val="clear" w:color="auto" w:fill="auto"/>
            <w:vAlign w:val="center"/>
            <w:tcPrChange w:id="457" w:author="Autor">
              <w:tcPr>
                <w:tcW w:w="567" w:type="dxa"/>
                <w:shd w:val="clear" w:color="auto" w:fill="auto"/>
                <w:vAlign w:val="center"/>
              </w:tcPr>
            </w:tcPrChange>
          </w:tcPr>
          <w:p w:rsidR="00BB2644" w:rsidRPr="00BB2644" w:rsidRDefault="00BB2644" w:rsidP="00BB2644">
            <w:pPr>
              <w:jc w:val="center"/>
              <w:rPr>
                <w:color w:val="000000"/>
                <w:sz w:val="22"/>
                <w:szCs w:val="22"/>
              </w:rPr>
            </w:pPr>
            <w:del w:id="458" w:author="Autor">
              <w:r w:rsidRPr="00BB2644" w:rsidDel="005464E3">
                <w:rPr>
                  <w:color w:val="000000"/>
                  <w:sz w:val="22"/>
                  <w:szCs w:val="22"/>
                </w:rPr>
                <w:delText> </w:delText>
              </w:r>
            </w:del>
          </w:p>
        </w:tc>
        <w:tc>
          <w:tcPr>
            <w:tcW w:w="776" w:type="dxa"/>
            <w:shd w:val="clear" w:color="auto" w:fill="auto"/>
            <w:vAlign w:val="center"/>
            <w:tcPrChange w:id="459" w:author="Autor">
              <w:tcPr>
                <w:tcW w:w="776" w:type="dxa"/>
                <w:shd w:val="clear" w:color="auto" w:fill="auto"/>
                <w:vAlign w:val="center"/>
              </w:tcPr>
            </w:tcPrChange>
          </w:tcPr>
          <w:p w:rsidR="00BB2644" w:rsidRPr="00BB2644" w:rsidRDefault="00BB2644" w:rsidP="00BB2644">
            <w:pPr>
              <w:jc w:val="center"/>
              <w:rPr>
                <w:color w:val="000000"/>
                <w:sz w:val="22"/>
                <w:szCs w:val="22"/>
              </w:rPr>
            </w:pPr>
            <w:del w:id="460" w:author="Autor">
              <w:r w:rsidRPr="00BB2644" w:rsidDel="005464E3">
                <w:rPr>
                  <w:color w:val="000000"/>
                  <w:sz w:val="22"/>
                  <w:szCs w:val="22"/>
                </w:rPr>
                <w:delText> </w:delText>
              </w:r>
            </w:del>
          </w:p>
        </w:tc>
        <w:tc>
          <w:tcPr>
            <w:tcW w:w="1775" w:type="dxa"/>
            <w:shd w:val="clear" w:color="auto" w:fill="auto"/>
            <w:vAlign w:val="center"/>
            <w:tcPrChange w:id="461" w:author="Autor">
              <w:tcPr>
                <w:tcW w:w="1775" w:type="dxa"/>
                <w:shd w:val="clear" w:color="auto" w:fill="auto"/>
                <w:vAlign w:val="center"/>
              </w:tcPr>
            </w:tcPrChange>
          </w:tcPr>
          <w:p w:rsidR="00BB2644" w:rsidRPr="00BB2644" w:rsidRDefault="00BB2644" w:rsidP="00BB2644">
            <w:pPr>
              <w:jc w:val="center"/>
              <w:rPr>
                <w:color w:val="000000"/>
                <w:sz w:val="22"/>
                <w:szCs w:val="22"/>
              </w:rPr>
            </w:pPr>
            <w:del w:id="462" w:author="Autor">
              <w:r w:rsidRPr="00BB2644" w:rsidDel="005464E3">
                <w:rPr>
                  <w:color w:val="000000"/>
                  <w:sz w:val="22"/>
                  <w:szCs w:val="22"/>
                </w:rPr>
                <w:delText> </w:delText>
              </w:r>
            </w:del>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6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0"/>
          <w:trPrChange w:id="464" w:author="Autor">
            <w:trPr>
              <w:trHeight w:val="600"/>
            </w:trPr>
          </w:trPrChange>
        </w:trPr>
        <w:tc>
          <w:tcPr>
            <w:tcW w:w="582" w:type="dxa"/>
            <w:shd w:val="clear" w:color="auto" w:fill="auto"/>
            <w:noWrap/>
            <w:vAlign w:val="center"/>
            <w:tcPrChange w:id="465"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466" w:author="Autor">
              <w:r w:rsidDel="005464E3">
                <w:rPr>
                  <w:color w:val="000000"/>
                  <w:sz w:val="22"/>
                  <w:szCs w:val="22"/>
                </w:rPr>
                <w:delText>9</w:delText>
              </w:r>
            </w:del>
          </w:p>
        </w:tc>
        <w:tc>
          <w:tcPr>
            <w:tcW w:w="4820" w:type="dxa"/>
            <w:gridSpan w:val="2"/>
            <w:shd w:val="clear" w:color="auto" w:fill="auto"/>
            <w:vAlign w:val="center"/>
            <w:tcPrChange w:id="467" w:author="Autor">
              <w:tcPr>
                <w:tcW w:w="4820" w:type="dxa"/>
                <w:gridSpan w:val="2"/>
                <w:shd w:val="clear" w:color="auto" w:fill="auto"/>
                <w:vAlign w:val="center"/>
              </w:tcPr>
            </w:tcPrChange>
          </w:tcPr>
          <w:p w:rsidR="00BB2644" w:rsidRPr="00BB2644" w:rsidRDefault="00BB2644" w:rsidP="00BB2644">
            <w:pPr>
              <w:rPr>
                <w:color w:val="000000"/>
                <w:sz w:val="22"/>
                <w:szCs w:val="22"/>
              </w:rPr>
            </w:pPr>
            <w:del w:id="468" w:author="Autor">
              <w:r w:rsidRPr="00BB2644" w:rsidDel="005464E3">
                <w:rPr>
                  <w:color w:val="000000"/>
                  <w:sz w:val="22"/>
                  <w:szCs w:val="22"/>
                </w:rPr>
                <w:delText>Sú podmienky účasti týkajúce sa technickej alebo odbornej spôsobilosti stanovené v súlade s § 28 ZVO?</w:delText>
              </w:r>
            </w:del>
          </w:p>
        </w:tc>
        <w:tc>
          <w:tcPr>
            <w:tcW w:w="567" w:type="dxa"/>
            <w:shd w:val="clear" w:color="auto" w:fill="auto"/>
            <w:vAlign w:val="center"/>
            <w:tcPrChange w:id="469" w:author="Autor">
              <w:tcPr>
                <w:tcW w:w="567" w:type="dxa"/>
                <w:shd w:val="clear" w:color="auto" w:fill="auto"/>
                <w:vAlign w:val="center"/>
              </w:tcPr>
            </w:tcPrChange>
          </w:tcPr>
          <w:p w:rsidR="00BB2644" w:rsidRPr="00BB2644" w:rsidRDefault="00BB2644" w:rsidP="00BB2644">
            <w:pPr>
              <w:jc w:val="center"/>
              <w:rPr>
                <w:color w:val="000000"/>
                <w:sz w:val="22"/>
                <w:szCs w:val="22"/>
              </w:rPr>
            </w:pPr>
            <w:del w:id="470" w:author="Autor">
              <w:r w:rsidRPr="00BB2644" w:rsidDel="005464E3">
                <w:rPr>
                  <w:color w:val="000000"/>
                  <w:sz w:val="22"/>
                  <w:szCs w:val="22"/>
                </w:rPr>
                <w:delText> </w:delText>
              </w:r>
            </w:del>
          </w:p>
        </w:tc>
        <w:tc>
          <w:tcPr>
            <w:tcW w:w="567" w:type="dxa"/>
            <w:shd w:val="clear" w:color="auto" w:fill="auto"/>
            <w:vAlign w:val="center"/>
            <w:tcPrChange w:id="471" w:author="Autor">
              <w:tcPr>
                <w:tcW w:w="567" w:type="dxa"/>
                <w:shd w:val="clear" w:color="auto" w:fill="auto"/>
                <w:vAlign w:val="center"/>
              </w:tcPr>
            </w:tcPrChange>
          </w:tcPr>
          <w:p w:rsidR="00BB2644" w:rsidRPr="00BB2644" w:rsidRDefault="00BB2644" w:rsidP="00BB2644">
            <w:pPr>
              <w:jc w:val="center"/>
              <w:rPr>
                <w:color w:val="000000"/>
                <w:sz w:val="22"/>
                <w:szCs w:val="22"/>
              </w:rPr>
            </w:pPr>
            <w:del w:id="472" w:author="Autor">
              <w:r w:rsidRPr="00BB2644" w:rsidDel="005464E3">
                <w:rPr>
                  <w:color w:val="000000"/>
                  <w:sz w:val="22"/>
                  <w:szCs w:val="22"/>
                </w:rPr>
                <w:delText> </w:delText>
              </w:r>
            </w:del>
          </w:p>
        </w:tc>
        <w:tc>
          <w:tcPr>
            <w:tcW w:w="776" w:type="dxa"/>
            <w:shd w:val="clear" w:color="auto" w:fill="auto"/>
            <w:vAlign w:val="center"/>
            <w:tcPrChange w:id="473" w:author="Autor">
              <w:tcPr>
                <w:tcW w:w="776" w:type="dxa"/>
                <w:shd w:val="clear" w:color="auto" w:fill="auto"/>
                <w:vAlign w:val="center"/>
              </w:tcPr>
            </w:tcPrChange>
          </w:tcPr>
          <w:p w:rsidR="00BB2644" w:rsidRPr="00BB2644" w:rsidRDefault="00BB2644" w:rsidP="00BB2644">
            <w:pPr>
              <w:jc w:val="center"/>
              <w:rPr>
                <w:color w:val="000000"/>
                <w:sz w:val="22"/>
                <w:szCs w:val="22"/>
              </w:rPr>
            </w:pPr>
            <w:del w:id="474" w:author="Autor">
              <w:r w:rsidRPr="00BB2644" w:rsidDel="005464E3">
                <w:rPr>
                  <w:color w:val="000000"/>
                  <w:sz w:val="22"/>
                  <w:szCs w:val="22"/>
                </w:rPr>
                <w:delText> </w:delText>
              </w:r>
            </w:del>
          </w:p>
        </w:tc>
        <w:tc>
          <w:tcPr>
            <w:tcW w:w="1775" w:type="dxa"/>
            <w:shd w:val="clear" w:color="auto" w:fill="auto"/>
            <w:vAlign w:val="center"/>
            <w:tcPrChange w:id="475" w:author="Autor">
              <w:tcPr>
                <w:tcW w:w="1775" w:type="dxa"/>
                <w:shd w:val="clear" w:color="auto" w:fill="auto"/>
                <w:vAlign w:val="center"/>
              </w:tcPr>
            </w:tcPrChange>
          </w:tcPr>
          <w:p w:rsidR="00BB2644" w:rsidRPr="00BB2644" w:rsidRDefault="00BB2644" w:rsidP="00BB2644">
            <w:pPr>
              <w:jc w:val="center"/>
              <w:rPr>
                <w:color w:val="000000"/>
                <w:sz w:val="22"/>
                <w:szCs w:val="22"/>
              </w:rPr>
            </w:pPr>
            <w:del w:id="476" w:author="Autor">
              <w:r w:rsidRPr="00BB2644" w:rsidDel="005464E3">
                <w:rPr>
                  <w:color w:val="000000"/>
                  <w:sz w:val="22"/>
                  <w:szCs w:val="22"/>
                </w:rPr>
                <w:delText> </w:delText>
              </w:r>
            </w:del>
          </w:p>
        </w:tc>
      </w:tr>
      <w:tr w:rsidR="000C3F5F"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7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1268"/>
          <w:trPrChange w:id="478" w:author="Autor">
            <w:trPr>
              <w:trHeight w:val="1268"/>
            </w:trPr>
          </w:trPrChange>
        </w:trPr>
        <w:tc>
          <w:tcPr>
            <w:tcW w:w="582" w:type="dxa"/>
            <w:vMerge w:val="restart"/>
            <w:shd w:val="clear" w:color="auto" w:fill="auto"/>
            <w:noWrap/>
            <w:vAlign w:val="center"/>
            <w:tcPrChange w:id="479" w:author="Autor">
              <w:tcPr>
                <w:tcW w:w="582" w:type="dxa"/>
                <w:vMerge w:val="restart"/>
                <w:shd w:val="clear" w:color="auto" w:fill="auto"/>
                <w:noWrap/>
                <w:vAlign w:val="center"/>
              </w:tcPr>
            </w:tcPrChange>
          </w:tcPr>
          <w:p w:rsidR="000C3F5F" w:rsidRPr="00BB2644" w:rsidRDefault="000C3F5F" w:rsidP="00BB2644">
            <w:pPr>
              <w:jc w:val="center"/>
              <w:rPr>
                <w:color w:val="000000"/>
                <w:sz w:val="22"/>
                <w:szCs w:val="22"/>
              </w:rPr>
            </w:pPr>
            <w:del w:id="480" w:author="Autor">
              <w:r w:rsidDel="005464E3">
                <w:rPr>
                  <w:color w:val="000000"/>
                  <w:sz w:val="22"/>
                  <w:szCs w:val="22"/>
                </w:rPr>
                <w:delText>10</w:delText>
              </w:r>
            </w:del>
          </w:p>
        </w:tc>
        <w:tc>
          <w:tcPr>
            <w:tcW w:w="4820" w:type="dxa"/>
            <w:gridSpan w:val="2"/>
            <w:vMerge w:val="restart"/>
            <w:shd w:val="clear" w:color="auto" w:fill="auto"/>
            <w:vAlign w:val="center"/>
            <w:tcPrChange w:id="481" w:author="Autor">
              <w:tcPr>
                <w:tcW w:w="4820" w:type="dxa"/>
                <w:gridSpan w:val="2"/>
                <w:vMerge w:val="restart"/>
                <w:shd w:val="clear" w:color="auto" w:fill="auto"/>
                <w:vAlign w:val="center"/>
              </w:tcPr>
            </w:tcPrChange>
          </w:tcPr>
          <w:p w:rsidR="000C3F5F" w:rsidRPr="00BB2644" w:rsidRDefault="000C3F5F" w:rsidP="00BB2644">
            <w:pPr>
              <w:rPr>
                <w:color w:val="000000"/>
                <w:sz w:val="22"/>
                <w:szCs w:val="22"/>
              </w:rPr>
            </w:pPr>
            <w:del w:id="482" w:author="Autor">
              <w:r w:rsidRPr="00BB2644" w:rsidDel="005464E3">
                <w:rPr>
                  <w:color w:val="000000"/>
                  <w:sz w:val="22"/>
                  <w:szCs w:val="22"/>
                </w:rPr>
                <w:delText>a) Sú podmienky účasti, ktoré verejný obstarávateľ  určil na preukázanie finančného a ekonomického postavenia a technickej spôsobilosti alebo odbornej spôsobilosti, primerané a súvisiace s predmetom zákazky?</w:delText>
              </w:r>
              <w:r w:rsidRPr="00BB2644" w:rsidDel="005464E3">
                <w:rPr>
                  <w:color w:val="000000"/>
                  <w:sz w:val="22"/>
                  <w:szCs w:val="22"/>
                </w:rPr>
                <w:br/>
                <w:delText xml:space="preserve">b) Umožňuje verejný obstarávateľ predložiť rovnocenné potvrdenie vydané príslušným orgánom iného členského štátu alebo iný doklad, ktorým uchádzač alebo záujemca preukazuje splnenie podmienok účasti vo verejnom obstarávaní? </w:delText>
              </w:r>
            </w:del>
          </w:p>
        </w:tc>
        <w:tc>
          <w:tcPr>
            <w:tcW w:w="567" w:type="dxa"/>
            <w:shd w:val="clear" w:color="auto" w:fill="auto"/>
            <w:vAlign w:val="center"/>
            <w:tcPrChange w:id="483" w:author="Autor">
              <w:tcPr>
                <w:tcW w:w="567" w:type="dxa"/>
                <w:shd w:val="clear" w:color="auto" w:fill="auto"/>
                <w:vAlign w:val="center"/>
              </w:tcPr>
            </w:tcPrChange>
          </w:tcPr>
          <w:p w:rsidR="000C3F5F" w:rsidRPr="00BB2644" w:rsidRDefault="000C3F5F" w:rsidP="00BB2644">
            <w:pPr>
              <w:jc w:val="center"/>
              <w:rPr>
                <w:color w:val="000000"/>
                <w:sz w:val="22"/>
                <w:szCs w:val="22"/>
              </w:rPr>
            </w:pPr>
            <w:del w:id="484" w:author="Autor">
              <w:r w:rsidRPr="00BB2644" w:rsidDel="005464E3">
                <w:rPr>
                  <w:color w:val="000000"/>
                  <w:sz w:val="22"/>
                  <w:szCs w:val="22"/>
                </w:rPr>
                <w:delText> </w:delText>
              </w:r>
            </w:del>
          </w:p>
        </w:tc>
        <w:tc>
          <w:tcPr>
            <w:tcW w:w="567" w:type="dxa"/>
            <w:shd w:val="clear" w:color="auto" w:fill="auto"/>
            <w:vAlign w:val="center"/>
            <w:tcPrChange w:id="485" w:author="Autor">
              <w:tcPr>
                <w:tcW w:w="567" w:type="dxa"/>
                <w:shd w:val="clear" w:color="auto" w:fill="auto"/>
                <w:vAlign w:val="center"/>
              </w:tcPr>
            </w:tcPrChange>
          </w:tcPr>
          <w:p w:rsidR="000C3F5F" w:rsidRPr="00BB2644" w:rsidRDefault="000C3F5F" w:rsidP="00BB2644">
            <w:pPr>
              <w:jc w:val="center"/>
              <w:rPr>
                <w:color w:val="000000"/>
                <w:sz w:val="22"/>
                <w:szCs w:val="22"/>
              </w:rPr>
            </w:pPr>
            <w:del w:id="486" w:author="Autor">
              <w:r w:rsidRPr="00BB2644" w:rsidDel="005464E3">
                <w:rPr>
                  <w:color w:val="000000"/>
                  <w:sz w:val="22"/>
                  <w:szCs w:val="22"/>
                </w:rPr>
                <w:delText> </w:delText>
              </w:r>
            </w:del>
          </w:p>
        </w:tc>
        <w:tc>
          <w:tcPr>
            <w:tcW w:w="776" w:type="dxa"/>
            <w:shd w:val="clear" w:color="auto" w:fill="auto"/>
            <w:vAlign w:val="center"/>
            <w:tcPrChange w:id="487" w:author="Autor">
              <w:tcPr>
                <w:tcW w:w="776" w:type="dxa"/>
                <w:shd w:val="clear" w:color="auto" w:fill="auto"/>
                <w:vAlign w:val="center"/>
              </w:tcPr>
            </w:tcPrChange>
          </w:tcPr>
          <w:p w:rsidR="000C3F5F" w:rsidRPr="00BB2644" w:rsidRDefault="000C3F5F" w:rsidP="00BB2644">
            <w:pPr>
              <w:jc w:val="center"/>
              <w:rPr>
                <w:color w:val="000000"/>
                <w:sz w:val="22"/>
                <w:szCs w:val="22"/>
              </w:rPr>
            </w:pPr>
            <w:del w:id="488" w:author="Autor">
              <w:r w:rsidRPr="00BB2644" w:rsidDel="005464E3">
                <w:rPr>
                  <w:color w:val="000000"/>
                  <w:sz w:val="22"/>
                  <w:szCs w:val="22"/>
                </w:rPr>
                <w:delText> </w:delText>
              </w:r>
            </w:del>
          </w:p>
        </w:tc>
        <w:tc>
          <w:tcPr>
            <w:tcW w:w="1775" w:type="dxa"/>
            <w:shd w:val="clear" w:color="auto" w:fill="auto"/>
            <w:vAlign w:val="center"/>
            <w:tcPrChange w:id="489" w:author="Autor">
              <w:tcPr>
                <w:tcW w:w="1775" w:type="dxa"/>
                <w:shd w:val="clear" w:color="auto" w:fill="auto"/>
                <w:vAlign w:val="center"/>
              </w:tcPr>
            </w:tcPrChange>
          </w:tcPr>
          <w:p w:rsidR="000C3F5F" w:rsidRPr="00BB2644" w:rsidRDefault="000C3F5F" w:rsidP="00BB2644">
            <w:pPr>
              <w:jc w:val="center"/>
              <w:rPr>
                <w:color w:val="000000"/>
                <w:sz w:val="22"/>
                <w:szCs w:val="22"/>
              </w:rPr>
            </w:pPr>
            <w:del w:id="490" w:author="Autor">
              <w:r w:rsidRPr="00BB2644" w:rsidDel="005464E3">
                <w:rPr>
                  <w:color w:val="000000"/>
                  <w:sz w:val="22"/>
                  <w:szCs w:val="22"/>
                </w:rPr>
                <w:delText> </w:delText>
              </w:r>
            </w:del>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9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30"/>
          <w:trPrChange w:id="492" w:author="Autor">
            <w:trPr>
              <w:trHeight w:val="630"/>
            </w:trPr>
          </w:trPrChange>
        </w:trPr>
        <w:tc>
          <w:tcPr>
            <w:tcW w:w="582" w:type="dxa"/>
            <w:vMerge w:val="restart"/>
            <w:shd w:val="clear" w:color="auto" w:fill="auto"/>
            <w:noWrap/>
            <w:vAlign w:val="center"/>
            <w:tcPrChange w:id="493" w:author="Autor">
              <w:tcPr>
                <w:tcW w:w="582" w:type="dxa"/>
                <w:vMerge w:val="restart"/>
                <w:shd w:val="clear" w:color="auto" w:fill="auto"/>
                <w:noWrap/>
                <w:vAlign w:val="center"/>
              </w:tcPr>
            </w:tcPrChange>
          </w:tcPr>
          <w:p w:rsidR="000C3F5F" w:rsidRPr="00BB2644" w:rsidRDefault="000C3F5F" w:rsidP="00BB2644">
            <w:pPr>
              <w:jc w:val="center"/>
              <w:rPr>
                <w:color w:val="000000"/>
                <w:sz w:val="22"/>
                <w:szCs w:val="22"/>
              </w:rPr>
            </w:pPr>
            <w:del w:id="494" w:author="Autor">
              <w:r w:rsidDel="005464E3">
                <w:rPr>
                  <w:color w:val="000000"/>
                  <w:sz w:val="22"/>
                  <w:szCs w:val="22"/>
                </w:rPr>
                <w:delText>11</w:delText>
              </w:r>
            </w:del>
          </w:p>
        </w:tc>
        <w:tc>
          <w:tcPr>
            <w:tcW w:w="4820" w:type="dxa"/>
            <w:gridSpan w:val="2"/>
            <w:vMerge w:val="restart"/>
            <w:shd w:val="clear" w:color="auto" w:fill="auto"/>
            <w:vAlign w:val="center"/>
            <w:tcPrChange w:id="495" w:author="Autor">
              <w:tcPr>
                <w:tcW w:w="4820" w:type="dxa"/>
                <w:gridSpan w:val="2"/>
                <w:vMerge w:val="restart"/>
                <w:shd w:val="clear" w:color="auto" w:fill="auto"/>
                <w:vAlign w:val="center"/>
              </w:tcPr>
            </w:tcPrChange>
          </w:tcPr>
          <w:p w:rsidR="000C3F5F" w:rsidRPr="00BB2644" w:rsidRDefault="000C3F5F" w:rsidP="00BB2644">
            <w:pPr>
              <w:rPr>
                <w:color w:val="000000"/>
                <w:sz w:val="22"/>
                <w:szCs w:val="22"/>
              </w:rPr>
            </w:pPr>
            <w:del w:id="496" w:author="Autor">
              <w:r w:rsidRPr="00BB2644" w:rsidDel="005464E3">
                <w:rPr>
                  <w:color w:val="000000"/>
                  <w:sz w:val="22"/>
                  <w:szCs w:val="22"/>
                </w:rPr>
                <w:delText>a) Je lehota na predkladanie ponúk určená v súlade so ZVO?</w:delText>
              </w:r>
              <w:r w:rsidRPr="00BB2644" w:rsidDel="005464E3">
                <w:rPr>
                  <w:color w:val="000000"/>
                  <w:sz w:val="22"/>
                  <w:szCs w:val="22"/>
                </w:rPr>
                <w:br/>
                <w:delText>b) Je lehota na vyžiadanie súťažných podkladov určená v súlade so ZVO a s príslušným jednotným metodickým výkladom ÚVO?</w:delText>
              </w:r>
            </w:del>
          </w:p>
        </w:tc>
        <w:tc>
          <w:tcPr>
            <w:tcW w:w="567" w:type="dxa"/>
            <w:shd w:val="clear" w:color="auto" w:fill="auto"/>
            <w:vAlign w:val="center"/>
            <w:tcPrChange w:id="497" w:author="Autor">
              <w:tcPr>
                <w:tcW w:w="567" w:type="dxa"/>
                <w:shd w:val="clear" w:color="auto" w:fill="auto"/>
                <w:vAlign w:val="center"/>
              </w:tcPr>
            </w:tcPrChange>
          </w:tcPr>
          <w:p w:rsidR="000C3F5F" w:rsidRPr="00BB2644" w:rsidRDefault="000C3F5F" w:rsidP="00BB2644">
            <w:pPr>
              <w:jc w:val="center"/>
              <w:rPr>
                <w:color w:val="000000"/>
                <w:sz w:val="22"/>
                <w:szCs w:val="22"/>
              </w:rPr>
            </w:pPr>
            <w:del w:id="498" w:author="Autor">
              <w:r w:rsidRPr="00BB2644" w:rsidDel="005464E3">
                <w:rPr>
                  <w:color w:val="000000"/>
                  <w:sz w:val="22"/>
                  <w:szCs w:val="22"/>
                </w:rPr>
                <w:delText> </w:delText>
              </w:r>
            </w:del>
          </w:p>
        </w:tc>
        <w:tc>
          <w:tcPr>
            <w:tcW w:w="567" w:type="dxa"/>
            <w:shd w:val="clear" w:color="auto" w:fill="auto"/>
            <w:vAlign w:val="center"/>
            <w:tcPrChange w:id="499" w:author="Autor">
              <w:tcPr>
                <w:tcW w:w="567" w:type="dxa"/>
                <w:shd w:val="clear" w:color="auto" w:fill="auto"/>
                <w:vAlign w:val="center"/>
              </w:tcPr>
            </w:tcPrChange>
          </w:tcPr>
          <w:p w:rsidR="000C3F5F" w:rsidRPr="00BB2644" w:rsidRDefault="000C3F5F" w:rsidP="00BB2644">
            <w:pPr>
              <w:jc w:val="center"/>
              <w:rPr>
                <w:color w:val="000000"/>
                <w:sz w:val="22"/>
                <w:szCs w:val="22"/>
              </w:rPr>
            </w:pPr>
            <w:del w:id="500" w:author="Autor">
              <w:r w:rsidRPr="00BB2644" w:rsidDel="005464E3">
                <w:rPr>
                  <w:color w:val="000000"/>
                  <w:sz w:val="22"/>
                  <w:szCs w:val="22"/>
                </w:rPr>
                <w:delText> </w:delText>
              </w:r>
            </w:del>
          </w:p>
        </w:tc>
        <w:tc>
          <w:tcPr>
            <w:tcW w:w="776" w:type="dxa"/>
            <w:shd w:val="clear" w:color="auto" w:fill="auto"/>
            <w:vAlign w:val="center"/>
            <w:tcPrChange w:id="501" w:author="Autor">
              <w:tcPr>
                <w:tcW w:w="776" w:type="dxa"/>
                <w:shd w:val="clear" w:color="auto" w:fill="auto"/>
                <w:vAlign w:val="center"/>
              </w:tcPr>
            </w:tcPrChange>
          </w:tcPr>
          <w:p w:rsidR="000C3F5F" w:rsidRPr="00BB2644" w:rsidRDefault="000C3F5F" w:rsidP="00BB2644">
            <w:pPr>
              <w:jc w:val="center"/>
              <w:rPr>
                <w:color w:val="000000"/>
                <w:sz w:val="22"/>
                <w:szCs w:val="22"/>
              </w:rPr>
            </w:pPr>
            <w:del w:id="502" w:author="Autor">
              <w:r w:rsidRPr="00BB2644" w:rsidDel="005464E3">
                <w:rPr>
                  <w:color w:val="000000"/>
                  <w:sz w:val="22"/>
                  <w:szCs w:val="22"/>
                </w:rPr>
                <w:delText> </w:delText>
              </w:r>
            </w:del>
          </w:p>
        </w:tc>
        <w:tc>
          <w:tcPr>
            <w:tcW w:w="1775" w:type="dxa"/>
            <w:shd w:val="clear" w:color="auto" w:fill="auto"/>
            <w:vAlign w:val="center"/>
            <w:tcPrChange w:id="503" w:author="Autor">
              <w:tcPr>
                <w:tcW w:w="1775" w:type="dxa"/>
                <w:shd w:val="clear" w:color="auto" w:fill="auto"/>
                <w:vAlign w:val="center"/>
              </w:tcPr>
            </w:tcPrChange>
          </w:tcPr>
          <w:p w:rsidR="000C3F5F" w:rsidRPr="00BB2644" w:rsidRDefault="000C3F5F" w:rsidP="00BB2644">
            <w:pPr>
              <w:jc w:val="center"/>
              <w:rPr>
                <w:color w:val="000000"/>
                <w:sz w:val="22"/>
                <w:szCs w:val="22"/>
              </w:rPr>
            </w:pPr>
            <w:del w:id="504" w:author="Autor">
              <w:r w:rsidRPr="00BB2644" w:rsidDel="005464E3">
                <w:rPr>
                  <w:color w:val="000000"/>
                  <w:sz w:val="22"/>
                  <w:szCs w:val="22"/>
                </w:rPr>
                <w:delText> </w:delText>
              </w:r>
            </w:del>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05"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845"/>
          <w:trPrChange w:id="506" w:author="Autor">
            <w:trPr>
              <w:trHeight w:val="845"/>
            </w:trPr>
          </w:trPrChange>
        </w:trPr>
        <w:tc>
          <w:tcPr>
            <w:tcW w:w="582" w:type="dxa"/>
            <w:vMerge w:val="restart"/>
            <w:shd w:val="clear" w:color="auto" w:fill="auto"/>
            <w:noWrap/>
            <w:vAlign w:val="center"/>
            <w:tcPrChange w:id="507" w:author="Autor">
              <w:tcPr>
                <w:tcW w:w="582" w:type="dxa"/>
                <w:vMerge w:val="restart"/>
                <w:shd w:val="clear" w:color="auto" w:fill="auto"/>
                <w:noWrap/>
                <w:vAlign w:val="center"/>
              </w:tcPr>
            </w:tcPrChange>
          </w:tcPr>
          <w:p w:rsidR="000C3F5F" w:rsidRPr="00BB2644" w:rsidRDefault="000C3F5F" w:rsidP="00BB2644">
            <w:pPr>
              <w:jc w:val="center"/>
              <w:rPr>
                <w:color w:val="000000"/>
                <w:sz w:val="22"/>
                <w:szCs w:val="22"/>
              </w:rPr>
            </w:pPr>
            <w:del w:id="508" w:author="Autor">
              <w:r w:rsidDel="005464E3">
                <w:rPr>
                  <w:color w:val="000000"/>
                  <w:sz w:val="22"/>
                  <w:szCs w:val="22"/>
                </w:rPr>
                <w:delText>12</w:delText>
              </w:r>
            </w:del>
          </w:p>
        </w:tc>
        <w:tc>
          <w:tcPr>
            <w:tcW w:w="4820" w:type="dxa"/>
            <w:gridSpan w:val="2"/>
            <w:vMerge w:val="restart"/>
            <w:shd w:val="clear" w:color="auto" w:fill="auto"/>
            <w:vAlign w:val="center"/>
            <w:tcPrChange w:id="509" w:author="Autor">
              <w:tcPr>
                <w:tcW w:w="4820" w:type="dxa"/>
                <w:gridSpan w:val="2"/>
                <w:vMerge w:val="restart"/>
                <w:shd w:val="clear" w:color="auto" w:fill="auto"/>
                <w:vAlign w:val="center"/>
              </w:tcPr>
            </w:tcPrChange>
          </w:tcPr>
          <w:p w:rsidR="000C3F5F" w:rsidRPr="00BB2644" w:rsidRDefault="000C3F5F" w:rsidP="00BB2644">
            <w:pPr>
              <w:rPr>
                <w:color w:val="000000"/>
                <w:sz w:val="22"/>
                <w:szCs w:val="22"/>
              </w:rPr>
            </w:pPr>
            <w:del w:id="510" w:author="Autor">
              <w:r w:rsidRPr="00BB2644" w:rsidDel="005464E3">
                <w:rPr>
                  <w:color w:val="000000"/>
                  <w:sz w:val="22"/>
                  <w:szCs w:val="22"/>
                </w:rPr>
                <w:delText>a) Je predmet zákazky opísaný jednoznačne, úplne a nestranne?</w:delText>
              </w:r>
              <w:r w:rsidRPr="00BB2644" w:rsidDel="005464E3">
                <w:rPr>
                  <w:color w:val="000000"/>
                  <w:sz w:val="22"/>
                  <w:szCs w:val="22"/>
                </w:rPr>
                <w:br/>
                <w:delText>b) Sú technické požiadavky určené tak, aby bol zabezpečený rovnaký prístup pre všetkých uchádzačov alebo záujemcov a zabezpečená čestná hospodárska súťaž?</w:delText>
              </w:r>
              <w:r w:rsidRPr="00BB2644" w:rsidDel="005464E3">
                <w:rPr>
                  <w:color w:val="000000"/>
                  <w:sz w:val="22"/>
                  <w:szCs w:val="22"/>
                </w:rPr>
                <w:br/>
                <w:delText>c) Je opis predmetu zákazky vypracovaný odkazom na technické špecifikácie v poradí podľa § 34 ods. 2 písm. a) ZVO a doplnený slovami "alebo ekvivalentný"?</w:delText>
              </w:r>
            </w:del>
          </w:p>
        </w:tc>
        <w:tc>
          <w:tcPr>
            <w:tcW w:w="567" w:type="dxa"/>
            <w:shd w:val="clear" w:color="auto" w:fill="auto"/>
            <w:vAlign w:val="center"/>
            <w:tcPrChange w:id="511" w:author="Autor">
              <w:tcPr>
                <w:tcW w:w="567" w:type="dxa"/>
                <w:shd w:val="clear" w:color="auto" w:fill="auto"/>
                <w:vAlign w:val="center"/>
              </w:tcPr>
            </w:tcPrChange>
          </w:tcPr>
          <w:p w:rsidR="000C3F5F" w:rsidRPr="00BB2644" w:rsidRDefault="000C3F5F" w:rsidP="00BB2644">
            <w:pPr>
              <w:jc w:val="center"/>
              <w:rPr>
                <w:color w:val="000000"/>
                <w:sz w:val="22"/>
                <w:szCs w:val="22"/>
              </w:rPr>
            </w:pPr>
            <w:del w:id="512" w:author="Autor">
              <w:r w:rsidRPr="00BB2644" w:rsidDel="005464E3">
                <w:rPr>
                  <w:color w:val="000000"/>
                  <w:sz w:val="22"/>
                  <w:szCs w:val="22"/>
                </w:rPr>
                <w:delText> </w:delText>
              </w:r>
            </w:del>
          </w:p>
        </w:tc>
        <w:tc>
          <w:tcPr>
            <w:tcW w:w="567" w:type="dxa"/>
            <w:shd w:val="clear" w:color="auto" w:fill="auto"/>
            <w:vAlign w:val="center"/>
            <w:tcPrChange w:id="513" w:author="Autor">
              <w:tcPr>
                <w:tcW w:w="567" w:type="dxa"/>
                <w:shd w:val="clear" w:color="auto" w:fill="auto"/>
                <w:vAlign w:val="center"/>
              </w:tcPr>
            </w:tcPrChange>
          </w:tcPr>
          <w:p w:rsidR="000C3F5F" w:rsidRPr="00BB2644" w:rsidRDefault="000C3F5F" w:rsidP="00BB2644">
            <w:pPr>
              <w:jc w:val="center"/>
              <w:rPr>
                <w:color w:val="000000"/>
                <w:sz w:val="22"/>
                <w:szCs w:val="22"/>
              </w:rPr>
            </w:pPr>
            <w:del w:id="514" w:author="Autor">
              <w:r w:rsidRPr="00BB2644" w:rsidDel="005464E3">
                <w:rPr>
                  <w:color w:val="000000"/>
                  <w:sz w:val="22"/>
                  <w:szCs w:val="22"/>
                </w:rPr>
                <w:delText> </w:delText>
              </w:r>
            </w:del>
          </w:p>
        </w:tc>
        <w:tc>
          <w:tcPr>
            <w:tcW w:w="776" w:type="dxa"/>
            <w:shd w:val="clear" w:color="auto" w:fill="auto"/>
            <w:vAlign w:val="center"/>
            <w:tcPrChange w:id="515" w:author="Autor">
              <w:tcPr>
                <w:tcW w:w="776" w:type="dxa"/>
                <w:shd w:val="clear" w:color="auto" w:fill="auto"/>
                <w:vAlign w:val="center"/>
              </w:tcPr>
            </w:tcPrChange>
          </w:tcPr>
          <w:p w:rsidR="000C3F5F" w:rsidRPr="00BB2644" w:rsidRDefault="000C3F5F" w:rsidP="00BB2644">
            <w:pPr>
              <w:jc w:val="center"/>
              <w:rPr>
                <w:color w:val="000000"/>
                <w:sz w:val="22"/>
                <w:szCs w:val="22"/>
              </w:rPr>
            </w:pPr>
            <w:del w:id="516" w:author="Autor">
              <w:r w:rsidRPr="00BB2644" w:rsidDel="005464E3">
                <w:rPr>
                  <w:color w:val="000000"/>
                  <w:sz w:val="22"/>
                  <w:szCs w:val="22"/>
                </w:rPr>
                <w:delText> </w:delText>
              </w:r>
            </w:del>
          </w:p>
        </w:tc>
        <w:tc>
          <w:tcPr>
            <w:tcW w:w="1775" w:type="dxa"/>
            <w:shd w:val="clear" w:color="auto" w:fill="auto"/>
            <w:vAlign w:val="center"/>
            <w:tcPrChange w:id="517" w:author="Autor">
              <w:tcPr>
                <w:tcW w:w="1775" w:type="dxa"/>
                <w:shd w:val="clear" w:color="auto" w:fill="auto"/>
                <w:vAlign w:val="center"/>
              </w:tcPr>
            </w:tcPrChange>
          </w:tcPr>
          <w:p w:rsidR="000C3F5F" w:rsidRPr="00BB2644" w:rsidRDefault="000C3F5F" w:rsidP="00BB2644">
            <w:pPr>
              <w:jc w:val="center"/>
              <w:rPr>
                <w:color w:val="000000"/>
                <w:sz w:val="22"/>
                <w:szCs w:val="22"/>
              </w:rPr>
            </w:pPr>
            <w:del w:id="518" w:author="Autor">
              <w:r w:rsidRPr="00BB2644" w:rsidDel="005464E3">
                <w:rPr>
                  <w:color w:val="000000"/>
                  <w:sz w:val="22"/>
                  <w:szCs w:val="22"/>
                </w:rPr>
                <w:delText> </w:delText>
              </w:r>
            </w:del>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1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759"/>
          <w:trPrChange w:id="520" w:author="Autor">
            <w:trPr>
              <w:trHeight w:val="759"/>
            </w:trPr>
          </w:trPrChange>
        </w:trPr>
        <w:tc>
          <w:tcPr>
            <w:tcW w:w="582" w:type="dxa"/>
            <w:vMerge w:val="restart"/>
            <w:shd w:val="clear" w:color="auto" w:fill="auto"/>
            <w:noWrap/>
            <w:vAlign w:val="center"/>
            <w:tcPrChange w:id="521" w:author="Autor">
              <w:tcPr>
                <w:tcW w:w="582" w:type="dxa"/>
                <w:vMerge w:val="restart"/>
                <w:shd w:val="clear" w:color="auto" w:fill="auto"/>
                <w:noWrap/>
                <w:vAlign w:val="center"/>
              </w:tcPr>
            </w:tcPrChange>
          </w:tcPr>
          <w:p w:rsidR="000C3F5F" w:rsidRPr="00BB2644" w:rsidRDefault="000C3F5F" w:rsidP="00BB2644">
            <w:pPr>
              <w:jc w:val="center"/>
              <w:rPr>
                <w:color w:val="000000"/>
                <w:sz w:val="22"/>
                <w:szCs w:val="22"/>
              </w:rPr>
            </w:pPr>
            <w:del w:id="522" w:author="Autor">
              <w:r w:rsidDel="005464E3">
                <w:rPr>
                  <w:color w:val="000000"/>
                  <w:sz w:val="22"/>
                  <w:szCs w:val="22"/>
                </w:rPr>
                <w:delText>13</w:delText>
              </w:r>
            </w:del>
          </w:p>
        </w:tc>
        <w:tc>
          <w:tcPr>
            <w:tcW w:w="4820" w:type="dxa"/>
            <w:gridSpan w:val="2"/>
            <w:vMerge w:val="restart"/>
            <w:shd w:val="clear" w:color="auto" w:fill="auto"/>
            <w:vAlign w:val="center"/>
            <w:tcPrChange w:id="523" w:author="Autor">
              <w:tcPr>
                <w:tcW w:w="4820" w:type="dxa"/>
                <w:gridSpan w:val="2"/>
                <w:vMerge w:val="restart"/>
                <w:shd w:val="clear" w:color="auto" w:fill="auto"/>
                <w:vAlign w:val="center"/>
              </w:tcPr>
            </w:tcPrChange>
          </w:tcPr>
          <w:p w:rsidR="000C3F5F" w:rsidDel="005464E3" w:rsidRDefault="000C3F5F" w:rsidP="00BB2644">
            <w:pPr>
              <w:rPr>
                <w:del w:id="524" w:author="Autor"/>
                <w:color w:val="000000"/>
                <w:sz w:val="22"/>
                <w:szCs w:val="22"/>
              </w:rPr>
            </w:pPr>
            <w:del w:id="525" w:author="Autor">
              <w:r w:rsidRPr="00BB2644" w:rsidDel="005464E3">
                <w:rPr>
                  <w:color w:val="000000"/>
                  <w:sz w:val="22"/>
                  <w:szCs w:val="22"/>
                </w:rPr>
                <w:delText>a) Sú určené kritéria na vyhodnotenie ponúk v súlade s § 35 ZVO?</w:delText>
              </w:r>
              <w:r w:rsidRPr="00BB2644" w:rsidDel="005464E3">
                <w:rPr>
                  <w:color w:val="000000"/>
                  <w:sz w:val="22"/>
                  <w:szCs w:val="22"/>
                </w:rPr>
                <w:br w:type="page"/>
              </w:r>
            </w:del>
          </w:p>
          <w:p w:rsidR="000C3F5F" w:rsidDel="005464E3" w:rsidRDefault="000C3F5F" w:rsidP="00BB2644">
            <w:pPr>
              <w:rPr>
                <w:del w:id="526" w:author="Autor"/>
                <w:color w:val="000000"/>
                <w:sz w:val="22"/>
                <w:szCs w:val="22"/>
              </w:rPr>
            </w:pPr>
            <w:del w:id="527" w:author="Autor">
              <w:r w:rsidRPr="00BB2644" w:rsidDel="005464E3">
                <w:rPr>
                  <w:color w:val="000000"/>
                  <w:sz w:val="22"/>
                  <w:szCs w:val="22"/>
                </w:rPr>
                <w:delText>b) Uvádza verejný obstarávateľ v oznámení o vyhlásení VO alebo v jeho ekvivalente  kritériá na vyhodnotenie ponúk?</w:delText>
              </w:r>
              <w:r w:rsidRPr="00BB2644" w:rsidDel="005464E3">
                <w:rPr>
                  <w:color w:val="000000"/>
                  <w:sz w:val="22"/>
                  <w:szCs w:val="22"/>
                </w:rPr>
                <w:br w:type="page"/>
              </w:r>
            </w:del>
          </w:p>
          <w:p w:rsidR="000C3F5F" w:rsidDel="005464E3" w:rsidRDefault="000C3F5F" w:rsidP="00BB2644">
            <w:pPr>
              <w:rPr>
                <w:del w:id="528" w:author="Autor"/>
                <w:color w:val="000000"/>
                <w:sz w:val="22"/>
                <w:szCs w:val="22"/>
              </w:rPr>
            </w:pPr>
            <w:del w:id="529" w:author="Autor">
              <w:r w:rsidRPr="00BB2644" w:rsidDel="005464E3">
                <w:rPr>
                  <w:color w:val="000000"/>
                  <w:sz w:val="22"/>
                  <w:szCs w:val="22"/>
                </w:rPr>
                <w:delText>c) Určuje verejný obstarávateľ a obstarávateľ každému z kritérií pravidlá na ich uplatnenie a ich relatívnu váhu, ktorú možno vyjadriť určením intervalu s príslušným maximálnym rozpätím?</w:delText>
              </w:r>
              <w:r w:rsidRPr="00BB2644" w:rsidDel="005464E3">
                <w:rPr>
                  <w:color w:val="000000"/>
                  <w:sz w:val="22"/>
                  <w:szCs w:val="22"/>
                </w:rPr>
                <w:br w:type="page"/>
              </w:r>
            </w:del>
          </w:p>
          <w:p w:rsidR="000C3F5F" w:rsidRPr="00BB2644" w:rsidRDefault="000C3F5F" w:rsidP="00BB2644">
            <w:pPr>
              <w:rPr>
                <w:color w:val="000000"/>
                <w:sz w:val="22"/>
                <w:szCs w:val="22"/>
              </w:rPr>
            </w:pPr>
            <w:del w:id="530" w:author="Autor">
              <w:r w:rsidRPr="00BB2644" w:rsidDel="005464E3">
                <w:rPr>
                  <w:color w:val="000000"/>
                  <w:sz w:val="22"/>
                  <w:szCs w:val="22"/>
                </w:rPr>
                <w:delText>d) Sú verejným obstarávateľom  určené kritéria a pravidlá na ich hodnotenie kritérií nediskriminačné a podporujúce spravodlivú súťaž?</w:delText>
              </w:r>
            </w:del>
          </w:p>
        </w:tc>
        <w:tc>
          <w:tcPr>
            <w:tcW w:w="567" w:type="dxa"/>
            <w:shd w:val="clear" w:color="auto" w:fill="auto"/>
            <w:vAlign w:val="center"/>
            <w:tcPrChange w:id="531" w:author="Autor">
              <w:tcPr>
                <w:tcW w:w="567" w:type="dxa"/>
                <w:shd w:val="clear" w:color="auto" w:fill="auto"/>
                <w:vAlign w:val="center"/>
              </w:tcPr>
            </w:tcPrChange>
          </w:tcPr>
          <w:p w:rsidR="000C3F5F" w:rsidRPr="00BB2644" w:rsidRDefault="000C3F5F" w:rsidP="00BB2644">
            <w:pPr>
              <w:jc w:val="center"/>
              <w:rPr>
                <w:color w:val="000000"/>
                <w:sz w:val="22"/>
                <w:szCs w:val="22"/>
              </w:rPr>
            </w:pPr>
            <w:del w:id="532" w:author="Autor">
              <w:r w:rsidRPr="00BB2644" w:rsidDel="005464E3">
                <w:rPr>
                  <w:color w:val="000000"/>
                  <w:sz w:val="22"/>
                  <w:szCs w:val="22"/>
                </w:rPr>
                <w:delText> </w:delText>
              </w:r>
            </w:del>
          </w:p>
        </w:tc>
        <w:tc>
          <w:tcPr>
            <w:tcW w:w="567" w:type="dxa"/>
            <w:shd w:val="clear" w:color="auto" w:fill="auto"/>
            <w:vAlign w:val="center"/>
            <w:tcPrChange w:id="533" w:author="Autor">
              <w:tcPr>
                <w:tcW w:w="567" w:type="dxa"/>
                <w:shd w:val="clear" w:color="auto" w:fill="auto"/>
                <w:vAlign w:val="center"/>
              </w:tcPr>
            </w:tcPrChange>
          </w:tcPr>
          <w:p w:rsidR="000C3F5F" w:rsidRPr="00BB2644" w:rsidRDefault="000C3F5F" w:rsidP="00BB2644">
            <w:pPr>
              <w:jc w:val="center"/>
              <w:rPr>
                <w:color w:val="000000"/>
                <w:sz w:val="22"/>
                <w:szCs w:val="22"/>
              </w:rPr>
            </w:pPr>
            <w:del w:id="534" w:author="Autor">
              <w:r w:rsidRPr="00BB2644" w:rsidDel="005464E3">
                <w:rPr>
                  <w:color w:val="000000"/>
                  <w:sz w:val="22"/>
                  <w:szCs w:val="22"/>
                </w:rPr>
                <w:delText> </w:delText>
              </w:r>
            </w:del>
          </w:p>
        </w:tc>
        <w:tc>
          <w:tcPr>
            <w:tcW w:w="776" w:type="dxa"/>
            <w:shd w:val="clear" w:color="auto" w:fill="auto"/>
            <w:vAlign w:val="center"/>
            <w:tcPrChange w:id="535" w:author="Autor">
              <w:tcPr>
                <w:tcW w:w="776" w:type="dxa"/>
                <w:shd w:val="clear" w:color="auto" w:fill="auto"/>
                <w:vAlign w:val="center"/>
              </w:tcPr>
            </w:tcPrChange>
          </w:tcPr>
          <w:p w:rsidR="000C3F5F" w:rsidRPr="00BB2644" w:rsidRDefault="000C3F5F" w:rsidP="00BB2644">
            <w:pPr>
              <w:jc w:val="center"/>
              <w:rPr>
                <w:color w:val="000000"/>
                <w:sz w:val="22"/>
                <w:szCs w:val="22"/>
              </w:rPr>
            </w:pPr>
            <w:del w:id="536" w:author="Autor">
              <w:r w:rsidRPr="00BB2644" w:rsidDel="005464E3">
                <w:rPr>
                  <w:color w:val="000000"/>
                  <w:sz w:val="22"/>
                  <w:szCs w:val="22"/>
                </w:rPr>
                <w:delText> </w:delText>
              </w:r>
            </w:del>
          </w:p>
        </w:tc>
        <w:tc>
          <w:tcPr>
            <w:tcW w:w="1775" w:type="dxa"/>
            <w:shd w:val="clear" w:color="auto" w:fill="auto"/>
            <w:vAlign w:val="center"/>
            <w:tcPrChange w:id="537" w:author="Autor">
              <w:tcPr>
                <w:tcW w:w="1775" w:type="dxa"/>
                <w:shd w:val="clear" w:color="auto" w:fill="auto"/>
                <w:vAlign w:val="center"/>
              </w:tcPr>
            </w:tcPrChange>
          </w:tcPr>
          <w:p w:rsidR="000C3F5F" w:rsidRPr="00BB2644" w:rsidRDefault="000C3F5F" w:rsidP="00BB2644">
            <w:pPr>
              <w:jc w:val="center"/>
              <w:rPr>
                <w:color w:val="000000"/>
                <w:sz w:val="22"/>
                <w:szCs w:val="22"/>
              </w:rPr>
            </w:pPr>
            <w:del w:id="538" w:author="Autor">
              <w:r w:rsidRPr="00BB2644" w:rsidDel="005464E3">
                <w:rPr>
                  <w:color w:val="000000"/>
                  <w:sz w:val="22"/>
                  <w:szCs w:val="22"/>
                </w:rPr>
                <w:delText> </w:delText>
              </w:r>
            </w:del>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3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540" w:author="Autor">
            <w:trPr>
              <w:trHeight w:val="300"/>
            </w:trPr>
          </w:trPrChange>
        </w:trPr>
        <w:tc>
          <w:tcPr>
            <w:tcW w:w="582" w:type="dxa"/>
            <w:shd w:val="clear" w:color="auto" w:fill="auto"/>
            <w:noWrap/>
            <w:vAlign w:val="center"/>
            <w:tcPrChange w:id="541"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542" w:author="Autor">
              <w:r w:rsidDel="005464E3">
                <w:rPr>
                  <w:color w:val="000000"/>
                  <w:sz w:val="22"/>
                  <w:szCs w:val="22"/>
                </w:rPr>
                <w:delText>14</w:delText>
              </w:r>
            </w:del>
          </w:p>
        </w:tc>
        <w:tc>
          <w:tcPr>
            <w:tcW w:w="4820" w:type="dxa"/>
            <w:gridSpan w:val="2"/>
            <w:shd w:val="clear" w:color="auto" w:fill="auto"/>
            <w:vAlign w:val="center"/>
            <w:tcPrChange w:id="543" w:author="Autor">
              <w:tcPr>
                <w:tcW w:w="4820" w:type="dxa"/>
                <w:gridSpan w:val="2"/>
                <w:shd w:val="clear" w:color="auto" w:fill="auto"/>
                <w:vAlign w:val="center"/>
              </w:tcPr>
            </w:tcPrChange>
          </w:tcPr>
          <w:p w:rsidR="00BB2644" w:rsidRPr="00BB2644" w:rsidRDefault="00BB2644" w:rsidP="00BB2644">
            <w:pPr>
              <w:rPr>
                <w:color w:val="000000"/>
                <w:sz w:val="22"/>
                <w:szCs w:val="22"/>
              </w:rPr>
            </w:pPr>
            <w:del w:id="544" w:author="Autor">
              <w:r w:rsidRPr="00BB2644" w:rsidDel="005464E3">
                <w:rPr>
                  <w:color w:val="000000"/>
                  <w:sz w:val="22"/>
                  <w:szCs w:val="22"/>
                </w:rPr>
                <w:delText>Vyžaduje sa zábezpeka v súlade so ZVO?</w:delText>
              </w:r>
            </w:del>
          </w:p>
        </w:tc>
        <w:tc>
          <w:tcPr>
            <w:tcW w:w="567" w:type="dxa"/>
            <w:shd w:val="clear" w:color="auto" w:fill="auto"/>
            <w:vAlign w:val="center"/>
            <w:tcPrChange w:id="545" w:author="Autor">
              <w:tcPr>
                <w:tcW w:w="567" w:type="dxa"/>
                <w:shd w:val="clear" w:color="auto" w:fill="auto"/>
                <w:vAlign w:val="center"/>
              </w:tcPr>
            </w:tcPrChange>
          </w:tcPr>
          <w:p w:rsidR="00BB2644" w:rsidRPr="00BB2644" w:rsidRDefault="00BB2644" w:rsidP="00BB2644">
            <w:pPr>
              <w:jc w:val="center"/>
              <w:rPr>
                <w:color w:val="000000"/>
                <w:sz w:val="22"/>
                <w:szCs w:val="22"/>
              </w:rPr>
            </w:pPr>
            <w:del w:id="546" w:author="Autor">
              <w:r w:rsidRPr="00BB2644" w:rsidDel="005464E3">
                <w:rPr>
                  <w:color w:val="000000"/>
                  <w:sz w:val="22"/>
                  <w:szCs w:val="22"/>
                </w:rPr>
                <w:delText> </w:delText>
              </w:r>
            </w:del>
          </w:p>
        </w:tc>
        <w:tc>
          <w:tcPr>
            <w:tcW w:w="567" w:type="dxa"/>
            <w:shd w:val="clear" w:color="auto" w:fill="auto"/>
            <w:vAlign w:val="center"/>
            <w:tcPrChange w:id="547" w:author="Autor">
              <w:tcPr>
                <w:tcW w:w="567" w:type="dxa"/>
                <w:shd w:val="clear" w:color="auto" w:fill="auto"/>
                <w:vAlign w:val="center"/>
              </w:tcPr>
            </w:tcPrChange>
          </w:tcPr>
          <w:p w:rsidR="00BB2644" w:rsidRPr="00BB2644" w:rsidRDefault="00BB2644" w:rsidP="00BB2644">
            <w:pPr>
              <w:jc w:val="center"/>
              <w:rPr>
                <w:color w:val="000000"/>
                <w:sz w:val="22"/>
                <w:szCs w:val="22"/>
              </w:rPr>
            </w:pPr>
            <w:del w:id="548" w:author="Autor">
              <w:r w:rsidRPr="00BB2644" w:rsidDel="005464E3">
                <w:rPr>
                  <w:color w:val="000000"/>
                  <w:sz w:val="22"/>
                  <w:szCs w:val="22"/>
                </w:rPr>
                <w:delText> </w:delText>
              </w:r>
            </w:del>
          </w:p>
        </w:tc>
        <w:tc>
          <w:tcPr>
            <w:tcW w:w="776" w:type="dxa"/>
            <w:shd w:val="clear" w:color="auto" w:fill="auto"/>
            <w:vAlign w:val="center"/>
            <w:tcPrChange w:id="549" w:author="Autor">
              <w:tcPr>
                <w:tcW w:w="776" w:type="dxa"/>
                <w:shd w:val="clear" w:color="auto" w:fill="auto"/>
                <w:vAlign w:val="center"/>
              </w:tcPr>
            </w:tcPrChange>
          </w:tcPr>
          <w:p w:rsidR="00BB2644" w:rsidRPr="00BB2644" w:rsidRDefault="00BB2644" w:rsidP="00BB2644">
            <w:pPr>
              <w:jc w:val="center"/>
              <w:rPr>
                <w:color w:val="000000"/>
                <w:sz w:val="22"/>
                <w:szCs w:val="22"/>
              </w:rPr>
            </w:pPr>
            <w:del w:id="550" w:author="Autor">
              <w:r w:rsidRPr="00BB2644" w:rsidDel="005464E3">
                <w:rPr>
                  <w:color w:val="000000"/>
                  <w:sz w:val="22"/>
                  <w:szCs w:val="22"/>
                </w:rPr>
                <w:delText> </w:delText>
              </w:r>
            </w:del>
          </w:p>
        </w:tc>
        <w:tc>
          <w:tcPr>
            <w:tcW w:w="1775" w:type="dxa"/>
            <w:shd w:val="clear" w:color="auto" w:fill="auto"/>
            <w:vAlign w:val="center"/>
            <w:tcPrChange w:id="551" w:author="Autor">
              <w:tcPr>
                <w:tcW w:w="1775" w:type="dxa"/>
                <w:shd w:val="clear" w:color="auto" w:fill="auto"/>
                <w:vAlign w:val="center"/>
              </w:tcPr>
            </w:tcPrChange>
          </w:tcPr>
          <w:p w:rsidR="00BB2644" w:rsidRPr="00BB2644" w:rsidRDefault="00BB2644" w:rsidP="00BB2644">
            <w:pPr>
              <w:jc w:val="center"/>
              <w:rPr>
                <w:color w:val="000000"/>
                <w:sz w:val="22"/>
                <w:szCs w:val="22"/>
              </w:rPr>
            </w:pPr>
            <w:del w:id="552" w:author="Autor">
              <w:r w:rsidRPr="00BB2644" w:rsidDel="005464E3">
                <w:rPr>
                  <w:color w:val="000000"/>
                  <w:sz w:val="22"/>
                  <w:szCs w:val="22"/>
                </w:rPr>
                <w:delText> </w:delText>
              </w:r>
            </w:del>
          </w:p>
        </w:tc>
      </w:tr>
      <w:tr w:rsidR="000C3F5F"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5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845"/>
          <w:trPrChange w:id="554" w:author="Autor">
            <w:trPr>
              <w:trHeight w:val="845"/>
            </w:trPr>
          </w:trPrChange>
        </w:trPr>
        <w:tc>
          <w:tcPr>
            <w:tcW w:w="582" w:type="dxa"/>
            <w:vMerge w:val="restart"/>
            <w:shd w:val="clear" w:color="auto" w:fill="auto"/>
            <w:noWrap/>
            <w:vAlign w:val="center"/>
            <w:tcPrChange w:id="555" w:author="Autor">
              <w:tcPr>
                <w:tcW w:w="582" w:type="dxa"/>
                <w:vMerge w:val="restart"/>
                <w:shd w:val="clear" w:color="auto" w:fill="auto"/>
                <w:noWrap/>
                <w:vAlign w:val="center"/>
              </w:tcPr>
            </w:tcPrChange>
          </w:tcPr>
          <w:p w:rsidR="000C3F5F" w:rsidRPr="00BB2644" w:rsidRDefault="000C3F5F" w:rsidP="00BB2644">
            <w:pPr>
              <w:jc w:val="center"/>
              <w:rPr>
                <w:color w:val="000000"/>
                <w:sz w:val="22"/>
                <w:szCs w:val="22"/>
              </w:rPr>
            </w:pPr>
            <w:del w:id="556" w:author="Autor">
              <w:r w:rsidDel="005464E3">
                <w:rPr>
                  <w:color w:val="000000"/>
                  <w:sz w:val="22"/>
                  <w:szCs w:val="22"/>
                </w:rPr>
                <w:delText>15</w:delText>
              </w:r>
            </w:del>
          </w:p>
        </w:tc>
        <w:tc>
          <w:tcPr>
            <w:tcW w:w="4820" w:type="dxa"/>
            <w:gridSpan w:val="2"/>
            <w:vMerge w:val="restart"/>
            <w:shd w:val="clear" w:color="auto" w:fill="auto"/>
            <w:vAlign w:val="center"/>
            <w:tcPrChange w:id="557" w:author="Autor">
              <w:tcPr>
                <w:tcW w:w="4820" w:type="dxa"/>
                <w:gridSpan w:val="2"/>
                <w:vMerge w:val="restart"/>
                <w:shd w:val="clear" w:color="auto" w:fill="auto"/>
                <w:vAlign w:val="center"/>
              </w:tcPr>
            </w:tcPrChange>
          </w:tcPr>
          <w:p w:rsidR="000C3F5F" w:rsidRPr="00BB2644" w:rsidRDefault="000C3F5F" w:rsidP="00BB2644">
            <w:pPr>
              <w:rPr>
                <w:color w:val="000000"/>
                <w:sz w:val="22"/>
                <w:szCs w:val="22"/>
              </w:rPr>
            </w:pPr>
            <w:del w:id="558" w:author="Autor">
              <w:r w:rsidRPr="00BB2644" w:rsidDel="005464E3">
                <w:rPr>
                  <w:color w:val="000000"/>
                  <w:sz w:val="22"/>
                  <w:szCs w:val="22"/>
                </w:rPr>
                <w:delText>a) Pokiaľ sa jedná o dodanie tovaru bežne dostupného na trhu, bude použitá elektronická aukcia?</w:delText>
              </w:r>
              <w:r w:rsidRPr="00BB2644" w:rsidDel="005464E3">
                <w:rPr>
                  <w:color w:val="000000"/>
                  <w:sz w:val="22"/>
                  <w:szCs w:val="22"/>
                </w:rPr>
                <w:br/>
                <w:delText>b) Uvádza verejný obstarávateľ použitie elektronickej aukcie v oznámení o vyhlásení verejného obstarávania alebo v oznámení použitom ako výzva na súťaž?</w:delText>
              </w:r>
              <w:r w:rsidRPr="00BB2644" w:rsidDel="005464E3">
                <w:rPr>
                  <w:color w:val="000000"/>
                  <w:sz w:val="22"/>
                  <w:szCs w:val="22"/>
                </w:rPr>
                <w:br/>
                <w:delText>c) Sú podmienky elektronickej aukcie uvedené v súťažných podkladoch a sú stanovené v súlade so ZVO?</w:delText>
              </w:r>
            </w:del>
          </w:p>
        </w:tc>
        <w:tc>
          <w:tcPr>
            <w:tcW w:w="567" w:type="dxa"/>
            <w:shd w:val="clear" w:color="auto" w:fill="auto"/>
            <w:vAlign w:val="center"/>
            <w:tcPrChange w:id="559" w:author="Autor">
              <w:tcPr>
                <w:tcW w:w="567" w:type="dxa"/>
                <w:shd w:val="clear" w:color="auto" w:fill="auto"/>
                <w:vAlign w:val="center"/>
              </w:tcPr>
            </w:tcPrChange>
          </w:tcPr>
          <w:p w:rsidR="000C3F5F" w:rsidRPr="00BB2644" w:rsidRDefault="000C3F5F" w:rsidP="00BB2644">
            <w:pPr>
              <w:jc w:val="center"/>
              <w:rPr>
                <w:color w:val="000000"/>
                <w:sz w:val="22"/>
                <w:szCs w:val="22"/>
              </w:rPr>
            </w:pPr>
            <w:del w:id="560" w:author="Autor">
              <w:r w:rsidRPr="00BB2644" w:rsidDel="005464E3">
                <w:rPr>
                  <w:color w:val="000000"/>
                  <w:sz w:val="22"/>
                  <w:szCs w:val="22"/>
                </w:rPr>
                <w:delText> </w:delText>
              </w:r>
            </w:del>
          </w:p>
        </w:tc>
        <w:tc>
          <w:tcPr>
            <w:tcW w:w="567" w:type="dxa"/>
            <w:shd w:val="clear" w:color="auto" w:fill="auto"/>
            <w:vAlign w:val="center"/>
            <w:tcPrChange w:id="561" w:author="Autor">
              <w:tcPr>
                <w:tcW w:w="567" w:type="dxa"/>
                <w:shd w:val="clear" w:color="auto" w:fill="auto"/>
                <w:vAlign w:val="center"/>
              </w:tcPr>
            </w:tcPrChange>
          </w:tcPr>
          <w:p w:rsidR="000C3F5F" w:rsidRPr="00BB2644" w:rsidRDefault="000C3F5F" w:rsidP="00BB2644">
            <w:pPr>
              <w:jc w:val="center"/>
              <w:rPr>
                <w:color w:val="000000"/>
                <w:sz w:val="22"/>
                <w:szCs w:val="22"/>
              </w:rPr>
            </w:pPr>
            <w:del w:id="562" w:author="Autor">
              <w:r w:rsidRPr="00BB2644" w:rsidDel="005464E3">
                <w:rPr>
                  <w:color w:val="000000"/>
                  <w:sz w:val="22"/>
                  <w:szCs w:val="22"/>
                </w:rPr>
                <w:delText> </w:delText>
              </w:r>
            </w:del>
          </w:p>
        </w:tc>
        <w:tc>
          <w:tcPr>
            <w:tcW w:w="776" w:type="dxa"/>
            <w:shd w:val="clear" w:color="auto" w:fill="auto"/>
            <w:vAlign w:val="center"/>
            <w:tcPrChange w:id="563" w:author="Autor">
              <w:tcPr>
                <w:tcW w:w="776" w:type="dxa"/>
                <w:shd w:val="clear" w:color="auto" w:fill="auto"/>
                <w:vAlign w:val="center"/>
              </w:tcPr>
            </w:tcPrChange>
          </w:tcPr>
          <w:p w:rsidR="000C3F5F" w:rsidRPr="00BB2644" w:rsidRDefault="000C3F5F" w:rsidP="00BB2644">
            <w:pPr>
              <w:jc w:val="center"/>
              <w:rPr>
                <w:color w:val="000000"/>
                <w:sz w:val="22"/>
                <w:szCs w:val="22"/>
              </w:rPr>
            </w:pPr>
            <w:del w:id="564" w:author="Autor">
              <w:r w:rsidRPr="00BB2644" w:rsidDel="005464E3">
                <w:rPr>
                  <w:color w:val="000000"/>
                  <w:sz w:val="22"/>
                  <w:szCs w:val="22"/>
                </w:rPr>
                <w:delText> </w:delText>
              </w:r>
            </w:del>
          </w:p>
        </w:tc>
        <w:tc>
          <w:tcPr>
            <w:tcW w:w="1775" w:type="dxa"/>
            <w:shd w:val="clear" w:color="auto" w:fill="auto"/>
            <w:vAlign w:val="center"/>
            <w:tcPrChange w:id="565" w:author="Autor">
              <w:tcPr>
                <w:tcW w:w="1775" w:type="dxa"/>
                <w:shd w:val="clear" w:color="auto" w:fill="auto"/>
                <w:vAlign w:val="center"/>
              </w:tcPr>
            </w:tcPrChange>
          </w:tcPr>
          <w:p w:rsidR="000C3F5F" w:rsidRPr="00BB2644" w:rsidRDefault="000C3F5F" w:rsidP="00BB2644">
            <w:pPr>
              <w:jc w:val="center"/>
              <w:rPr>
                <w:color w:val="000000"/>
                <w:sz w:val="22"/>
                <w:szCs w:val="22"/>
              </w:rPr>
            </w:pPr>
            <w:del w:id="566" w:author="Autor">
              <w:r w:rsidRPr="00BB2644" w:rsidDel="005464E3">
                <w:rPr>
                  <w:color w:val="000000"/>
                  <w:sz w:val="22"/>
                  <w:szCs w:val="22"/>
                </w:rPr>
                <w:delText> </w:delText>
              </w:r>
            </w:del>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6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568" w:author="Autor">
            <w:trPr>
              <w:trHeight w:val="300"/>
            </w:trPr>
          </w:trPrChange>
        </w:trPr>
        <w:tc>
          <w:tcPr>
            <w:tcW w:w="582" w:type="dxa"/>
            <w:shd w:val="clear" w:color="auto" w:fill="auto"/>
            <w:noWrap/>
            <w:vAlign w:val="center"/>
            <w:tcPrChange w:id="569" w:author="Autor">
              <w:tcPr>
                <w:tcW w:w="582" w:type="dxa"/>
                <w:shd w:val="clear" w:color="auto" w:fill="auto"/>
                <w:noWrap/>
                <w:vAlign w:val="center"/>
              </w:tcPr>
            </w:tcPrChange>
          </w:tcPr>
          <w:p w:rsidR="00BB2644" w:rsidRPr="00BB2644" w:rsidRDefault="00417FFC" w:rsidP="00BB2644">
            <w:pPr>
              <w:jc w:val="center"/>
              <w:rPr>
                <w:color w:val="000000"/>
                <w:sz w:val="22"/>
                <w:szCs w:val="22"/>
              </w:rPr>
            </w:pPr>
            <w:del w:id="570" w:author="Autor">
              <w:r w:rsidDel="005464E3">
                <w:rPr>
                  <w:color w:val="000000"/>
                  <w:sz w:val="22"/>
                  <w:szCs w:val="22"/>
                </w:rPr>
                <w:delText>16</w:delText>
              </w:r>
            </w:del>
          </w:p>
        </w:tc>
        <w:tc>
          <w:tcPr>
            <w:tcW w:w="4820" w:type="dxa"/>
            <w:gridSpan w:val="2"/>
            <w:shd w:val="clear" w:color="auto" w:fill="auto"/>
            <w:vAlign w:val="center"/>
            <w:tcPrChange w:id="571" w:author="Autor">
              <w:tcPr>
                <w:tcW w:w="4820" w:type="dxa"/>
                <w:gridSpan w:val="2"/>
                <w:shd w:val="clear" w:color="auto" w:fill="auto"/>
                <w:vAlign w:val="center"/>
              </w:tcPr>
            </w:tcPrChange>
          </w:tcPr>
          <w:p w:rsidR="00BB2644" w:rsidRPr="00BB2644" w:rsidRDefault="00BB2644" w:rsidP="00BB2644">
            <w:pPr>
              <w:rPr>
                <w:sz w:val="22"/>
                <w:szCs w:val="22"/>
              </w:rPr>
            </w:pPr>
            <w:del w:id="572" w:author="Autor">
              <w:r w:rsidRPr="00BB2644" w:rsidDel="005464E3">
                <w:rPr>
                  <w:sz w:val="22"/>
                  <w:szCs w:val="22"/>
                </w:rPr>
                <w:delText>Neboli identifikované iné porušenia pravidiel a postupov verejného obstarávania?</w:delText>
              </w:r>
            </w:del>
          </w:p>
        </w:tc>
        <w:tc>
          <w:tcPr>
            <w:tcW w:w="567" w:type="dxa"/>
            <w:shd w:val="clear" w:color="auto" w:fill="auto"/>
            <w:vAlign w:val="center"/>
            <w:tcPrChange w:id="573" w:author="Autor">
              <w:tcPr>
                <w:tcW w:w="567" w:type="dxa"/>
                <w:shd w:val="clear" w:color="auto" w:fill="auto"/>
                <w:vAlign w:val="center"/>
              </w:tcPr>
            </w:tcPrChange>
          </w:tcPr>
          <w:p w:rsidR="00BB2644" w:rsidRPr="00BB2644" w:rsidRDefault="00BB2644" w:rsidP="00BB2644">
            <w:pPr>
              <w:jc w:val="center"/>
              <w:rPr>
                <w:color w:val="000000"/>
                <w:sz w:val="22"/>
                <w:szCs w:val="22"/>
              </w:rPr>
            </w:pPr>
            <w:del w:id="574" w:author="Autor">
              <w:r w:rsidRPr="00BB2644" w:rsidDel="005464E3">
                <w:rPr>
                  <w:color w:val="000000"/>
                  <w:sz w:val="22"/>
                  <w:szCs w:val="22"/>
                </w:rPr>
                <w:delText> </w:delText>
              </w:r>
            </w:del>
          </w:p>
        </w:tc>
        <w:tc>
          <w:tcPr>
            <w:tcW w:w="567" w:type="dxa"/>
            <w:shd w:val="clear" w:color="auto" w:fill="auto"/>
            <w:vAlign w:val="center"/>
            <w:tcPrChange w:id="575" w:author="Autor">
              <w:tcPr>
                <w:tcW w:w="567" w:type="dxa"/>
                <w:shd w:val="clear" w:color="auto" w:fill="auto"/>
                <w:vAlign w:val="center"/>
              </w:tcPr>
            </w:tcPrChange>
          </w:tcPr>
          <w:p w:rsidR="00BB2644" w:rsidRPr="00BB2644" w:rsidRDefault="00BB2644" w:rsidP="00BB2644">
            <w:pPr>
              <w:jc w:val="center"/>
              <w:rPr>
                <w:color w:val="000000"/>
                <w:sz w:val="22"/>
                <w:szCs w:val="22"/>
              </w:rPr>
            </w:pPr>
            <w:del w:id="576" w:author="Autor">
              <w:r w:rsidRPr="00BB2644" w:rsidDel="005464E3">
                <w:rPr>
                  <w:color w:val="000000"/>
                  <w:sz w:val="22"/>
                  <w:szCs w:val="22"/>
                </w:rPr>
                <w:delText> </w:delText>
              </w:r>
            </w:del>
          </w:p>
        </w:tc>
        <w:tc>
          <w:tcPr>
            <w:tcW w:w="776" w:type="dxa"/>
            <w:shd w:val="clear" w:color="auto" w:fill="auto"/>
            <w:vAlign w:val="center"/>
            <w:tcPrChange w:id="577" w:author="Autor">
              <w:tcPr>
                <w:tcW w:w="776" w:type="dxa"/>
                <w:shd w:val="clear" w:color="auto" w:fill="auto"/>
                <w:vAlign w:val="center"/>
              </w:tcPr>
            </w:tcPrChange>
          </w:tcPr>
          <w:p w:rsidR="00BB2644" w:rsidRPr="00BB2644" w:rsidRDefault="00BB2644" w:rsidP="00BB2644">
            <w:pPr>
              <w:jc w:val="center"/>
              <w:rPr>
                <w:color w:val="000000"/>
                <w:sz w:val="22"/>
                <w:szCs w:val="22"/>
              </w:rPr>
            </w:pPr>
            <w:del w:id="578" w:author="Autor">
              <w:r w:rsidRPr="00BB2644" w:rsidDel="005464E3">
                <w:rPr>
                  <w:color w:val="000000"/>
                  <w:sz w:val="22"/>
                  <w:szCs w:val="22"/>
                </w:rPr>
                <w:delText> </w:delText>
              </w:r>
            </w:del>
          </w:p>
        </w:tc>
        <w:tc>
          <w:tcPr>
            <w:tcW w:w="1775" w:type="dxa"/>
            <w:shd w:val="clear" w:color="auto" w:fill="auto"/>
            <w:vAlign w:val="center"/>
            <w:tcPrChange w:id="579" w:author="Autor">
              <w:tcPr>
                <w:tcW w:w="1775" w:type="dxa"/>
                <w:shd w:val="clear" w:color="auto" w:fill="auto"/>
                <w:vAlign w:val="center"/>
              </w:tcPr>
            </w:tcPrChange>
          </w:tcPr>
          <w:p w:rsidR="00BB2644" w:rsidRPr="00BB2644" w:rsidRDefault="00BB2644" w:rsidP="00BB2644">
            <w:pPr>
              <w:jc w:val="center"/>
              <w:rPr>
                <w:color w:val="000000"/>
                <w:sz w:val="22"/>
                <w:szCs w:val="22"/>
              </w:rPr>
            </w:pPr>
            <w:del w:id="580" w:author="Autor">
              <w:r w:rsidRPr="00BB2644" w:rsidDel="005464E3">
                <w:rPr>
                  <w:color w:val="000000"/>
                  <w:sz w:val="22"/>
                  <w:szCs w:val="22"/>
                </w:rPr>
                <w:delText> </w:delText>
              </w:r>
            </w:del>
          </w:p>
        </w:tc>
      </w:tr>
      <w:tr w:rsidR="00C35C73" w:rsidRPr="00BB2644" w:rsidTr="00C35C73">
        <w:trPr>
          <w:trHeight w:val="300"/>
        </w:trPr>
        <w:tc>
          <w:tcPr>
            <w:tcW w:w="9087" w:type="dxa"/>
            <w:gridSpan w:val="7"/>
            <w:shd w:val="clear" w:color="auto" w:fill="auto"/>
            <w:noWrap/>
            <w:vAlign w:val="center"/>
          </w:tcPr>
          <w:p w:rsidR="00C35C73" w:rsidDel="005464E3" w:rsidRDefault="00C35C73" w:rsidP="00C35C73">
            <w:pPr>
              <w:jc w:val="both"/>
              <w:rPr>
                <w:del w:id="581" w:author="Autor"/>
                <w:b/>
                <w:sz w:val="20"/>
                <w:szCs w:val="20"/>
              </w:rPr>
            </w:pPr>
            <w:del w:id="582" w:author="Autor">
              <w:r w:rsidRPr="00BD2FCC" w:rsidDel="005464E3">
                <w:rPr>
                  <w:b/>
                  <w:sz w:val="20"/>
                  <w:szCs w:val="20"/>
                </w:rPr>
                <w:delText>VYJADRENIE</w:delText>
              </w:r>
            </w:del>
          </w:p>
          <w:p w:rsidR="000C1AA0" w:rsidRPr="00BD2FCC" w:rsidDel="005464E3" w:rsidRDefault="000C1AA0" w:rsidP="00C35C73">
            <w:pPr>
              <w:jc w:val="both"/>
              <w:rPr>
                <w:del w:id="583" w:author="Autor"/>
                <w:b/>
                <w:sz w:val="20"/>
                <w:szCs w:val="20"/>
              </w:rPr>
            </w:pPr>
          </w:p>
          <w:p w:rsidR="009503C9" w:rsidRPr="00A20234" w:rsidDel="005464E3" w:rsidRDefault="009503C9" w:rsidP="009503C9">
            <w:pPr>
              <w:jc w:val="both"/>
              <w:rPr>
                <w:del w:id="584" w:author="Autor"/>
                <w:sz w:val="20"/>
                <w:szCs w:val="20"/>
              </w:rPr>
            </w:pPr>
            <w:del w:id="585" w:author="Autor">
              <w:r w:rsidRPr="00A20234" w:rsidDel="005464E3">
                <w:rPr>
                  <w:sz w:val="20"/>
                  <w:szCs w:val="20"/>
                </w:rPr>
                <w:delText>Na základe overených skutočností potvrdzujem, že (uveďte jednu z možností v súlade s ustanovením § 7 ods. 3 zákona o finančnej kontrole).</w:delText>
              </w:r>
              <w:r w:rsidRPr="00A20234" w:rsidDel="005464E3">
                <w:rPr>
                  <w:sz w:val="20"/>
                  <w:szCs w:val="20"/>
                </w:rPr>
                <w:footnoteReference w:customMarkFollows="1" w:id="14"/>
                <w:delText>[1]</w:delText>
              </w:r>
            </w:del>
          </w:p>
          <w:p w:rsidR="00C35C73" w:rsidRPr="00BB2644" w:rsidRDefault="00C35C73" w:rsidP="00D57320">
            <w:pPr>
              <w:rPr>
                <w:b/>
                <w:bCs/>
                <w:color w:val="000000"/>
                <w:sz w:val="22"/>
                <w:szCs w:val="22"/>
              </w:rPr>
            </w:pPr>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8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590" w:author="Autor">
            <w:trPr>
              <w:trHeight w:val="300"/>
            </w:trPr>
          </w:trPrChange>
        </w:trPr>
        <w:tc>
          <w:tcPr>
            <w:tcW w:w="3559" w:type="dxa"/>
            <w:gridSpan w:val="2"/>
            <w:shd w:val="clear" w:color="auto" w:fill="auto"/>
            <w:vAlign w:val="center"/>
            <w:tcPrChange w:id="591" w:author="Autor">
              <w:tcPr>
                <w:tcW w:w="3559" w:type="dxa"/>
                <w:gridSpan w:val="2"/>
                <w:shd w:val="clear" w:color="auto" w:fill="auto"/>
                <w:vAlign w:val="center"/>
              </w:tcPr>
            </w:tcPrChange>
          </w:tcPr>
          <w:p w:rsidR="00C35C73" w:rsidRPr="00BB2644" w:rsidRDefault="00C35C73" w:rsidP="00C35C73">
            <w:pPr>
              <w:rPr>
                <w:b/>
                <w:bCs/>
                <w:sz w:val="22"/>
                <w:szCs w:val="22"/>
              </w:rPr>
            </w:pPr>
            <w:del w:id="592" w:author="Autor">
              <w:r w:rsidRPr="00BB2644" w:rsidDel="005464E3">
                <w:rPr>
                  <w:b/>
                  <w:bCs/>
                  <w:sz w:val="22"/>
                  <w:szCs w:val="22"/>
                </w:rPr>
                <w:delText>Kontrolu vykonal</w:delText>
              </w:r>
              <w:r w:rsidR="009503C9" w:rsidDel="005464E3">
                <w:rPr>
                  <w:rStyle w:val="Odkaznapoznmkupodiarou"/>
                  <w:b/>
                  <w:bCs/>
                  <w:sz w:val="22"/>
                  <w:szCs w:val="22"/>
                </w:rPr>
                <w:footnoteReference w:customMarkFollows="1" w:id="15"/>
                <w:delText>2</w:delText>
              </w:r>
              <w:r w:rsidRPr="00BB2644" w:rsidDel="005464E3">
                <w:rPr>
                  <w:b/>
                  <w:bCs/>
                  <w:sz w:val="22"/>
                  <w:szCs w:val="22"/>
                </w:rPr>
                <w:delText>:</w:delText>
              </w:r>
            </w:del>
          </w:p>
        </w:tc>
        <w:tc>
          <w:tcPr>
            <w:tcW w:w="5528" w:type="dxa"/>
            <w:gridSpan w:val="5"/>
            <w:shd w:val="clear" w:color="auto" w:fill="auto"/>
            <w:vAlign w:val="center"/>
            <w:tcPrChange w:id="595" w:author="Autor">
              <w:tcPr>
                <w:tcW w:w="5528" w:type="dxa"/>
                <w:gridSpan w:val="5"/>
                <w:shd w:val="clear" w:color="auto" w:fill="auto"/>
                <w:vAlign w:val="center"/>
              </w:tcPr>
            </w:tcPrChange>
          </w:tcPr>
          <w:p w:rsidR="00C35C73" w:rsidRPr="00BB2644" w:rsidRDefault="00C35C73" w:rsidP="00C35C73">
            <w:pPr>
              <w:rPr>
                <w:color w:val="000000"/>
                <w:sz w:val="22"/>
                <w:szCs w:val="22"/>
              </w:rPr>
            </w:pPr>
            <w:del w:id="596"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59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598" w:author="Autor">
            <w:trPr>
              <w:trHeight w:val="300"/>
            </w:trPr>
          </w:trPrChange>
        </w:trPr>
        <w:tc>
          <w:tcPr>
            <w:tcW w:w="3559" w:type="dxa"/>
            <w:gridSpan w:val="2"/>
            <w:shd w:val="clear" w:color="auto" w:fill="auto"/>
            <w:vAlign w:val="center"/>
            <w:tcPrChange w:id="599" w:author="Autor">
              <w:tcPr>
                <w:tcW w:w="3559" w:type="dxa"/>
                <w:gridSpan w:val="2"/>
                <w:shd w:val="clear" w:color="auto" w:fill="auto"/>
                <w:vAlign w:val="center"/>
              </w:tcPr>
            </w:tcPrChange>
          </w:tcPr>
          <w:p w:rsidR="00C35C73" w:rsidRPr="00BB2644" w:rsidRDefault="00C35C73" w:rsidP="00C35C73">
            <w:pPr>
              <w:rPr>
                <w:b/>
                <w:bCs/>
                <w:sz w:val="22"/>
                <w:szCs w:val="22"/>
              </w:rPr>
            </w:pPr>
            <w:del w:id="600" w:author="Autor">
              <w:r w:rsidRPr="00BB2644" w:rsidDel="005464E3">
                <w:rPr>
                  <w:b/>
                  <w:bCs/>
                  <w:sz w:val="22"/>
                  <w:szCs w:val="22"/>
                </w:rPr>
                <w:delText>Dátum:</w:delText>
              </w:r>
            </w:del>
          </w:p>
        </w:tc>
        <w:tc>
          <w:tcPr>
            <w:tcW w:w="5528" w:type="dxa"/>
            <w:gridSpan w:val="5"/>
            <w:shd w:val="clear" w:color="auto" w:fill="auto"/>
            <w:vAlign w:val="center"/>
            <w:tcPrChange w:id="601" w:author="Autor">
              <w:tcPr>
                <w:tcW w:w="5528" w:type="dxa"/>
                <w:gridSpan w:val="5"/>
                <w:shd w:val="clear" w:color="auto" w:fill="auto"/>
                <w:vAlign w:val="center"/>
              </w:tcPr>
            </w:tcPrChange>
          </w:tcPr>
          <w:p w:rsidR="00C35C73" w:rsidRPr="00BB2644" w:rsidRDefault="00C35C73" w:rsidP="00C35C73">
            <w:pPr>
              <w:rPr>
                <w:color w:val="000000"/>
                <w:sz w:val="22"/>
                <w:szCs w:val="22"/>
              </w:rPr>
            </w:pPr>
            <w:del w:id="602"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0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604" w:author="Autor">
            <w:trPr>
              <w:trHeight w:val="300"/>
            </w:trPr>
          </w:trPrChange>
        </w:trPr>
        <w:tc>
          <w:tcPr>
            <w:tcW w:w="3559" w:type="dxa"/>
            <w:gridSpan w:val="2"/>
            <w:shd w:val="clear" w:color="000000" w:fill="FFFFFF"/>
            <w:vAlign w:val="center"/>
            <w:tcPrChange w:id="605" w:author="Autor">
              <w:tcPr>
                <w:tcW w:w="3559" w:type="dxa"/>
                <w:gridSpan w:val="2"/>
                <w:shd w:val="clear" w:color="000000" w:fill="FFFFFF"/>
                <w:vAlign w:val="center"/>
              </w:tcPr>
            </w:tcPrChange>
          </w:tcPr>
          <w:p w:rsidR="00C35C73" w:rsidRPr="00BB2644" w:rsidRDefault="00C35C73" w:rsidP="00C35C73">
            <w:pPr>
              <w:rPr>
                <w:b/>
                <w:bCs/>
                <w:sz w:val="22"/>
                <w:szCs w:val="22"/>
              </w:rPr>
            </w:pPr>
            <w:del w:id="606" w:author="Autor">
              <w:r w:rsidRPr="00BB2644" w:rsidDel="005464E3">
                <w:rPr>
                  <w:b/>
                  <w:bCs/>
                  <w:sz w:val="22"/>
                  <w:szCs w:val="22"/>
                </w:rPr>
                <w:delText>Podpis:</w:delText>
              </w:r>
            </w:del>
          </w:p>
        </w:tc>
        <w:tc>
          <w:tcPr>
            <w:tcW w:w="5528" w:type="dxa"/>
            <w:gridSpan w:val="5"/>
            <w:shd w:val="clear" w:color="auto" w:fill="auto"/>
            <w:vAlign w:val="center"/>
            <w:tcPrChange w:id="607" w:author="Autor">
              <w:tcPr>
                <w:tcW w:w="5528" w:type="dxa"/>
                <w:gridSpan w:val="5"/>
                <w:shd w:val="clear" w:color="auto" w:fill="auto"/>
                <w:vAlign w:val="center"/>
              </w:tcPr>
            </w:tcPrChange>
          </w:tcPr>
          <w:p w:rsidR="00C35C73" w:rsidRPr="00BB2644" w:rsidRDefault="00C35C73" w:rsidP="00C35C73">
            <w:pPr>
              <w:rPr>
                <w:color w:val="000000"/>
                <w:sz w:val="22"/>
                <w:szCs w:val="22"/>
              </w:rPr>
            </w:pPr>
            <w:del w:id="608"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0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610" w:author="Autor">
            <w:trPr>
              <w:trHeight w:val="300"/>
            </w:trPr>
          </w:trPrChange>
        </w:trPr>
        <w:tc>
          <w:tcPr>
            <w:tcW w:w="9087" w:type="dxa"/>
            <w:gridSpan w:val="7"/>
            <w:shd w:val="clear" w:color="auto" w:fill="auto"/>
            <w:noWrap/>
            <w:vAlign w:val="bottom"/>
            <w:tcPrChange w:id="611" w:author="Autor">
              <w:tcPr>
                <w:tcW w:w="9087" w:type="dxa"/>
                <w:gridSpan w:val="7"/>
                <w:shd w:val="clear" w:color="auto" w:fill="auto"/>
                <w:noWrap/>
                <w:vAlign w:val="bottom"/>
              </w:tcPr>
            </w:tcPrChange>
          </w:tcPr>
          <w:p w:rsidR="00C35C73" w:rsidRPr="00BB2644" w:rsidRDefault="00C35C73" w:rsidP="00C35C73">
            <w:pPr>
              <w:jc w:val="center"/>
              <w:rPr>
                <w:color w:val="000000"/>
                <w:sz w:val="22"/>
                <w:szCs w:val="22"/>
              </w:rPr>
            </w:pPr>
            <w:del w:id="612"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13"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614" w:author="Autor">
            <w:trPr>
              <w:trHeight w:val="300"/>
            </w:trPr>
          </w:trPrChange>
        </w:trPr>
        <w:tc>
          <w:tcPr>
            <w:tcW w:w="3559" w:type="dxa"/>
            <w:gridSpan w:val="2"/>
            <w:shd w:val="clear" w:color="000000" w:fill="FFFFFF"/>
            <w:vAlign w:val="center"/>
            <w:tcPrChange w:id="615" w:author="Autor">
              <w:tcPr>
                <w:tcW w:w="3559" w:type="dxa"/>
                <w:gridSpan w:val="2"/>
                <w:shd w:val="clear" w:color="000000" w:fill="FFFFFF"/>
                <w:vAlign w:val="center"/>
              </w:tcPr>
            </w:tcPrChange>
          </w:tcPr>
          <w:p w:rsidR="00C35C73" w:rsidRPr="00BB2644" w:rsidRDefault="00C35C73" w:rsidP="00C35C73">
            <w:pPr>
              <w:rPr>
                <w:b/>
                <w:bCs/>
                <w:sz w:val="22"/>
                <w:szCs w:val="22"/>
              </w:rPr>
            </w:pPr>
            <w:del w:id="616" w:author="Autor">
              <w:r w:rsidRPr="00BB2644" w:rsidDel="005464E3">
                <w:rPr>
                  <w:b/>
                  <w:bCs/>
                  <w:sz w:val="22"/>
                  <w:szCs w:val="22"/>
                </w:rPr>
                <w:delText>Kontrolu vykonal</w:delText>
              </w:r>
              <w:r w:rsidR="009503C9" w:rsidDel="005464E3">
                <w:rPr>
                  <w:rStyle w:val="Odkaznapoznmkupodiarou"/>
                  <w:b/>
                  <w:bCs/>
                  <w:sz w:val="22"/>
                  <w:szCs w:val="22"/>
                </w:rPr>
                <w:footnoteReference w:customMarkFollows="1" w:id="16"/>
                <w:delText>3</w:delText>
              </w:r>
              <w:r w:rsidRPr="00BB2644" w:rsidDel="005464E3">
                <w:rPr>
                  <w:b/>
                  <w:bCs/>
                  <w:sz w:val="22"/>
                  <w:szCs w:val="22"/>
                </w:rPr>
                <w:delText>:</w:delText>
              </w:r>
            </w:del>
          </w:p>
        </w:tc>
        <w:tc>
          <w:tcPr>
            <w:tcW w:w="5528" w:type="dxa"/>
            <w:gridSpan w:val="5"/>
            <w:shd w:val="clear" w:color="auto" w:fill="auto"/>
            <w:vAlign w:val="center"/>
            <w:tcPrChange w:id="619" w:author="Autor">
              <w:tcPr>
                <w:tcW w:w="5528" w:type="dxa"/>
                <w:gridSpan w:val="5"/>
                <w:shd w:val="clear" w:color="auto" w:fill="auto"/>
                <w:vAlign w:val="center"/>
              </w:tcPr>
            </w:tcPrChange>
          </w:tcPr>
          <w:p w:rsidR="00C35C73" w:rsidRPr="00BB2644" w:rsidRDefault="00C35C73" w:rsidP="00C35C73">
            <w:pPr>
              <w:rPr>
                <w:color w:val="000000"/>
                <w:sz w:val="22"/>
                <w:szCs w:val="22"/>
              </w:rPr>
            </w:pPr>
            <w:del w:id="620"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2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622" w:author="Autor">
            <w:trPr>
              <w:trHeight w:val="300"/>
            </w:trPr>
          </w:trPrChange>
        </w:trPr>
        <w:tc>
          <w:tcPr>
            <w:tcW w:w="3559" w:type="dxa"/>
            <w:gridSpan w:val="2"/>
            <w:shd w:val="clear" w:color="000000" w:fill="FFFFFF"/>
            <w:vAlign w:val="center"/>
            <w:tcPrChange w:id="623" w:author="Autor">
              <w:tcPr>
                <w:tcW w:w="3559" w:type="dxa"/>
                <w:gridSpan w:val="2"/>
                <w:shd w:val="clear" w:color="000000" w:fill="FFFFFF"/>
                <w:vAlign w:val="center"/>
              </w:tcPr>
            </w:tcPrChange>
          </w:tcPr>
          <w:p w:rsidR="00C35C73" w:rsidRPr="00BB2644" w:rsidRDefault="00C35C73" w:rsidP="00C35C73">
            <w:pPr>
              <w:rPr>
                <w:b/>
                <w:bCs/>
                <w:sz w:val="22"/>
                <w:szCs w:val="22"/>
              </w:rPr>
            </w:pPr>
            <w:del w:id="624" w:author="Autor">
              <w:r w:rsidRPr="00BB2644" w:rsidDel="005464E3">
                <w:rPr>
                  <w:b/>
                  <w:bCs/>
                  <w:sz w:val="22"/>
                  <w:szCs w:val="22"/>
                </w:rPr>
                <w:delText xml:space="preserve">Dátum: </w:delText>
              </w:r>
            </w:del>
          </w:p>
        </w:tc>
        <w:tc>
          <w:tcPr>
            <w:tcW w:w="5528" w:type="dxa"/>
            <w:gridSpan w:val="5"/>
            <w:shd w:val="clear" w:color="auto" w:fill="auto"/>
            <w:vAlign w:val="center"/>
            <w:tcPrChange w:id="625" w:author="Autor">
              <w:tcPr>
                <w:tcW w:w="5528" w:type="dxa"/>
                <w:gridSpan w:val="5"/>
                <w:shd w:val="clear" w:color="auto" w:fill="auto"/>
                <w:vAlign w:val="center"/>
              </w:tcPr>
            </w:tcPrChange>
          </w:tcPr>
          <w:p w:rsidR="00C35C73" w:rsidRPr="00BB2644" w:rsidRDefault="00C35C73" w:rsidP="00C35C73">
            <w:pPr>
              <w:rPr>
                <w:color w:val="000000"/>
                <w:sz w:val="22"/>
                <w:szCs w:val="22"/>
              </w:rPr>
            </w:pPr>
            <w:del w:id="626" w:author="Autor">
              <w:r w:rsidRPr="00BB2644" w:rsidDel="005464E3">
                <w:rPr>
                  <w:color w:val="000000"/>
                  <w:sz w:val="22"/>
                  <w:szCs w:val="22"/>
                </w:rPr>
                <w:delText> </w:delText>
              </w:r>
            </w:del>
          </w:p>
        </w:tc>
      </w:tr>
      <w:tr w:rsidR="00C35C73" w:rsidRPr="00BB2644" w:rsidTr="005464E3">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27"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trPrChange w:id="628" w:author="Autor">
            <w:trPr>
              <w:trHeight w:val="300"/>
            </w:trPr>
          </w:trPrChange>
        </w:trPr>
        <w:tc>
          <w:tcPr>
            <w:tcW w:w="3559" w:type="dxa"/>
            <w:gridSpan w:val="2"/>
            <w:shd w:val="clear" w:color="000000" w:fill="FFFFFF"/>
            <w:vAlign w:val="center"/>
            <w:tcPrChange w:id="629" w:author="Autor">
              <w:tcPr>
                <w:tcW w:w="3559" w:type="dxa"/>
                <w:gridSpan w:val="2"/>
                <w:shd w:val="clear" w:color="000000" w:fill="FFFFFF"/>
                <w:vAlign w:val="center"/>
              </w:tcPr>
            </w:tcPrChange>
          </w:tcPr>
          <w:p w:rsidR="00C35C73" w:rsidRPr="00BB2644" w:rsidRDefault="00C35C73" w:rsidP="00C35C73">
            <w:pPr>
              <w:rPr>
                <w:b/>
                <w:bCs/>
                <w:sz w:val="22"/>
                <w:szCs w:val="22"/>
              </w:rPr>
            </w:pPr>
            <w:del w:id="630" w:author="Autor">
              <w:r w:rsidRPr="00BB2644" w:rsidDel="005464E3">
                <w:rPr>
                  <w:b/>
                  <w:bCs/>
                  <w:sz w:val="22"/>
                  <w:szCs w:val="22"/>
                </w:rPr>
                <w:delText>Podpis:</w:delText>
              </w:r>
            </w:del>
          </w:p>
        </w:tc>
        <w:tc>
          <w:tcPr>
            <w:tcW w:w="5528" w:type="dxa"/>
            <w:gridSpan w:val="5"/>
            <w:shd w:val="clear" w:color="auto" w:fill="auto"/>
            <w:vAlign w:val="center"/>
            <w:tcPrChange w:id="631" w:author="Autor">
              <w:tcPr>
                <w:tcW w:w="5528" w:type="dxa"/>
                <w:gridSpan w:val="5"/>
                <w:shd w:val="clear" w:color="auto" w:fill="auto"/>
                <w:vAlign w:val="center"/>
              </w:tcPr>
            </w:tcPrChange>
          </w:tcPr>
          <w:p w:rsidR="00C35C73" w:rsidRPr="00BB2644" w:rsidRDefault="00C35C73" w:rsidP="00C35C73">
            <w:pPr>
              <w:rPr>
                <w:color w:val="000000"/>
                <w:sz w:val="22"/>
                <w:szCs w:val="22"/>
              </w:rPr>
            </w:pPr>
            <w:del w:id="632" w:author="Autor">
              <w:r w:rsidRPr="00BB2644" w:rsidDel="005464E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33"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63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634" w:author="Autor">
              <w:r w:rsidR="00682F85">
                <w:rPr>
                  <w:color w:val="000000"/>
                  <w:sz w:val="22"/>
                  <w:szCs w:val="22"/>
                </w:rPr>
                <w:t>prioritnej osi</w:t>
              </w:r>
            </w:ins>
            <w:del w:id="635"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7"/>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18"/>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ins w:id="637" w:author="Autor">
              <w:r w:rsidR="006D16F2">
                <w:rPr>
                  <w:b/>
                  <w:bCs/>
                  <w:sz w:val="22"/>
                  <w:szCs w:val="22"/>
                </w:rPr>
                <w:t>schválil</w:t>
              </w:r>
              <w:r w:rsidR="006D16F2" w:rsidRPr="00BB2644" w:rsidDel="006D16F2">
                <w:rPr>
                  <w:b/>
                  <w:bCs/>
                  <w:sz w:val="22"/>
                  <w:szCs w:val="22"/>
                </w:rPr>
                <w:t xml:space="preserve"> </w:t>
              </w:r>
            </w:ins>
            <w:del w:id="638" w:author="Autor">
              <w:r w:rsidRPr="00BB2644" w:rsidDel="006D16F2">
                <w:rPr>
                  <w:b/>
                  <w:bCs/>
                  <w:sz w:val="22"/>
                  <w:szCs w:val="22"/>
                </w:rPr>
                <w:delText>vykonal</w:delText>
              </w:r>
            </w:del>
            <w:r w:rsidR="009503C9">
              <w:rPr>
                <w:rStyle w:val="Odkaznapoznmkupodiarou"/>
                <w:b/>
                <w:bCs/>
                <w:sz w:val="22"/>
                <w:szCs w:val="22"/>
              </w:rPr>
              <w:footnoteReference w:customMarkFollows="1" w:id="19"/>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39" w:name="KZ_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63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640" w:author="Autor">
              <w:r w:rsidR="00682F85">
                <w:rPr>
                  <w:color w:val="000000"/>
                  <w:sz w:val="22"/>
                  <w:szCs w:val="22"/>
                </w:rPr>
                <w:t>prioritnej osi</w:t>
              </w:r>
            </w:ins>
            <w:del w:id="641"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0"/>
              <w:t>[1]</w:t>
            </w:r>
          </w:p>
          <w:p w:rsidR="000C1AA0" w:rsidRPr="00A54276" w:rsidRDefault="000C1AA0" w:rsidP="000C1AA0">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ins w:id="642" w:author="Autor">
              <w:r w:rsidR="006D16F2">
                <w:rPr>
                  <w:b/>
                  <w:bCs/>
                  <w:sz w:val="22"/>
                  <w:szCs w:val="22"/>
                </w:rPr>
                <w:t>schválil</w:t>
              </w:r>
              <w:r w:rsidR="006D16F2" w:rsidRPr="00BB2644" w:rsidDel="006D16F2">
                <w:rPr>
                  <w:b/>
                  <w:bCs/>
                  <w:sz w:val="22"/>
                  <w:szCs w:val="22"/>
                </w:rPr>
                <w:t xml:space="preserve"> </w:t>
              </w:r>
            </w:ins>
            <w:del w:id="643" w:author="Autor">
              <w:r w:rsidRPr="00BB2644" w:rsidDel="006D16F2">
                <w:rPr>
                  <w:b/>
                  <w:bCs/>
                  <w:sz w:val="22"/>
                  <w:szCs w:val="22"/>
                </w:rPr>
                <w:delText>vykonal</w:delText>
              </w:r>
            </w:del>
            <w:r w:rsidR="009503C9">
              <w:rPr>
                <w:rStyle w:val="Odkaznapoznmkupodiarou"/>
                <w:b/>
                <w:bCs/>
                <w:sz w:val="22"/>
                <w:szCs w:val="22"/>
              </w:rPr>
              <w:footnoteReference w:customMarkFollows="1" w:id="2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44"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64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645" w:author="Autor">
              <w:r w:rsidR="00682F85">
                <w:rPr>
                  <w:color w:val="000000"/>
                  <w:sz w:val="22"/>
                  <w:szCs w:val="22"/>
                </w:rPr>
                <w:t>prioritnej osi</w:t>
              </w:r>
            </w:ins>
            <w:del w:id="646"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so závermi vykonanej </w:t>
            </w:r>
            <w:ins w:id="647" w:author="Autor">
              <w:r w:rsidR="003E7C4B">
                <w:rPr>
                  <w:sz w:val="22"/>
                  <w:szCs w:val="22"/>
                </w:rPr>
                <w:t xml:space="preserve">prvej </w:t>
              </w:r>
            </w:ins>
            <w:r w:rsidRPr="00BB2644">
              <w:rPr>
                <w:sz w:val="22"/>
                <w:szCs w:val="22"/>
              </w:rPr>
              <w:t xml:space="preserve">ex-ante kontroly a dokumentáciou schválenou v rámci tejto </w:t>
            </w:r>
            <w:ins w:id="648" w:author="Autor">
              <w:r w:rsidR="003E7C4B">
                <w:rPr>
                  <w:sz w:val="22"/>
                  <w:szCs w:val="22"/>
                </w:rPr>
                <w:t xml:space="preserve">prvej </w:t>
              </w:r>
            </w:ins>
            <w:bookmarkStart w:id="649" w:name="_GoBack"/>
            <w:bookmarkEnd w:id="649"/>
            <w:r w:rsidRPr="00BB2644">
              <w:rPr>
                <w:sz w:val="22"/>
                <w:szCs w:val="22"/>
              </w:rPr>
              <w:t>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3"/>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4"/>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ins w:id="650" w:author="Autor">
              <w:r w:rsidR="006D16F2">
                <w:rPr>
                  <w:b/>
                  <w:bCs/>
                  <w:sz w:val="22"/>
                  <w:szCs w:val="22"/>
                </w:rPr>
                <w:t>schválil</w:t>
              </w:r>
              <w:r w:rsidR="006D16F2" w:rsidRPr="00BB2644" w:rsidDel="006D16F2">
                <w:rPr>
                  <w:b/>
                  <w:bCs/>
                  <w:sz w:val="22"/>
                  <w:szCs w:val="22"/>
                </w:rPr>
                <w:t xml:space="preserve"> </w:t>
              </w:r>
            </w:ins>
            <w:del w:id="651" w:author="Autor">
              <w:r w:rsidRPr="00BB2644" w:rsidDel="006D16F2">
                <w:rPr>
                  <w:b/>
                  <w:bCs/>
                  <w:sz w:val="22"/>
                  <w:szCs w:val="22"/>
                </w:rPr>
                <w:delText>vykonal</w:delText>
              </w:r>
            </w:del>
            <w:r w:rsidR="009503C9">
              <w:rPr>
                <w:rStyle w:val="Odkaznapoznmkupodiarou"/>
                <w:b/>
                <w:bCs/>
                <w:sz w:val="22"/>
                <w:szCs w:val="22"/>
              </w:rPr>
              <w:footnoteReference w:customMarkFollows="1" w:id="25"/>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1622F7" w:rsidRDefault="001622F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652"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653">
          <w:tblGrid>
            <w:gridCol w:w="582"/>
            <w:gridCol w:w="2977"/>
            <w:gridCol w:w="1843"/>
            <w:gridCol w:w="567"/>
            <w:gridCol w:w="567"/>
            <w:gridCol w:w="776"/>
            <w:gridCol w:w="1775"/>
          </w:tblGrid>
        </w:tblGridChange>
      </w:tblGrid>
      <w:tr w:rsidR="00840116" w:rsidRPr="00840116" w:rsidTr="005464E3">
        <w:trPr>
          <w:trHeight w:val="645"/>
          <w:trPrChange w:id="654" w:author="Autor">
            <w:trPr>
              <w:trHeight w:val="645"/>
            </w:trPr>
          </w:trPrChange>
        </w:trPr>
        <w:tc>
          <w:tcPr>
            <w:tcW w:w="9087" w:type="dxa"/>
            <w:gridSpan w:val="7"/>
            <w:shd w:val="clear" w:color="000000" w:fill="60497A"/>
            <w:vAlign w:val="center"/>
            <w:tcPrChange w:id="655" w:author="Autor">
              <w:tcPr>
                <w:tcW w:w="9087" w:type="dxa"/>
                <w:gridSpan w:val="7"/>
                <w:shd w:val="clear" w:color="000000" w:fill="60497A"/>
                <w:vAlign w:val="center"/>
              </w:tcPr>
            </w:tcPrChange>
          </w:tcPr>
          <w:p w:rsidR="00840116" w:rsidRPr="00840116" w:rsidRDefault="00840116" w:rsidP="00840116">
            <w:pPr>
              <w:jc w:val="center"/>
              <w:rPr>
                <w:b/>
                <w:bCs/>
                <w:color w:val="FFFFFF"/>
              </w:rPr>
            </w:pPr>
            <w:bookmarkStart w:id="656" w:name="KZ_9"/>
            <w:del w:id="657" w:author="Autor">
              <w:r w:rsidRPr="00840116" w:rsidDel="005464E3">
                <w:rPr>
                  <w:b/>
                  <w:bCs/>
                  <w:color w:val="FFFFFF"/>
                </w:rPr>
                <w:delText>Kontrolný zoznam k finančnej kontrole VO</w:delText>
              </w:r>
              <w:r w:rsidRPr="00840116" w:rsidDel="005464E3">
                <w:rPr>
                  <w:b/>
                  <w:bCs/>
                  <w:color w:val="FFFFFF"/>
                </w:rPr>
                <w:br/>
              </w:r>
              <w:r w:rsidR="00370F52" w:rsidRPr="00370F52" w:rsidDel="005464E3">
                <w:rPr>
                  <w:b/>
                  <w:bCs/>
                  <w:color w:val="FFFFFF"/>
                </w:rPr>
                <w:delText>Nadlimitná zákazka - verejná súťaž s využitím elektronického trhoviska - 1. ex-ante kontrola</w:delText>
              </w:r>
            </w:del>
          </w:p>
        </w:tc>
      </w:tr>
      <w:bookmarkEnd w:id="656"/>
      <w:tr w:rsidR="00840116" w:rsidRPr="00840116" w:rsidTr="005464E3">
        <w:trPr>
          <w:trHeight w:val="330"/>
          <w:trPrChange w:id="658" w:author="Autor">
            <w:trPr>
              <w:trHeight w:val="330"/>
            </w:trPr>
          </w:trPrChange>
        </w:trPr>
        <w:tc>
          <w:tcPr>
            <w:tcW w:w="9087" w:type="dxa"/>
            <w:gridSpan w:val="7"/>
            <w:shd w:val="clear" w:color="auto" w:fill="auto"/>
            <w:vAlign w:val="center"/>
            <w:tcPrChange w:id="659" w:author="Autor">
              <w:tcPr>
                <w:tcW w:w="9087" w:type="dxa"/>
                <w:gridSpan w:val="7"/>
                <w:shd w:val="clear" w:color="auto" w:fill="auto"/>
                <w:vAlign w:val="center"/>
              </w:tcPr>
            </w:tcPrChange>
          </w:tcPr>
          <w:p w:rsidR="00840116" w:rsidRPr="00840116" w:rsidRDefault="00840116" w:rsidP="00840116">
            <w:pPr>
              <w:jc w:val="center"/>
              <w:rPr>
                <w:b/>
                <w:bCs/>
                <w:color w:val="000000"/>
                <w:sz w:val="22"/>
                <w:szCs w:val="22"/>
              </w:rPr>
            </w:pPr>
            <w:del w:id="660" w:author="Autor">
              <w:r w:rsidRPr="00840116" w:rsidDel="005464E3">
                <w:rPr>
                  <w:b/>
                  <w:bCs/>
                  <w:color w:val="000000"/>
                  <w:sz w:val="22"/>
                  <w:szCs w:val="22"/>
                </w:rPr>
                <w:delText>Identifikácia programu</w:delText>
              </w:r>
            </w:del>
          </w:p>
        </w:tc>
      </w:tr>
      <w:tr w:rsidR="00840116" w:rsidRPr="00840116" w:rsidTr="005464E3">
        <w:trPr>
          <w:trHeight w:val="300"/>
          <w:trPrChange w:id="661" w:author="Autor">
            <w:trPr>
              <w:trHeight w:val="300"/>
            </w:trPr>
          </w:trPrChange>
        </w:trPr>
        <w:tc>
          <w:tcPr>
            <w:tcW w:w="3559" w:type="dxa"/>
            <w:gridSpan w:val="2"/>
            <w:shd w:val="clear" w:color="auto" w:fill="auto"/>
            <w:vAlign w:val="center"/>
            <w:tcPrChange w:id="662" w:author="Autor">
              <w:tcPr>
                <w:tcW w:w="3559" w:type="dxa"/>
                <w:gridSpan w:val="2"/>
                <w:shd w:val="clear" w:color="auto" w:fill="auto"/>
                <w:vAlign w:val="center"/>
              </w:tcPr>
            </w:tcPrChange>
          </w:tcPr>
          <w:p w:rsidR="00840116" w:rsidRPr="00840116" w:rsidRDefault="00840116" w:rsidP="00840116">
            <w:pPr>
              <w:rPr>
                <w:color w:val="000000"/>
                <w:sz w:val="22"/>
                <w:szCs w:val="22"/>
              </w:rPr>
            </w:pPr>
            <w:del w:id="663" w:author="Autor">
              <w:r w:rsidRPr="00840116" w:rsidDel="005464E3">
                <w:rPr>
                  <w:color w:val="000000"/>
                  <w:sz w:val="22"/>
                  <w:szCs w:val="22"/>
                </w:rPr>
                <w:delText>Názov programu</w:delText>
              </w:r>
            </w:del>
          </w:p>
        </w:tc>
        <w:tc>
          <w:tcPr>
            <w:tcW w:w="5528" w:type="dxa"/>
            <w:gridSpan w:val="5"/>
            <w:shd w:val="clear" w:color="auto" w:fill="auto"/>
            <w:vAlign w:val="center"/>
            <w:tcPrChange w:id="664" w:author="Autor">
              <w:tcPr>
                <w:tcW w:w="5528" w:type="dxa"/>
                <w:gridSpan w:val="5"/>
                <w:shd w:val="clear" w:color="auto" w:fill="auto"/>
                <w:vAlign w:val="center"/>
              </w:tcPr>
            </w:tcPrChange>
          </w:tcPr>
          <w:p w:rsidR="00840116" w:rsidRPr="00840116" w:rsidRDefault="00840116" w:rsidP="00840116">
            <w:pPr>
              <w:rPr>
                <w:color w:val="000000"/>
                <w:sz w:val="22"/>
                <w:szCs w:val="22"/>
              </w:rPr>
            </w:pPr>
            <w:del w:id="665" w:author="Autor">
              <w:r w:rsidRPr="00840116" w:rsidDel="005464E3">
                <w:rPr>
                  <w:color w:val="000000"/>
                  <w:sz w:val="22"/>
                  <w:szCs w:val="22"/>
                </w:rPr>
                <w:delText> </w:delText>
              </w:r>
            </w:del>
          </w:p>
        </w:tc>
      </w:tr>
      <w:tr w:rsidR="00840116" w:rsidRPr="00840116" w:rsidTr="005464E3">
        <w:trPr>
          <w:trHeight w:val="660"/>
          <w:trPrChange w:id="666" w:author="Autor">
            <w:trPr>
              <w:trHeight w:val="660"/>
            </w:trPr>
          </w:trPrChange>
        </w:trPr>
        <w:tc>
          <w:tcPr>
            <w:tcW w:w="3559" w:type="dxa"/>
            <w:gridSpan w:val="2"/>
            <w:shd w:val="clear" w:color="auto" w:fill="auto"/>
            <w:vAlign w:val="center"/>
            <w:tcPrChange w:id="667" w:author="Autor">
              <w:tcPr>
                <w:tcW w:w="3559" w:type="dxa"/>
                <w:gridSpan w:val="2"/>
                <w:shd w:val="clear" w:color="auto" w:fill="auto"/>
                <w:vAlign w:val="center"/>
              </w:tcPr>
            </w:tcPrChange>
          </w:tcPr>
          <w:p w:rsidR="00840116" w:rsidRPr="00840116" w:rsidRDefault="00840116" w:rsidP="00840116">
            <w:pPr>
              <w:rPr>
                <w:color w:val="000000"/>
                <w:sz w:val="22"/>
                <w:szCs w:val="22"/>
              </w:rPr>
            </w:pPr>
            <w:del w:id="668" w:author="Autor">
              <w:r w:rsidRPr="00840116" w:rsidDel="005464E3">
                <w:rPr>
                  <w:color w:val="000000"/>
                  <w:sz w:val="22"/>
                  <w:szCs w:val="22"/>
                </w:rPr>
                <w:delText>Názov opatrenia</w:delText>
              </w:r>
            </w:del>
          </w:p>
        </w:tc>
        <w:tc>
          <w:tcPr>
            <w:tcW w:w="5528" w:type="dxa"/>
            <w:gridSpan w:val="5"/>
            <w:shd w:val="clear" w:color="auto" w:fill="auto"/>
            <w:vAlign w:val="center"/>
            <w:tcPrChange w:id="669" w:author="Autor">
              <w:tcPr>
                <w:tcW w:w="5528" w:type="dxa"/>
                <w:gridSpan w:val="5"/>
                <w:shd w:val="clear" w:color="auto" w:fill="auto"/>
                <w:vAlign w:val="center"/>
              </w:tcPr>
            </w:tcPrChange>
          </w:tcPr>
          <w:p w:rsidR="00840116" w:rsidRPr="00840116" w:rsidRDefault="00840116" w:rsidP="00840116">
            <w:pPr>
              <w:rPr>
                <w:color w:val="000000"/>
                <w:sz w:val="22"/>
                <w:szCs w:val="22"/>
              </w:rPr>
            </w:pPr>
            <w:del w:id="670" w:author="Autor">
              <w:r w:rsidRPr="00840116" w:rsidDel="005464E3">
                <w:rPr>
                  <w:color w:val="000000"/>
                  <w:sz w:val="22"/>
                  <w:szCs w:val="22"/>
                </w:rPr>
                <w:delText> </w:delText>
              </w:r>
            </w:del>
          </w:p>
        </w:tc>
      </w:tr>
      <w:tr w:rsidR="00840116" w:rsidRPr="00840116" w:rsidTr="005464E3">
        <w:trPr>
          <w:trHeight w:val="330"/>
          <w:trPrChange w:id="671" w:author="Autor">
            <w:trPr>
              <w:trHeight w:val="330"/>
            </w:trPr>
          </w:trPrChange>
        </w:trPr>
        <w:tc>
          <w:tcPr>
            <w:tcW w:w="9087" w:type="dxa"/>
            <w:gridSpan w:val="7"/>
            <w:shd w:val="clear" w:color="auto" w:fill="auto"/>
            <w:vAlign w:val="center"/>
            <w:tcPrChange w:id="672" w:author="Autor">
              <w:tcPr>
                <w:tcW w:w="9087" w:type="dxa"/>
                <w:gridSpan w:val="7"/>
                <w:shd w:val="clear" w:color="auto" w:fill="auto"/>
                <w:vAlign w:val="center"/>
              </w:tcPr>
            </w:tcPrChange>
          </w:tcPr>
          <w:p w:rsidR="00840116" w:rsidRPr="00840116" w:rsidRDefault="00840116" w:rsidP="00840116">
            <w:pPr>
              <w:jc w:val="center"/>
              <w:rPr>
                <w:b/>
                <w:bCs/>
                <w:color w:val="000000"/>
                <w:sz w:val="22"/>
                <w:szCs w:val="22"/>
              </w:rPr>
            </w:pPr>
            <w:del w:id="673" w:author="Autor">
              <w:r w:rsidRPr="00840116" w:rsidDel="005464E3">
                <w:rPr>
                  <w:b/>
                  <w:bCs/>
                  <w:color w:val="000000"/>
                  <w:sz w:val="22"/>
                  <w:szCs w:val="22"/>
                </w:rPr>
                <w:delText>Identifikácia projektu a prijímateľa</w:delText>
              </w:r>
            </w:del>
          </w:p>
        </w:tc>
      </w:tr>
      <w:tr w:rsidR="00840116" w:rsidRPr="00840116" w:rsidTr="005464E3">
        <w:trPr>
          <w:trHeight w:val="330"/>
          <w:trPrChange w:id="674" w:author="Autor">
            <w:trPr>
              <w:trHeight w:val="330"/>
            </w:trPr>
          </w:trPrChange>
        </w:trPr>
        <w:tc>
          <w:tcPr>
            <w:tcW w:w="3559" w:type="dxa"/>
            <w:gridSpan w:val="2"/>
            <w:shd w:val="clear" w:color="auto" w:fill="auto"/>
            <w:vAlign w:val="center"/>
            <w:tcPrChange w:id="675" w:author="Autor">
              <w:tcPr>
                <w:tcW w:w="3559" w:type="dxa"/>
                <w:gridSpan w:val="2"/>
                <w:shd w:val="clear" w:color="auto" w:fill="auto"/>
                <w:vAlign w:val="center"/>
              </w:tcPr>
            </w:tcPrChange>
          </w:tcPr>
          <w:p w:rsidR="00840116" w:rsidRPr="00840116" w:rsidRDefault="00840116" w:rsidP="00840116">
            <w:pPr>
              <w:rPr>
                <w:color w:val="000000"/>
                <w:sz w:val="22"/>
                <w:szCs w:val="22"/>
              </w:rPr>
            </w:pPr>
            <w:del w:id="676" w:author="Autor">
              <w:r w:rsidRPr="00840116" w:rsidDel="005464E3">
                <w:rPr>
                  <w:color w:val="000000"/>
                  <w:sz w:val="22"/>
                  <w:szCs w:val="22"/>
                </w:rPr>
                <w:delText xml:space="preserve">Kód projektu v </w:delText>
              </w:r>
              <w:r w:rsidR="00372627" w:rsidDel="005464E3">
                <w:rPr>
                  <w:color w:val="000000"/>
                  <w:sz w:val="22"/>
                  <w:szCs w:val="22"/>
                </w:rPr>
                <w:delText>ITMS2014+</w:delText>
              </w:r>
            </w:del>
          </w:p>
        </w:tc>
        <w:tc>
          <w:tcPr>
            <w:tcW w:w="5528" w:type="dxa"/>
            <w:gridSpan w:val="5"/>
            <w:shd w:val="clear" w:color="auto" w:fill="auto"/>
            <w:vAlign w:val="center"/>
            <w:tcPrChange w:id="677" w:author="Autor">
              <w:tcPr>
                <w:tcW w:w="5528" w:type="dxa"/>
                <w:gridSpan w:val="5"/>
                <w:shd w:val="clear" w:color="auto" w:fill="auto"/>
                <w:vAlign w:val="center"/>
              </w:tcPr>
            </w:tcPrChange>
          </w:tcPr>
          <w:p w:rsidR="00840116" w:rsidRPr="00840116" w:rsidRDefault="00840116" w:rsidP="00840116">
            <w:pPr>
              <w:rPr>
                <w:color w:val="000000"/>
                <w:sz w:val="22"/>
                <w:szCs w:val="22"/>
              </w:rPr>
            </w:pPr>
            <w:del w:id="678" w:author="Autor">
              <w:r w:rsidRPr="00840116" w:rsidDel="005464E3">
                <w:rPr>
                  <w:color w:val="000000"/>
                  <w:sz w:val="22"/>
                  <w:szCs w:val="22"/>
                </w:rPr>
                <w:delText> </w:delText>
              </w:r>
            </w:del>
          </w:p>
        </w:tc>
      </w:tr>
      <w:tr w:rsidR="00840116" w:rsidRPr="00840116" w:rsidTr="005464E3">
        <w:trPr>
          <w:trHeight w:val="300"/>
          <w:trPrChange w:id="679" w:author="Autor">
            <w:trPr>
              <w:trHeight w:val="300"/>
            </w:trPr>
          </w:trPrChange>
        </w:trPr>
        <w:tc>
          <w:tcPr>
            <w:tcW w:w="3559" w:type="dxa"/>
            <w:gridSpan w:val="2"/>
            <w:shd w:val="clear" w:color="auto" w:fill="auto"/>
            <w:vAlign w:val="center"/>
            <w:tcPrChange w:id="680" w:author="Autor">
              <w:tcPr>
                <w:tcW w:w="3559" w:type="dxa"/>
                <w:gridSpan w:val="2"/>
                <w:shd w:val="clear" w:color="auto" w:fill="auto"/>
                <w:vAlign w:val="center"/>
              </w:tcPr>
            </w:tcPrChange>
          </w:tcPr>
          <w:p w:rsidR="00840116" w:rsidRPr="00840116" w:rsidRDefault="00840116" w:rsidP="00840116">
            <w:pPr>
              <w:rPr>
                <w:color w:val="000000"/>
                <w:sz w:val="22"/>
                <w:szCs w:val="22"/>
              </w:rPr>
            </w:pPr>
            <w:del w:id="681" w:author="Autor">
              <w:r w:rsidRPr="00840116" w:rsidDel="005464E3">
                <w:rPr>
                  <w:color w:val="000000"/>
                  <w:sz w:val="22"/>
                  <w:szCs w:val="22"/>
                </w:rPr>
                <w:delText>Názov projektu</w:delText>
              </w:r>
            </w:del>
          </w:p>
        </w:tc>
        <w:tc>
          <w:tcPr>
            <w:tcW w:w="5528" w:type="dxa"/>
            <w:gridSpan w:val="5"/>
            <w:shd w:val="clear" w:color="auto" w:fill="auto"/>
            <w:vAlign w:val="center"/>
            <w:tcPrChange w:id="682" w:author="Autor">
              <w:tcPr>
                <w:tcW w:w="5528" w:type="dxa"/>
                <w:gridSpan w:val="5"/>
                <w:shd w:val="clear" w:color="auto" w:fill="auto"/>
                <w:vAlign w:val="center"/>
              </w:tcPr>
            </w:tcPrChange>
          </w:tcPr>
          <w:p w:rsidR="00840116" w:rsidRPr="00840116" w:rsidRDefault="00840116" w:rsidP="00840116">
            <w:pPr>
              <w:rPr>
                <w:color w:val="000000"/>
                <w:sz w:val="22"/>
                <w:szCs w:val="22"/>
              </w:rPr>
            </w:pPr>
            <w:del w:id="683" w:author="Autor">
              <w:r w:rsidRPr="00840116" w:rsidDel="005464E3">
                <w:rPr>
                  <w:color w:val="000000"/>
                  <w:sz w:val="22"/>
                  <w:szCs w:val="22"/>
                </w:rPr>
                <w:delText> </w:delText>
              </w:r>
            </w:del>
          </w:p>
        </w:tc>
      </w:tr>
      <w:tr w:rsidR="00840116" w:rsidRPr="00840116" w:rsidTr="005464E3">
        <w:trPr>
          <w:trHeight w:val="300"/>
          <w:trPrChange w:id="684" w:author="Autor">
            <w:trPr>
              <w:trHeight w:val="300"/>
            </w:trPr>
          </w:trPrChange>
        </w:trPr>
        <w:tc>
          <w:tcPr>
            <w:tcW w:w="3559" w:type="dxa"/>
            <w:gridSpan w:val="2"/>
            <w:shd w:val="clear" w:color="auto" w:fill="auto"/>
            <w:vAlign w:val="center"/>
            <w:tcPrChange w:id="685" w:author="Autor">
              <w:tcPr>
                <w:tcW w:w="3559" w:type="dxa"/>
                <w:gridSpan w:val="2"/>
                <w:shd w:val="clear" w:color="auto" w:fill="auto"/>
                <w:vAlign w:val="center"/>
              </w:tcPr>
            </w:tcPrChange>
          </w:tcPr>
          <w:p w:rsidR="00840116" w:rsidRPr="00840116" w:rsidRDefault="00840116" w:rsidP="00840116">
            <w:pPr>
              <w:rPr>
                <w:color w:val="000000"/>
                <w:sz w:val="22"/>
                <w:szCs w:val="22"/>
              </w:rPr>
            </w:pPr>
            <w:del w:id="686" w:author="Autor">
              <w:r w:rsidRPr="00840116" w:rsidDel="005464E3">
                <w:rPr>
                  <w:color w:val="000000"/>
                  <w:sz w:val="22"/>
                  <w:szCs w:val="22"/>
                </w:rPr>
                <w:delText>Názov/Meno a adresa sídla prijímateľa</w:delText>
              </w:r>
            </w:del>
          </w:p>
        </w:tc>
        <w:tc>
          <w:tcPr>
            <w:tcW w:w="5528" w:type="dxa"/>
            <w:gridSpan w:val="5"/>
            <w:shd w:val="clear" w:color="auto" w:fill="auto"/>
            <w:vAlign w:val="center"/>
            <w:tcPrChange w:id="687" w:author="Autor">
              <w:tcPr>
                <w:tcW w:w="5528" w:type="dxa"/>
                <w:gridSpan w:val="5"/>
                <w:shd w:val="clear" w:color="auto" w:fill="auto"/>
                <w:vAlign w:val="center"/>
              </w:tcPr>
            </w:tcPrChange>
          </w:tcPr>
          <w:p w:rsidR="00840116" w:rsidRPr="00840116" w:rsidRDefault="00840116" w:rsidP="00840116">
            <w:pPr>
              <w:rPr>
                <w:color w:val="000000"/>
                <w:sz w:val="22"/>
                <w:szCs w:val="22"/>
              </w:rPr>
            </w:pPr>
            <w:del w:id="688" w:author="Autor">
              <w:r w:rsidRPr="00840116" w:rsidDel="005464E3">
                <w:rPr>
                  <w:color w:val="000000"/>
                  <w:sz w:val="22"/>
                  <w:szCs w:val="22"/>
                </w:rPr>
                <w:delText> </w:delText>
              </w:r>
            </w:del>
          </w:p>
        </w:tc>
      </w:tr>
      <w:tr w:rsidR="00840116" w:rsidRPr="00840116" w:rsidTr="005464E3">
        <w:trPr>
          <w:trHeight w:val="300"/>
          <w:trPrChange w:id="689" w:author="Autor">
            <w:trPr>
              <w:trHeight w:val="300"/>
            </w:trPr>
          </w:trPrChange>
        </w:trPr>
        <w:tc>
          <w:tcPr>
            <w:tcW w:w="3559" w:type="dxa"/>
            <w:gridSpan w:val="2"/>
            <w:shd w:val="clear" w:color="auto" w:fill="auto"/>
            <w:vAlign w:val="center"/>
            <w:tcPrChange w:id="690" w:author="Autor">
              <w:tcPr>
                <w:tcW w:w="3559" w:type="dxa"/>
                <w:gridSpan w:val="2"/>
                <w:shd w:val="clear" w:color="auto" w:fill="auto"/>
                <w:vAlign w:val="center"/>
              </w:tcPr>
            </w:tcPrChange>
          </w:tcPr>
          <w:p w:rsidR="00840116" w:rsidRPr="00840116" w:rsidRDefault="00840116" w:rsidP="00840116">
            <w:pPr>
              <w:rPr>
                <w:color w:val="000000"/>
                <w:sz w:val="22"/>
                <w:szCs w:val="22"/>
              </w:rPr>
            </w:pPr>
            <w:del w:id="691" w:author="Autor">
              <w:r w:rsidRPr="00840116" w:rsidDel="005464E3">
                <w:rPr>
                  <w:color w:val="000000"/>
                  <w:sz w:val="22"/>
                  <w:szCs w:val="22"/>
                </w:rPr>
                <w:delText>Druh verejného obstarávateľa / obstarávateľa podľa ZVO</w:delText>
              </w:r>
            </w:del>
          </w:p>
        </w:tc>
        <w:tc>
          <w:tcPr>
            <w:tcW w:w="5528" w:type="dxa"/>
            <w:gridSpan w:val="5"/>
            <w:shd w:val="clear" w:color="auto" w:fill="auto"/>
            <w:vAlign w:val="center"/>
            <w:tcPrChange w:id="692" w:author="Autor">
              <w:tcPr>
                <w:tcW w:w="5528" w:type="dxa"/>
                <w:gridSpan w:val="5"/>
                <w:shd w:val="clear" w:color="auto" w:fill="auto"/>
                <w:vAlign w:val="center"/>
              </w:tcPr>
            </w:tcPrChange>
          </w:tcPr>
          <w:p w:rsidR="00840116" w:rsidRPr="00840116" w:rsidRDefault="00840116" w:rsidP="00840116">
            <w:pPr>
              <w:rPr>
                <w:color w:val="000000"/>
                <w:sz w:val="22"/>
                <w:szCs w:val="22"/>
              </w:rPr>
            </w:pPr>
            <w:del w:id="693" w:author="Autor">
              <w:r w:rsidRPr="00840116" w:rsidDel="005464E3">
                <w:rPr>
                  <w:color w:val="000000"/>
                  <w:sz w:val="22"/>
                  <w:szCs w:val="22"/>
                </w:rPr>
                <w:delText> </w:delText>
              </w:r>
            </w:del>
          </w:p>
        </w:tc>
      </w:tr>
      <w:tr w:rsidR="00840116" w:rsidRPr="00840116" w:rsidTr="005464E3">
        <w:trPr>
          <w:trHeight w:val="330"/>
          <w:trPrChange w:id="694" w:author="Autor">
            <w:trPr>
              <w:trHeight w:val="330"/>
            </w:trPr>
          </w:trPrChange>
        </w:trPr>
        <w:tc>
          <w:tcPr>
            <w:tcW w:w="9087" w:type="dxa"/>
            <w:gridSpan w:val="7"/>
            <w:shd w:val="clear" w:color="auto" w:fill="auto"/>
            <w:vAlign w:val="center"/>
            <w:tcPrChange w:id="695" w:author="Autor">
              <w:tcPr>
                <w:tcW w:w="9087" w:type="dxa"/>
                <w:gridSpan w:val="7"/>
                <w:shd w:val="clear" w:color="auto" w:fill="auto"/>
                <w:vAlign w:val="center"/>
              </w:tcPr>
            </w:tcPrChange>
          </w:tcPr>
          <w:p w:rsidR="00840116" w:rsidRPr="00840116" w:rsidRDefault="00840116" w:rsidP="00840116">
            <w:pPr>
              <w:jc w:val="center"/>
              <w:rPr>
                <w:b/>
                <w:bCs/>
                <w:color w:val="000000"/>
                <w:sz w:val="22"/>
                <w:szCs w:val="22"/>
              </w:rPr>
            </w:pPr>
            <w:del w:id="696" w:author="Autor">
              <w:r w:rsidRPr="00840116" w:rsidDel="005464E3">
                <w:rPr>
                  <w:b/>
                  <w:bCs/>
                  <w:color w:val="000000"/>
                  <w:sz w:val="22"/>
                  <w:szCs w:val="22"/>
                </w:rPr>
                <w:delText>Identifikácia zákazky</w:delText>
              </w:r>
            </w:del>
          </w:p>
        </w:tc>
      </w:tr>
      <w:tr w:rsidR="00840116" w:rsidRPr="00840116" w:rsidTr="005464E3">
        <w:trPr>
          <w:trHeight w:val="300"/>
          <w:trPrChange w:id="697" w:author="Autor">
            <w:trPr>
              <w:trHeight w:val="300"/>
            </w:trPr>
          </w:trPrChange>
        </w:trPr>
        <w:tc>
          <w:tcPr>
            <w:tcW w:w="3559" w:type="dxa"/>
            <w:gridSpan w:val="2"/>
            <w:shd w:val="clear" w:color="auto" w:fill="auto"/>
            <w:vAlign w:val="center"/>
            <w:tcPrChange w:id="698" w:author="Autor">
              <w:tcPr>
                <w:tcW w:w="3559" w:type="dxa"/>
                <w:gridSpan w:val="2"/>
                <w:shd w:val="clear" w:color="auto" w:fill="auto"/>
                <w:vAlign w:val="center"/>
              </w:tcPr>
            </w:tcPrChange>
          </w:tcPr>
          <w:p w:rsidR="00840116" w:rsidRPr="00840116" w:rsidRDefault="00840116" w:rsidP="00840116">
            <w:pPr>
              <w:rPr>
                <w:color w:val="000000"/>
                <w:sz w:val="22"/>
                <w:szCs w:val="22"/>
              </w:rPr>
            </w:pPr>
            <w:del w:id="699" w:author="Autor">
              <w:r w:rsidRPr="00840116" w:rsidDel="005464E3">
                <w:rPr>
                  <w:color w:val="000000"/>
                  <w:sz w:val="22"/>
                  <w:szCs w:val="22"/>
                </w:rPr>
                <w:delText>Druh zákazky podľa predpokladanej hodnoty zákazky</w:delText>
              </w:r>
            </w:del>
          </w:p>
        </w:tc>
        <w:tc>
          <w:tcPr>
            <w:tcW w:w="5528" w:type="dxa"/>
            <w:gridSpan w:val="5"/>
            <w:shd w:val="clear" w:color="auto" w:fill="auto"/>
            <w:vAlign w:val="center"/>
            <w:tcPrChange w:id="700" w:author="Autor">
              <w:tcPr>
                <w:tcW w:w="5528" w:type="dxa"/>
                <w:gridSpan w:val="5"/>
                <w:shd w:val="clear" w:color="auto" w:fill="auto"/>
                <w:vAlign w:val="center"/>
              </w:tcPr>
            </w:tcPrChange>
          </w:tcPr>
          <w:p w:rsidR="00840116" w:rsidRPr="00840116" w:rsidRDefault="00840116" w:rsidP="00840116">
            <w:pPr>
              <w:rPr>
                <w:color w:val="000000"/>
                <w:sz w:val="22"/>
                <w:szCs w:val="22"/>
              </w:rPr>
            </w:pPr>
            <w:del w:id="701" w:author="Autor">
              <w:r w:rsidRPr="00840116" w:rsidDel="005464E3">
                <w:rPr>
                  <w:color w:val="000000"/>
                  <w:sz w:val="22"/>
                  <w:szCs w:val="22"/>
                </w:rPr>
                <w:delText>Nadlimitná zákazka</w:delText>
              </w:r>
            </w:del>
          </w:p>
        </w:tc>
      </w:tr>
      <w:tr w:rsidR="00840116" w:rsidRPr="00840116" w:rsidTr="005464E3">
        <w:trPr>
          <w:trHeight w:val="300"/>
          <w:trPrChange w:id="702" w:author="Autor">
            <w:trPr>
              <w:trHeight w:val="300"/>
            </w:trPr>
          </w:trPrChange>
        </w:trPr>
        <w:tc>
          <w:tcPr>
            <w:tcW w:w="3559" w:type="dxa"/>
            <w:gridSpan w:val="2"/>
            <w:shd w:val="clear" w:color="auto" w:fill="auto"/>
            <w:vAlign w:val="center"/>
            <w:tcPrChange w:id="703" w:author="Autor">
              <w:tcPr>
                <w:tcW w:w="3559" w:type="dxa"/>
                <w:gridSpan w:val="2"/>
                <w:shd w:val="clear" w:color="auto" w:fill="auto"/>
                <w:vAlign w:val="center"/>
              </w:tcPr>
            </w:tcPrChange>
          </w:tcPr>
          <w:p w:rsidR="00840116" w:rsidRPr="00840116" w:rsidRDefault="00840116" w:rsidP="00840116">
            <w:pPr>
              <w:rPr>
                <w:color w:val="000000"/>
                <w:sz w:val="22"/>
                <w:szCs w:val="22"/>
              </w:rPr>
            </w:pPr>
            <w:del w:id="704" w:author="Autor">
              <w:r w:rsidRPr="00840116" w:rsidDel="005464E3">
                <w:rPr>
                  <w:color w:val="000000"/>
                  <w:sz w:val="22"/>
                  <w:szCs w:val="22"/>
                </w:rPr>
                <w:delText>Druh zákazky podľa postupu</w:delText>
              </w:r>
            </w:del>
          </w:p>
        </w:tc>
        <w:tc>
          <w:tcPr>
            <w:tcW w:w="5528" w:type="dxa"/>
            <w:gridSpan w:val="5"/>
            <w:shd w:val="clear" w:color="auto" w:fill="auto"/>
            <w:vAlign w:val="center"/>
            <w:tcPrChange w:id="705" w:author="Autor">
              <w:tcPr>
                <w:tcW w:w="5528" w:type="dxa"/>
                <w:gridSpan w:val="5"/>
                <w:shd w:val="clear" w:color="auto" w:fill="auto"/>
                <w:vAlign w:val="center"/>
              </w:tcPr>
            </w:tcPrChange>
          </w:tcPr>
          <w:p w:rsidR="00840116" w:rsidRPr="00840116" w:rsidRDefault="00840116" w:rsidP="00840116">
            <w:pPr>
              <w:rPr>
                <w:color w:val="000000"/>
                <w:sz w:val="22"/>
                <w:szCs w:val="22"/>
              </w:rPr>
            </w:pPr>
            <w:del w:id="706" w:author="Autor">
              <w:r w:rsidRPr="00840116" w:rsidDel="005464E3">
                <w:rPr>
                  <w:color w:val="000000"/>
                  <w:sz w:val="22"/>
                  <w:szCs w:val="22"/>
                </w:rPr>
                <w:delText xml:space="preserve">Nadlimitná verejná súťaž s využitím elektronického trhoviska  </w:delText>
              </w:r>
            </w:del>
          </w:p>
        </w:tc>
      </w:tr>
      <w:tr w:rsidR="00840116" w:rsidRPr="00840116" w:rsidTr="005464E3">
        <w:trPr>
          <w:trHeight w:val="300"/>
          <w:trPrChange w:id="707" w:author="Autor">
            <w:trPr>
              <w:trHeight w:val="300"/>
            </w:trPr>
          </w:trPrChange>
        </w:trPr>
        <w:tc>
          <w:tcPr>
            <w:tcW w:w="3559" w:type="dxa"/>
            <w:gridSpan w:val="2"/>
            <w:shd w:val="clear" w:color="auto" w:fill="auto"/>
            <w:vAlign w:val="center"/>
            <w:tcPrChange w:id="708" w:author="Autor">
              <w:tcPr>
                <w:tcW w:w="3559" w:type="dxa"/>
                <w:gridSpan w:val="2"/>
                <w:shd w:val="clear" w:color="auto" w:fill="auto"/>
                <w:vAlign w:val="center"/>
              </w:tcPr>
            </w:tcPrChange>
          </w:tcPr>
          <w:p w:rsidR="00840116" w:rsidRPr="00840116" w:rsidRDefault="00840116" w:rsidP="00840116">
            <w:pPr>
              <w:rPr>
                <w:color w:val="000000"/>
                <w:sz w:val="22"/>
                <w:szCs w:val="22"/>
              </w:rPr>
            </w:pPr>
            <w:del w:id="709" w:author="Autor">
              <w:r w:rsidRPr="00840116" w:rsidDel="005464E3">
                <w:rPr>
                  <w:color w:val="000000"/>
                  <w:sz w:val="22"/>
                  <w:szCs w:val="22"/>
                </w:rPr>
                <w:delText>Druh zákazky podľa predmetu obstarania</w:delText>
              </w:r>
            </w:del>
          </w:p>
        </w:tc>
        <w:tc>
          <w:tcPr>
            <w:tcW w:w="5528" w:type="dxa"/>
            <w:gridSpan w:val="5"/>
            <w:shd w:val="clear" w:color="auto" w:fill="auto"/>
            <w:vAlign w:val="center"/>
            <w:tcPrChange w:id="710" w:author="Autor">
              <w:tcPr>
                <w:tcW w:w="5528" w:type="dxa"/>
                <w:gridSpan w:val="5"/>
                <w:shd w:val="clear" w:color="auto" w:fill="auto"/>
                <w:vAlign w:val="center"/>
              </w:tcPr>
            </w:tcPrChange>
          </w:tcPr>
          <w:p w:rsidR="00840116" w:rsidRPr="00840116" w:rsidRDefault="00840116" w:rsidP="00840116">
            <w:pPr>
              <w:rPr>
                <w:color w:val="000000"/>
                <w:sz w:val="22"/>
                <w:szCs w:val="22"/>
              </w:rPr>
            </w:pPr>
            <w:del w:id="711" w:author="Autor">
              <w:r w:rsidRPr="00840116" w:rsidDel="005464E3">
                <w:rPr>
                  <w:color w:val="000000"/>
                  <w:sz w:val="22"/>
                  <w:szCs w:val="22"/>
                </w:rPr>
                <w:delText xml:space="preserve"> </w:delText>
              </w:r>
            </w:del>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del w:id="712" w:author="Autor">
              <w:r w:rsidRPr="00863741" w:rsidDel="005464E3">
                <w:rPr>
                  <w:color w:val="000000"/>
                  <w:sz w:val="22"/>
                  <w:szCs w:val="22"/>
                </w:rPr>
                <w:delText>Identifikátor zákazky v</w:delText>
              </w:r>
              <w:r w:rsidDel="005464E3">
                <w:rPr>
                  <w:color w:val="000000"/>
                  <w:sz w:val="22"/>
                  <w:szCs w:val="22"/>
                </w:rPr>
                <w:delText> </w:delText>
              </w:r>
              <w:r w:rsidRPr="00863741" w:rsidDel="005464E3">
                <w:rPr>
                  <w:color w:val="000000"/>
                  <w:sz w:val="22"/>
                  <w:szCs w:val="22"/>
                </w:rPr>
                <w:delText>ITMS</w:delText>
              </w:r>
              <w:r w:rsidDel="005464E3">
                <w:rPr>
                  <w:color w:val="000000"/>
                  <w:sz w:val="22"/>
                  <w:szCs w:val="22"/>
                </w:rPr>
                <w:delText>2014+</w:delText>
              </w:r>
            </w:del>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5464E3">
        <w:trPr>
          <w:trHeight w:val="300"/>
          <w:trPrChange w:id="713" w:author="Autor">
            <w:trPr>
              <w:trHeight w:val="300"/>
            </w:trPr>
          </w:trPrChange>
        </w:trPr>
        <w:tc>
          <w:tcPr>
            <w:tcW w:w="3559" w:type="dxa"/>
            <w:gridSpan w:val="2"/>
            <w:shd w:val="clear" w:color="auto" w:fill="auto"/>
            <w:vAlign w:val="center"/>
            <w:tcPrChange w:id="714" w:author="Autor">
              <w:tcPr>
                <w:tcW w:w="3559" w:type="dxa"/>
                <w:gridSpan w:val="2"/>
                <w:shd w:val="clear" w:color="auto" w:fill="auto"/>
                <w:vAlign w:val="center"/>
              </w:tcPr>
            </w:tcPrChange>
          </w:tcPr>
          <w:p w:rsidR="00840116" w:rsidRPr="00840116" w:rsidRDefault="00840116" w:rsidP="00840116">
            <w:pPr>
              <w:rPr>
                <w:color w:val="000000"/>
                <w:sz w:val="22"/>
                <w:szCs w:val="22"/>
              </w:rPr>
            </w:pPr>
            <w:del w:id="715" w:author="Autor">
              <w:r w:rsidRPr="00840116" w:rsidDel="005464E3">
                <w:rPr>
                  <w:color w:val="000000"/>
                  <w:sz w:val="22"/>
                  <w:szCs w:val="22"/>
                </w:rPr>
                <w:delText>Typ kontroly</w:delText>
              </w:r>
            </w:del>
          </w:p>
        </w:tc>
        <w:tc>
          <w:tcPr>
            <w:tcW w:w="5528" w:type="dxa"/>
            <w:gridSpan w:val="5"/>
            <w:shd w:val="clear" w:color="auto" w:fill="auto"/>
            <w:vAlign w:val="center"/>
            <w:tcPrChange w:id="716" w:author="Autor">
              <w:tcPr>
                <w:tcW w:w="5528" w:type="dxa"/>
                <w:gridSpan w:val="5"/>
                <w:shd w:val="clear" w:color="auto" w:fill="auto"/>
                <w:vAlign w:val="center"/>
              </w:tcPr>
            </w:tcPrChange>
          </w:tcPr>
          <w:p w:rsidR="00840116" w:rsidRPr="00840116" w:rsidRDefault="00840116" w:rsidP="00840116">
            <w:pPr>
              <w:rPr>
                <w:color w:val="000000"/>
                <w:sz w:val="22"/>
                <w:szCs w:val="22"/>
              </w:rPr>
            </w:pPr>
            <w:del w:id="717" w:author="Autor">
              <w:r w:rsidRPr="00840116" w:rsidDel="005464E3">
                <w:rPr>
                  <w:color w:val="000000"/>
                  <w:sz w:val="22"/>
                  <w:szCs w:val="22"/>
                </w:rPr>
                <w:delText>1. ex-ante kontrola</w:delText>
              </w:r>
            </w:del>
          </w:p>
        </w:tc>
      </w:tr>
      <w:tr w:rsidR="00840116" w:rsidRPr="00840116" w:rsidTr="005464E3">
        <w:trPr>
          <w:trHeight w:val="300"/>
          <w:trPrChange w:id="718" w:author="Autor">
            <w:trPr>
              <w:trHeight w:val="300"/>
            </w:trPr>
          </w:trPrChange>
        </w:trPr>
        <w:tc>
          <w:tcPr>
            <w:tcW w:w="3559" w:type="dxa"/>
            <w:gridSpan w:val="2"/>
            <w:shd w:val="clear" w:color="auto" w:fill="auto"/>
            <w:vAlign w:val="center"/>
            <w:tcPrChange w:id="719" w:author="Autor">
              <w:tcPr>
                <w:tcW w:w="3559" w:type="dxa"/>
                <w:gridSpan w:val="2"/>
                <w:shd w:val="clear" w:color="auto" w:fill="auto"/>
                <w:vAlign w:val="center"/>
              </w:tcPr>
            </w:tcPrChange>
          </w:tcPr>
          <w:p w:rsidR="00840116" w:rsidRPr="00840116" w:rsidRDefault="00840116" w:rsidP="00840116">
            <w:pPr>
              <w:rPr>
                <w:color w:val="000000"/>
                <w:sz w:val="22"/>
                <w:szCs w:val="22"/>
              </w:rPr>
            </w:pPr>
            <w:del w:id="720" w:author="Autor">
              <w:r w:rsidRPr="00840116" w:rsidDel="005464E3">
                <w:rPr>
                  <w:color w:val="000000"/>
                  <w:sz w:val="22"/>
                  <w:szCs w:val="22"/>
                </w:rPr>
                <w:delText>Názov zákazky</w:delText>
              </w:r>
            </w:del>
          </w:p>
        </w:tc>
        <w:tc>
          <w:tcPr>
            <w:tcW w:w="5528" w:type="dxa"/>
            <w:gridSpan w:val="5"/>
            <w:shd w:val="clear" w:color="auto" w:fill="auto"/>
            <w:vAlign w:val="center"/>
            <w:tcPrChange w:id="721" w:author="Autor">
              <w:tcPr>
                <w:tcW w:w="5528" w:type="dxa"/>
                <w:gridSpan w:val="5"/>
                <w:shd w:val="clear" w:color="auto" w:fill="auto"/>
                <w:vAlign w:val="center"/>
              </w:tcPr>
            </w:tcPrChange>
          </w:tcPr>
          <w:p w:rsidR="00840116" w:rsidRPr="00840116" w:rsidRDefault="00840116" w:rsidP="00840116">
            <w:pPr>
              <w:rPr>
                <w:color w:val="000000"/>
                <w:sz w:val="22"/>
                <w:szCs w:val="22"/>
              </w:rPr>
            </w:pPr>
            <w:del w:id="722" w:author="Autor">
              <w:r w:rsidRPr="00840116" w:rsidDel="005464E3">
                <w:rPr>
                  <w:color w:val="000000"/>
                  <w:sz w:val="22"/>
                  <w:szCs w:val="22"/>
                </w:rPr>
                <w:delText> </w:delText>
              </w:r>
            </w:del>
          </w:p>
        </w:tc>
      </w:tr>
      <w:tr w:rsidR="00840116" w:rsidRPr="00840116" w:rsidTr="005464E3">
        <w:trPr>
          <w:trHeight w:val="300"/>
          <w:trPrChange w:id="723" w:author="Autor">
            <w:trPr>
              <w:trHeight w:val="300"/>
            </w:trPr>
          </w:trPrChange>
        </w:trPr>
        <w:tc>
          <w:tcPr>
            <w:tcW w:w="3559" w:type="dxa"/>
            <w:gridSpan w:val="2"/>
            <w:shd w:val="clear" w:color="auto" w:fill="auto"/>
            <w:vAlign w:val="center"/>
            <w:tcPrChange w:id="724" w:author="Autor">
              <w:tcPr>
                <w:tcW w:w="3559" w:type="dxa"/>
                <w:gridSpan w:val="2"/>
                <w:shd w:val="clear" w:color="auto" w:fill="auto"/>
                <w:vAlign w:val="center"/>
              </w:tcPr>
            </w:tcPrChange>
          </w:tcPr>
          <w:p w:rsidR="00840116" w:rsidRPr="00840116" w:rsidRDefault="00840116" w:rsidP="00840116">
            <w:pPr>
              <w:rPr>
                <w:color w:val="000000"/>
                <w:sz w:val="22"/>
                <w:szCs w:val="22"/>
              </w:rPr>
            </w:pPr>
            <w:del w:id="725" w:author="Autor">
              <w:r w:rsidRPr="00840116" w:rsidDel="005464E3">
                <w:rPr>
                  <w:color w:val="000000"/>
                  <w:sz w:val="22"/>
                  <w:szCs w:val="22"/>
                </w:rPr>
                <w:delText>Predpokladaná hodnota zákazky</w:delText>
              </w:r>
            </w:del>
          </w:p>
        </w:tc>
        <w:tc>
          <w:tcPr>
            <w:tcW w:w="5528" w:type="dxa"/>
            <w:gridSpan w:val="5"/>
            <w:shd w:val="clear" w:color="auto" w:fill="auto"/>
            <w:vAlign w:val="center"/>
            <w:tcPrChange w:id="726" w:author="Autor">
              <w:tcPr>
                <w:tcW w:w="5528" w:type="dxa"/>
                <w:gridSpan w:val="5"/>
                <w:shd w:val="clear" w:color="auto" w:fill="auto"/>
                <w:vAlign w:val="center"/>
              </w:tcPr>
            </w:tcPrChange>
          </w:tcPr>
          <w:p w:rsidR="00840116" w:rsidRPr="00840116" w:rsidRDefault="00840116" w:rsidP="00840116">
            <w:pPr>
              <w:rPr>
                <w:color w:val="000000"/>
                <w:sz w:val="22"/>
                <w:szCs w:val="22"/>
              </w:rPr>
            </w:pPr>
            <w:del w:id="727" w:author="Autor">
              <w:r w:rsidRPr="00840116" w:rsidDel="005464E3">
                <w:rPr>
                  <w:color w:val="000000"/>
                  <w:sz w:val="22"/>
                  <w:szCs w:val="22"/>
                </w:rPr>
                <w:delText> </w:delText>
              </w:r>
            </w:del>
          </w:p>
        </w:tc>
      </w:tr>
      <w:tr w:rsidR="00840116" w:rsidRPr="00840116" w:rsidTr="005464E3">
        <w:trPr>
          <w:trHeight w:val="810"/>
          <w:trPrChange w:id="728" w:author="Autor">
            <w:trPr>
              <w:trHeight w:val="810"/>
            </w:trPr>
          </w:trPrChange>
        </w:trPr>
        <w:tc>
          <w:tcPr>
            <w:tcW w:w="3559" w:type="dxa"/>
            <w:gridSpan w:val="2"/>
            <w:shd w:val="clear" w:color="auto" w:fill="auto"/>
            <w:vAlign w:val="center"/>
            <w:tcPrChange w:id="729" w:author="Autor">
              <w:tcPr>
                <w:tcW w:w="3559" w:type="dxa"/>
                <w:gridSpan w:val="2"/>
                <w:shd w:val="clear" w:color="auto" w:fill="auto"/>
                <w:vAlign w:val="center"/>
              </w:tcPr>
            </w:tcPrChange>
          </w:tcPr>
          <w:p w:rsidR="00840116" w:rsidRPr="00840116" w:rsidRDefault="00840116" w:rsidP="00840116">
            <w:pPr>
              <w:rPr>
                <w:color w:val="000000"/>
                <w:sz w:val="22"/>
                <w:szCs w:val="22"/>
              </w:rPr>
            </w:pPr>
            <w:del w:id="730" w:author="Autor">
              <w:r w:rsidRPr="00840116" w:rsidDel="005464E3">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731" w:author="Autor">
              <w:tcPr>
                <w:tcW w:w="5528" w:type="dxa"/>
                <w:gridSpan w:val="5"/>
                <w:shd w:val="clear" w:color="auto" w:fill="auto"/>
                <w:vAlign w:val="center"/>
              </w:tcPr>
            </w:tcPrChange>
          </w:tcPr>
          <w:p w:rsidR="00840116" w:rsidRPr="00840116" w:rsidRDefault="00840116" w:rsidP="00840116">
            <w:pPr>
              <w:rPr>
                <w:color w:val="000000"/>
                <w:sz w:val="22"/>
                <w:szCs w:val="22"/>
              </w:rPr>
            </w:pPr>
            <w:del w:id="732" w:author="Autor">
              <w:r w:rsidRPr="00840116" w:rsidDel="005464E3">
                <w:rPr>
                  <w:color w:val="000000"/>
                  <w:sz w:val="22"/>
                  <w:szCs w:val="22"/>
                </w:rPr>
                <w:delText> </w:delText>
              </w:r>
            </w:del>
          </w:p>
        </w:tc>
      </w:tr>
      <w:tr w:rsidR="00840116" w:rsidRPr="00840116" w:rsidTr="005464E3">
        <w:trPr>
          <w:trHeight w:val="315"/>
          <w:trPrChange w:id="733" w:author="Autor">
            <w:trPr>
              <w:trHeight w:val="315"/>
            </w:trPr>
          </w:trPrChange>
        </w:trPr>
        <w:tc>
          <w:tcPr>
            <w:tcW w:w="582" w:type="dxa"/>
            <w:shd w:val="clear" w:color="000000" w:fill="60497A"/>
            <w:vAlign w:val="center"/>
            <w:tcPrChange w:id="734" w:author="Autor">
              <w:tcPr>
                <w:tcW w:w="582" w:type="dxa"/>
                <w:shd w:val="clear" w:color="000000" w:fill="60497A"/>
                <w:vAlign w:val="center"/>
              </w:tcPr>
            </w:tcPrChange>
          </w:tcPr>
          <w:p w:rsidR="00840116" w:rsidRPr="00840116" w:rsidRDefault="00840116" w:rsidP="00840116">
            <w:pPr>
              <w:jc w:val="center"/>
              <w:rPr>
                <w:b/>
                <w:bCs/>
                <w:color w:val="FFFFFF"/>
                <w:sz w:val="22"/>
                <w:szCs w:val="22"/>
              </w:rPr>
            </w:pPr>
            <w:del w:id="735" w:author="Autor">
              <w:r w:rsidRPr="00840116" w:rsidDel="005464E3">
                <w:rPr>
                  <w:b/>
                  <w:bCs/>
                  <w:color w:val="FFFFFF"/>
                  <w:sz w:val="22"/>
                  <w:szCs w:val="22"/>
                </w:rPr>
                <w:delText>P. č.</w:delText>
              </w:r>
            </w:del>
          </w:p>
        </w:tc>
        <w:tc>
          <w:tcPr>
            <w:tcW w:w="4820" w:type="dxa"/>
            <w:gridSpan w:val="2"/>
            <w:shd w:val="clear" w:color="000000" w:fill="60497A"/>
            <w:vAlign w:val="center"/>
            <w:tcPrChange w:id="736" w:author="Autor">
              <w:tcPr>
                <w:tcW w:w="4820" w:type="dxa"/>
                <w:gridSpan w:val="2"/>
                <w:shd w:val="clear" w:color="000000" w:fill="60497A"/>
                <w:vAlign w:val="center"/>
              </w:tcPr>
            </w:tcPrChange>
          </w:tcPr>
          <w:p w:rsidR="00840116" w:rsidRPr="00840116" w:rsidRDefault="00840116" w:rsidP="00840116">
            <w:pPr>
              <w:jc w:val="center"/>
              <w:rPr>
                <w:b/>
                <w:bCs/>
                <w:color w:val="FFFFFF"/>
                <w:sz w:val="22"/>
                <w:szCs w:val="22"/>
              </w:rPr>
            </w:pPr>
            <w:del w:id="737" w:author="Autor">
              <w:r w:rsidRPr="00840116" w:rsidDel="005464E3">
                <w:rPr>
                  <w:b/>
                  <w:bCs/>
                  <w:color w:val="FFFFFF"/>
                  <w:sz w:val="22"/>
                  <w:szCs w:val="22"/>
                </w:rPr>
                <w:delText>Kontrolné otázky</w:delText>
              </w:r>
            </w:del>
          </w:p>
        </w:tc>
        <w:tc>
          <w:tcPr>
            <w:tcW w:w="567" w:type="dxa"/>
            <w:shd w:val="clear" w:color="000000" w:fill="60497A"/>
            <w:vAlign w:val="center"/>
            <w:tcPrChange w:id="738" w:author="Autor">
              <w:tcPr>
                <w:tcW w:w="567" w:type="dxa"/>
                <w:shd w:val="clear" w:color="000000" w:fill="60497A"/>
                <w:vAlign w:val="center"/>
              </w:tcPr>
            </w:tcPrChange>
          </w:tcPr>
          <w:p w:rsidR="00840116" w:rsidRPr="00840116" w:rsidRDefault="00840116" w:rsidP="00840116">
            <w:pPr>
              <w:jc w:val="center"/>
              <w:rPr>
                <w:b/>
                <w:bCs/>
                <w:color w:val="FFFFFF"/>
                <w:sz w:val="22"/>
                <w:szCs w:val="22"/>
              </w:rPr>
            </w:pPr>
            <w:del w:id="739" w:author="Autor">
              <w:r w:rsidRPr="00840116" w:rsidDel="005464E3">
                <w:rPr>
                  <w:b/>
                  <w:bCs/>
                  <w:color w:val="FFFFFF"/>
                  <w:sz w:val="22"/>
                  <w:szCs w:val="22"/>
                </w:rPr>
                <w:delText>áno</w:delText>
              </w:r>
            </w:del>
          </w:p>
        </w:tc>
        <w:tc>
          <w:tcPr>
            <w:tcW w:w="567" w:type="dxa"/>
            <w:shd w:val="clear" w:color="000000" w:fill="60497A"/>
            <w:vAlign w:val="center"/>
            <w:tcPrChange w:id="740" w:author="Autor">
              <w:tcPr>
                <w:tcW w:w="567" w:type="dxa"/>
                <w:shd w:val="clear" w:color="000000" w:fill="60497A"/>
                <w:vAlign w:val="center"/>
              </w:tcPr>
            </w:tcPrChange>
          </w:tcPr>
          <w:p w:rsidR="00840116" w:rsidRPr="00840116" w:rsidRDefault="00840116" w:rsidP="00840116">
            <w:pPr>
              <w:jc w:val="center"/>
              <w:rPr>
                <w:b/>
                <w:bCs/>
                <w:color w:val="FFFFFF"/>
                <w:sz w:val="22"/>
                <w:szCs w:val="22"/>
              </w:rPr>
            </w:pPr>
            <w:del w:id="741" w:author="Autor">
              <w:r w:rsidRPr="00840116" w:rsidDel="005464E3">
                <w:rPr>
                  <w:b/>
                  <w:bCs/>
                  <w:color w:val="FFFFFF"/>
                  <w:sz w:val="22"/>
                  <w:szCs w:val="22"/>
                </w:rPr>
                <w:delText>nie</w:delText>
              </w:r>
            </w:del>
          </w:p>
        </w:tc>
        <w:tc>
          <w:tcPr>
            <w:tcW w:w="776" w:type="dxa"/>
            <w:shd w:val="clear" w:color="000000" w:fill="60497A"/>
            <w:vAlign w:val="center"/>
            <w:tcPrChange w:id="742" w:author="Autor">
              <w:tcPr>
                <w:tcW w:w="776" w:type="dxa"/>
                <w:shd w:val="clear" w:color="000000" w:fill="60497A"/>
                <w:vAlign w:val="center"/>
              </w:tcPr>
            </w:tcPrChange>
          </w:tcPr>
          <w:p w:rsidR="00840116" w:rsidRPr="00840116" w:rsidRDefault="00840116" w:rsidP="00840116">
            <w:pPr>
              <w:jc w:val="center"/>
              <w:rPr>
                <w:b/>
                <w:bCs/>
                <w:color w:val="FFFFFF"/>
                <w:sz w:val="22"/>
                <w:szCs w:val="22"/>
              </w:rPr>
            </w:pPr>
            <w:del w:id="743" w:author="Autor">
              <w:r w:rsidRPr="00840116" w:rsidDel="005464E3">
                <w:rPr>
                  <w:b/>
                  <w:bCs/>
                  <w:color w:val="FFFFFF"/>
                  <w:sz w:val="22"/>
                  <w:szCs w:val="22"/>
                </w:rPr>
                <w:delText>netýka sa</w:delText>
              </w:r>
            </w:del>
          </w:p>
        </w:tc>
        <w:tc>
          <w:tcPr>
            <w:tcW w:w="1775" w:type="dxa"/>
            <w:shd w:val="clear" w:color="000000" w:fill="60497A"/>
            <w:vAlign w:val="center"/>
            <w:tcPrChange w:id="744" w:author="Autor">
              <w:tcPr>
                <w:tcW w:w="1775" w:type="dxa"/>
                <w:shd w:val="clear" w:color="000000" w:fill="60497A"/>
                <w:vAlign w:val="center"/>
              </w:tcPr>
            </w:tcPrChange>
          </w:tcPr>
          <w:p w:rsidR="00840116" w:rsidRPr="00840116" w:rsidRDefault="00840116" w:rsidP="00840116">
            <w:pPr>
              <w:jc w:val="center"/>
              <w:rPr>
                <w:b/>
                <w:bCs/>
                <w:color w:val="FFFFFF"/>
                <w:sz w:val="22"/>
                <w:szCs w:val="22"/>
              </w:rPr>
            </w:pPr>
            <w:del w:id="745" w:author="Autor">
              <w:r w:rsidRPr="00840116" w:rsidDel="005464E3">
                <w:rPr>
                  <w:b/>
                  <w:bCs/>
                  <w:color w:val="FFFFFF"/>
                  <w:sz w:val="22"/>
                  <w:szCs w:val="22"/>
                </w:rPr>
                <w:delText>Poznámka</w:delText>
              </w:r>
            </w:del>
          </w:p>
        </w:tc>
      </w:tr>
      <w:tr w:rsidR="00840116" w:rsidRPr="00840116" w:rsidTr="005464E3">
        <w:trPr>
          <w:trHeight w:val="600"/>
          <w:trPrChange w:id="746" w:author="Autor">
            <w:trPr>
              <w:trHeight w:val="600"/>
            </w:trPr>
          </w:trPrChange>
        </w:trPr>
        <w:tc>
          <w:tcPr>
            <w:tcW w:w="582" w:type="dxa"/>
            <w:shd w:val="clear" w:color="auto" w:fill="auto"/>
            <w:noWrap/>
            <w:vAlign w:val="center"/>
            <w:tcPrChange w:id="747" w:author="Autor">
              <w:tcPr>
                <w:tcW w:w="582" w:type="dxa"/>
                <w:shd w:val="clear" w:color="auto" w:fill="auto"/>
                <w:noWrap/>
                <w:vAlign w:val="center"/>
              </w:tcPr>
            </w:tcPrChange>
          </w:tcPr>
          <w:p w:rsidR="00840116" w:rsidRPr="00840116" w:rsidRDefault="00840116" w:rsidP="00840116">
            <w:pPr>
              <w:jc w:val="center"/>
              <w:rPr>
                <w:color w:val="000000"/>
                <w:sz w:val="22"/>
                <w:szCs w:val="22"/>
              </w:rPr>
            </w:pPr>
            <w:del w:id="748" w:author="Autor">
              <w:r w:rsidRPr="00840116" w:rsidDel="005464E3">
                <w:rPr>
                  <w:color w:val="000000"/>
                  <w:sz w:val="22"/>
                  <w:szCs w:val="22"/>
                </w:rPr>
                <w:delText>1</w:delText>
              </w:r>
            </w:del>
          </w:p>
        </w:tc>
        <w:tc>
          <w:tcPr>
            <w:tcW w:w="4820" w:type="dxa"/>
            <w:gridSpan w:val="2"/>
            <w:shd w:val="clear" w:color="auto" w:fill="auto"/>
            <w:vAlign w:val="center"/>
            <w:tcPrChange w:id="749" w:author="Autor">
              <w:tcPr>
                <w:tcW w:w="4820" w:type="dxa"/>
                <w:gridSpan w:val="2"/>
                <w:shd w:val="clear" w:color="auto" w:fill="auto"/>
                <w:vAlign w:val="center"/>
              </w:tcPr>
            </w:tcPrChange>
          </w:tcPr>
          <w:p w:rsidR="00840116" w:rsidRPr="00840116" w:rsidRDefault="00840116" w:rsidP="00840116">
            <w:pPr>
              <w:rPr>
                <w:color w:val="000000"/>
                <w:sz w:val="22"/>
                <w:szCs w:val="22"/>
              </w:rPr>
            </w:pPr>
            <w:del w:id="750" w:author="Autor">
              <w:r w:rsidRPr="00840116" w:rsidDel="005464E3">
                <w:rPr>
                  <w:color w:val="000000"/>
                  <w:sz w:val="22"/>
                  <w:szCs w:val="22"/>
                </w:rPr>
                <w:delText>S ohľadom na predmet zákazky a definíciu bežnej dostupnosti na trhu bol pre obstarávanie zvolený správny postup?</w:delText>
              </w:r>
            </w:del>
          </w:p>
        </w:tc>
        <w:tc>
          <w:tcPr>
            <w:tcW w:w="567" w:type="dxa"/>
            <w:shd w:val="clear" w:color="auto" w:fill="auto"/>
            <w:vAlign w:val="center"/>
            <w:tcPrChange w:id="751"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752" w:author="Autor">
              <w:r w:rsidRPr="00840116" w:rsidDel="005464E3">
                <w:rPr>
                  <w:b/>
                  <w:bCs/>
                  <w:color w:val="000000"/>
                  <w:sz w:val="22"/>
                  <w:szCs w:val="22"/>
                </w:rPr>
                <w:delText> </w:delText>
              </w:r>
            </w:del>
          </w:p>
        </w:tc>
        <w:tc>
          <w:tcPr>
            <w:tcW w:w="567" w:type="dxa"/>
            <w:shd w:val="clear" w:color="auto" w:fill="auto"/>
            <w:vAlign w:val="center"/>
            <w:tcPrChange w:id="753"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754" w:author="Autor">
              <w:r w:rsidRPr="00840116" w:rsidDel="005464E3">
                <w:rPr>
                  <w:b/>
                  <w:bCs/>
                  <w:color w:val="000000"/>
                  <w:sz w:val="22"/>
                  <w:szCs w:val="22"/>
                </w:rPr>
                <w:delText> </w:delText>
              </w:r>
            </w:del>
          </w:p>
        </w:tc>
        <w:tc>
          <w:tcPr>
            <w:tcW w:w="776" w:type="dxa"/>
            <w:shd w:val="clear" w:color="auto" w:fill="auto"/>
            <w:vAlign w:val="center"/>
            <w:tcPrChange w:id="755"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756" w:author="Autor">
              <w:r w:rsidRPr="00840116" w:rsidDel="005464E3">
                <w:rPr>
                  <w:b/>
                  <w:bCs/>
                  <w:color w:val="000000"/>
                  <w:sz w:val="22"/>
                  <w:szCs w:val="22"/>
                </w:rPr>
                <w:delText> </w:delText>
              </w:r>
            </w:del>
          </w:p>
        </w:tc>
        <w:tc>
          <w:tcPr>
            <w:tcW w:w="1775" w:type="dxa"/>
            <w:shd w:val="clear" w:color="auto" w:fill="auto"/>
            <w:vAlign w:val="center"/>
            <w:tcPrChange w:id="757"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758" w:author="Autor">
              <w:r w:rsidRPr="00840116" w:rsidDel="005464E3">
                <w:rPr>
                  <w:b/>
                  <w:bCs/>
                  <w:color w:val="000000"/>
                  <w:sz w:val="22"/>
                  <w:szCs w:val="22"/>
                </w:rPr>
                <w:delText> </w:delText>
              </w:r>
            </w:del>
          </w:p>
        </w:tc>
      </w:tr>
      <w:tr w:rsidR="00BA1EF7" w:rsidRPr="00840116" w:rsidTr="005464E3">
        <w:trPr>
          <w:trHeight w:val="873"/>
          <w:trPrChange w:id="759" w:author="Autor">
            <w:trPr>
              <w:trHeight w:val="873"/>
            </w:trPr>
          </w:trPrChange>
        </w:trPr>
        <w:tc>
          <w:tcPr>
            <w:tcW w:w="582" w:type="dxa"/>
            <w:vMerge w:val="restart"/>
            <w:shd w:val="clear" w:color="auto" w:fill="auto"/>
            <w:noWrap/>
            <w:vAlign w:val="center"/>
            <w:tcPrChange w:id="760" w:author="Autor">
              <w:tcPr>
                <w:tcW w:w="582" w:type="dxa"/>
                <w:vMerge w:val="restart"/>
                <w:shd w:val="clear" w:color="auto" w:fill="auto"/>
                <w:noWrap/>
                <w:vAlign w:val="center"/>
              </w:tcPr>
            </w:tcPrChange>
          </w:tcPr>
          <w:p w:rsidR="00BA1EF7" w:rsidRPr="00840116" w:rsidRDefault="00BA1EF7" w:rsidP="00840116">
            <w:pPr>
              <w:jc w:val="center"/>
              <w:rPr>
                <w:color w:val="000000"/>
                <w:sz w:val="22"/>
                <w:szCs w:val="22"/>
              </w:rPr>
            </w:pPr>
            <w:del w:id="761" w:author="Autor">
              <w:r w:rsidRPr="00840116" w:rsidDel="005464E3">
                <w:rPr>
                  <w:color w:val="000000"/>
                  <w:sz w:val="22"/>
                  <w:szCs w:val="22"/>
                </w:rPr>
                <w:delText>2</w:delText>
              </w:r>
            </w:del>
          </w:p>
        </w:tc>
        <w:tc>
          <w:tcPr>
            <w:tcW w:w="4820" w:type="dxa"/>
            <w:gridSpan w:val="2"/>
            <w:vMerge w:val="restart"/>
            <w:shd w:val="clear" w:color="auto" w:fill="auto"/>
            <w:vAlign w:val="center"/>
            <w:tcPrChange w:id="762" w:author="Autor">
              <w:tcPr>
                <w:tcW w:w="4820" w:type="dxa"/>
                <w:gridSpan w:val="2"/>
                <w:vMerge w:val="restart"/>
                <w:shd w:val="clear" w:color="auto" w:fill="auto"/>
                <w:vAlign w:val="center"/>
              </w:tcPr>
            </w:tcPrChange>
          </w:tcPr>
          <w:p w:rsidR="00BA1EF7" w:rsidRPr="00840116" w:rsidRDefault="00BA1EF7" w:rsidP="00840116">
            <w:pPr>
              <w:rPr>
                <w:color w:val="000000"/>
                <w:sz w:val="22"/>
                <w:szCs w:val="22"/>
              </w:rPr>
            </w:pPr>
            <w:del w:id="763" w:author="Autor">
              <w:r w:rsidRPr="00840116" w:rsidDel="005464E3">
                <w:rPr>
                  <w:color w:val="000000"/>
                  <w:sz w:val="22"/>
                  <w:szCs w:val="22"/>
                </w:rPr>
                <w:delText>Bola predpokladaná hodnota zákazky určená súladne so ZVO?</w:delText>
              </w:r>
              <w:r w:rsidRPr="00840116" w:rsidDel="005464E3">
                <w:rPr>
                  <w:color w:val="000000"/>
                  <w:sz w:val="22"/>
                  <w:szCs w:val="22"/>
                </w:rPr>
                <w:br/>
                <w:delText>a) Bola PHZ určená ako cena bez DPH?</w:delText>
              </w:r>
              <w:r w:rsidRPr="00840116" w:rsidDel="005464E3">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840116" w:rsidDel="005464E3">
                <w:rPr>
                  <w:color w:val="000000"/>
                  <w:sz w:val="22"/>
                  <w:szCs w:val="22"/>
                </w:rPr>
                <w:br/>
                <w:delText>c) Bola PHZ určená tak, že zahŕňa PHZ všetkých častí zákazky, vrátane opakovaných plnení, odmien a opcií?</w:delText>
              </w:r>
              <w:r w:rsidRPr="00840116" w:rsidDel="005464E3">
                <w:rPr>
                  <w:color w:val="000000"/>
                  <w:sz w:val="22"/>
                  <w:szCs w:val="22"/>
                </w:rPr>
                <w:br/>
                <w:delText>d) Je stanovená PHZ tak, že nezahŕňa PHZ aj dodávku tovaru alebo poskytnutie služieb, ktoré nie sú nevyhnutné  na splnenie zmluvy na stavebné práce?</w:delText>
              </w:r>
              <w:r w:rsidRPr="00840116" w:rsidDel="005464E3">
                <w:rPr>
                  <w:color w:val="000000"/>
                  <w:sz w:val="22"/>
                  <w:szCs w:val="22"/>
                </w:rPr>
                <w:br/>
                <w:delText>e) Nedošlo k rozdeleniu zákazky alebo nebol zvolený spôsob určenia jej PHZ s cieľom znížiť PHZ pod finančné limity podľa ZVO?</w:delText>
              </w:r>
              <w:r w:rsidRPr="00840116" w:rsidDel="005464E3">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764" w:author="Autor">
              <w:tcPr>
                <w:tcW w:w="567" w:type="dxa"/>
                <w:shd w:val="clear" w:color="auto" w:fill="auto"/>
                <w:vAlign w:val="center"/>
              </w:tcPr>
            </w:tcPrChange>
          </w:tcPr>
          <w:p w:rsidR="00BA1EF7" w:rsidRPr="00840116" w:rsidRDefault="00BA1EF7" w:rsidP="00840116">
            <w:pPr>
              <w:jc w:val="center"/>
              <w:rPr>
                <w:b/>
                <w:bCs/>
                <w:color w:val="000000"/>
                <w:sz w:val="22"/>
                <w:szCs w:val="22"/>
              </w:rPr>
            </w:pPr>
            <w:del w:id="765" w:author="Autor">
              <w:r w:rsidRPr="00840116" w:rsidDel="005464E3">
                <w:rPr>
                  <w:b/>
                  <w:bCs/>
                  <w:color w:val="000000"/>
                  <w:sz w:val="22"/>
                  <w:szCs w:val="22"/>
                </w:rPr>
                <w:delText> </w:delText>
              </w:r>
            </w:del>
          </w:p>
        </w:tc>
        <w:tc>
          <w:tcPr>
            <w:tcW w:w="567" w:type="dxa"/>
            <w:shd w:val="clear" w:color="auto" w:fill="auto"/>
            <w:vAlign w:val="center"/>
            <w:tcPrChange w:id="766" w:author="Autor">
              <w:tcPr>
                <w:tcW w:w="567" w:type="dxa"/>
                <w:shd w:val="clear" w:color="auto" w:fill="auto"/>
                <w:vAlign w:val="center"/>
              </w:tcPr>
            </w:tcPrChange>
          </w:tcPr>
          <w:p w:rsidR="00BA1EF7" w:rsidRPr="00840116" w:rsidRDefault="00BA1EF7" w:rsidP="00840116">
            <w:pPr>
              <w:jc w:val="center"/>
              <w:rPr>
                <w:b/>
                <w:bCs/>
                <w:color w:val="000000"/>
                <w:sz w:val="22"/>
                <w:szCs w:val="22"/>
              </w:rPr>
            </w:pPr>
            <w:del w:id="767" w:author="Autor">
              <w:r w:rsidRPr="00840116" w:rsidDel="005464E3">
                <w:rPr>
                  <w:b/>
                  <w:bCs/>
                  <w:color w:val="000000"/>
                  <w:sz w:val="22"/>
                  <w:szCs w:val="22"/>
                </w:rPr>
                <w:delText> </w:delText>
              </w:r>
            </w:del>
          </w:p>
        </w:tc>
        <w:tc>
          <w:tcPr>
            <w:tcW w:w="776" w:type="dxa"/>
            <w:shd w:val="clear" w:color="auto" w:fill="auto"/>
            <w:vAlign w:val="center"/>
            <w:tcPrChange w:id="768" w:author="Autor">
              <w:tcPr>
                <w:tcW w:w="776" w:type="dxa"/>
                <w:shd w:val="clear" w:color="auto" w:fill="auto"/>
                <w:vAlign w:val="center"/>
              </w:tcPr>
            </w:tcPrChange>
          </w:tcPr>
          <w:p w:rsidR="00BA1EF7" w:rsidRPr="00840116" w:rsidRDefault="00BA1EF7" w:rsidP="00840116">
            <w:pPr>
              <w:jc w:val="center"/>
              <w:rPr>
                <w:b/>
                <w:bCs/>
                <w:color w:val="000000"/>
                <w:sz w:val="22"/>
                <w:szCs w:val="22"/>
              </w:rPr>
            </w:pPr>
            <w:del w:id="769" w:author="Autor">
              <w:r w:rsidRPr="00840116" w:rsidDel="005464E3">
                <w:rPr>
                  <w:b/>
                  <w:bCs/>
                  <w:color w:val="000000"/>
                  <w:sz w:val="22"/>
                  <w:szCs w:val="22"/>
                </w:rPr>
                <w:delText> </w:delText>
              </w:r>
            </w:del>
          </w:p>
        </w:tc>
        <w:tc>
          <w:tcPr>
            <w:tcW w:w="1775" w:type="dxa"/>
            <w:shd w:val="clear" w:color="auto" w:fill="auto"/>
            <w:vAlign w:val="center"/>
            <w:tcPrChange w:id="770" w:author="Autor">
              <w:tcPr>
                <w:tcW w:w="1775" w:type="dxa"/>
                <w:shd w:val="clear" w:color="auto" w:fill="auto"/>
                <w:vAlign w:val="center"/>
              </w:tcPr>
            </w:tcPrChange>
          </w:tcPr>
          <w:p w:rsidR="00BA1EF7" w:rsidRPr="00840116" w:rsidRDefault="00BA1EF7" w:rsidP="00840116">
            <w:pPr>
              <w:jc w:val="center"/>
              <w:rPr>
                <w:b/>
                <w:bCs/>
                <w:color w:val="000000"/>
                <w:sz w:val="22"/>
                <w:szCs w:val="22"/>
              </w:rPr>
            </w:pPr>
            <w:del w:id="771" w:author="Autor">
              <w:r w:rsidRPr="00840116" w:rsidDel="005464E3">
                <w:rPr>
                  <w:b/>
                  <w:bCs/>
                  <w:color w:val="000000"/>
                  <w:sz w:val="22"/>
                  <w:szCs w:val="22"/>
                </w:rPr>
                <w:delText> </w:delText>
              </w:r>
            </w:del>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5464E3">
        <w:trPr>
          <w:trHeight w:val="600"/>
          <w:trPrChange w:id="772" w:author="Autor">
            <w:trPr>
              <w:trHeight w:val="600"/>
            </w:trPr>
          </w:trPrChange>
        </w:trPr>
        <w:tc>
          <w:tcPr>
            <w:tcW w:w="582" w:type="dxa"/>
            <w:shd w:val="clear" w:color="auto" w:fill="auto"/>
            <w:noWrap/>
            <w:vAlign w:val="center"/>
            <w:tcPrChange w:id="773" w:author="Autor">
              <w:tcPr>
                <w:tcW w:w="582" w:type="dxa"/>
                <w:shd w:val="clear" w:color="auto" w:fill="auto"/>
                <w:noWrap/>
                <w:vAlign w:val="center"/>
              </w:tcPr>
            </w:tcPrChange>
          </w:tcPr>
          <w:p w:rsidR="00840116" w:rsidRPr="00840116" w:rsidRDefault="00840116" w:rsidP="00840116">
            <w:pPr>
              <w:jc w:val="center"/>
              <w:rPr>
                <w:color w:val="000000"/>
                <w:sz w:val="22"/>
                <w:szCs w:val="22"/>
              </w:rPr>
            </w:pPr>
            <w:del w:id="774" w:author="Autor">
              <w:r w:rsidRPr="00840116" w:rsidDel="005464E3">
                <w:rPr>
                  <w:color w:val="000000"/>
                  <w:sz w:val="22"/>
                  <w:szCs w:val="22"/>
                </w:rPr>
                <w:delText>3</w:delText>
              </w:r>
            </w:del>
          </w:p>
        </w:tc>
        <w:tc>
          <w:tcPr>
            <w:tcW w:w="4820" w:type="dxa"/>
            <w:gridSpan w:val="2"/>
            <w:shd w:val="clear" w:color="auto" w:fill="auto"/>
            <w:vAlign w:val="center"/>
            <w:tcPrChange w:id="775" w:author="Autor">
              <w:tcPr>
                <w:tcW w:w="4820" w:type="dxa"/>
                <w:gridSpan w:val="2"/>
                <w:shd w:val="clear" w:color="auto" w:fill="auto"/>
                <w:vAlign w:val="center"/>
              </w:tcPr>
            </w:tcPrChange>
          </w:tcPr>
          <w:p w:rsidR="00840116" w:rsidRPr="00840116" w:rsidRDefault="00840116" w:rsidP="00840116">
            <w:pPr>
              <w:rPr>
                <w:color w:val="000000"/>
                <w:sz w:val="22"/>
                <w:szCs w:val="22"/>
              </w:rPr>
            </w:pPr>
            <w:del w:id="776" w:author="Autor">
              <w:r w:rsidRPr="00840116" w:rsidDel="005464E3">
                <w:rPr>
                  <w:color w:val="000000"/>
                  <w:sz w:val="22"/>
                  <w:szCs w:val="22"/>
                </w:rPr>
                <w:delText>Bol dodržaný postup zadávania nadlimitnej verejnej súťaže s využitím elektronického trhoviska v súlade s § 51 ods. 6 ZVO?</w:delText>
              </w:r>
            </w:del>
          </w:p>
        </w:tc>
        <w:tc>
          <w:tcPr>
            <w:tcW w:w="567" w:type="dxa"/>
            <w:shd w:val="clear" w:color="auto" w:fill="auto"/>
            <w:vAlign w:val="center"/>
            <w:tcPrChange w:id="777"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778" w:author="Autor">
              <w:r w:rsidRPr="00840116" w:rsidDel="005464E3">
                <w:rPr>
                  <w:b/>
                  <w:bCs/>
                  <w:color w:val="000000"/>
                  <w:sz w:val="22"/>
                  <w:szCs w:val="22"/>
                </w:rPr>
                <w:delText> </w:delText>
              </w:r>
            </w:del>
          </w:p>
        </w:tc>
        <w:tc>
          <w:tcPr>
            <w:tcW w:w="567" w:type="dxa"/>
            <w:shd w:val="clear" w:color="auto" w:fill="auto"/>
            <w:vAlign w:val="center"/>
            <w:tcPrChange w:id="779"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780" w:author="Autor">
              <w:r w:rsidRPr="00840116" w:rsidDel="005464E3">
                <w:rPr>
                  <w:b/>
                  <w:bCs/>
                  <w:color w:val="000000"/>
                  <w:sz w:val="22"/>
                  <w:szCs w:val="22"/>
                </w:rPr>
                <w:delText> </w:delText>
              </w:r>
            </w:del>
          </w:p>
        </w:tc>
        <w:tc>
          <w:tcPr>
            <w:tcW w:w="776" w:type="dxa"/>
            <w:shd w:val="clear" w:color="auto" w:fill="auto"/>
            <w:vAlign w:val="center"/>
            <w:tcPrChange w:id="781"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782" w:author="Autor">
              <w:r w:rsidRPr="00840116" w:rsidDel="005464E3">
                <w:rPr>
                  <w:b/>
                  <w:bCs/>
                  <w:color w:val="000000"/>
                  <w:sz w:val="22"/>
                  <w:szCs w:val="22"/>
                </w:rPr>
                <w:delText> </w:delText>
              </w:r>
            </w:del>
          </w:p>
        </w:tc>
        <w:tc>
          <w:tcPr>
            <w:tcW w:w="1775" w:type="dxa"/>
            <w:shd w:val="clear" w:color="auto" w:fill="auto"/>
            <w:vAlign w:val="center"/>
            <w:tcPrChange w:id="783"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784" w:author="Autor">
              <w:r w:rsidRPr="00840116" w:rsidDel="005464E3">
                <w:rPr>
                  <w:b/>
                  <w:bCs/>
                  <w:color w:val="000000"/>
                  <w:sz w:val="22"/>
                  <w:szCs w:val="22"/>
                </w:rPr>
                <w:delText> </w:delText>
              </w:r>
            </w:del>
          </w:p>
        </w:tc>
      </w:tr>
      <w:tr w:rsidR="00840116" w:rsidRPr="00840116" w:rsidTr="005464E3">
        <w:trPr>
          <w:trHeight w:val="600"/>
          <w:trPrChange w:id="785" w:author="Autor">
            <w:trPr>
              <w:trHeight w:val="600"/>
            </w:trPr>
          </w:trPrChange>
        </w:trPr>
        <w:tc>
          <w:tcPr>
            <w:tcW w:w="582" w:type="dxa"/>
            <w:shd w:val="clear" w:color="auto" w:fill="auto"/>
            <w:noWrap/>
            <w:vAlign w:val="center"/>
            <w:tcPrChange w:id="786" w:author="Autor">
              <w:tcPr>
                <w:tcW w:w="582" w:type="dxa"/>
                <w:shd w:val="clear" w:color="auto" w:fill="auto"/>
                <w:noWrap/>
                <w:vAlign w:val="center"/>
              </w:tcPr>
            </w:tcPrChange>
          </w:tcPr>
          <w:p w:rsidR="00840116" w:rsidRPr="00840116" w:rsidRDefault="00972AA4" w:rsidP="00840116">
            <w:pPr>
              <w:jc w:val="center"/>
              <w:rPr>
                <w:color w:val="000000"/>
                <w:sz w:val="22"/>
                <w:szCs w:val="22"/>
              </w:rPr>
            </w:pPr>
            <w:del w:id="787" w:author="Autor">
              <w:r w:rsidDel="005464E3">
                <w:rPr>
                  <w:color w:val="000000"/>
                  <w:sz w:val="22"/>
                  <w:szCs w:val="22"/>
                </w:rPr>
                <w:delText>4</w:delText>
              </w:r>
            </w:del>
          </w:p>
        </w:tc>
        <w:tc>
          <w:tcPr>
            <w:tcW w:w="4820" w:type="dxa"/>
            <w:gridSpan w:val="2"/>
            <w:shd w:val="clear" w:color="auto" w:fill="auto"/>
            <w:vAlign w:val="center"/>
            <w:tcPrChange w:id="788" w:author="Autor">
              <w:tcPr>
                <w:tcW w:w="4820" w:type="dxa"/>
                <w:gridSpan w:val="2"/>
                <w:shd w:val="clear" w:color="auto" w:fill="auto"/>
                <w:vAlign w:val="center"/>
              </w:tcPr>
            </w:tcPrChange>
          </w:tcPr>
          <w:p w:rsidR="00840116" w:rsidRPr="00840116" w:rsidRDefault="00840116" w:rsidP="00840116">
            <w:pPr>
              <w:rPr>
                <w:color w:val="000000"/>
                <w:sz w:val="22"/>
                <w:szCs w:val="22"/>
              </w:rPr>
            </w:pPr>
            <w:del w:id="789" w:author="Autor">
              <w:r w:rsidRPr="00840116" w:rsidDel="005464E3">
                <w:rPr>
                  <w:color w:val="000000"/>
                  <w:sz w:val="22"/>
                  <w:szCs w:val="22"/>
                </w:rPr>
                <w:delText>Definícia predmetu zákazky umožňuje čo najširšiu hospodársku súťaž a je v súlade s princípmi verejného obstarávania?</w:delText>
              </w:r>
            </w:del>
          </w:p>
        </w:tc>
        <w:tc>
          <w:tcPr>
            <w:tcW w:w="567" w:type="dxa"/>
            <w:shd w:val="clear" w:color="auto" w:fill="auto"/>
            <w:vAlign w:val="center"/>
            <w:tcPrChange w:id="790"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791" w:author="Autor">
              <w:r w:rsidRPr="00840116" w:rsidDel="005464E3">
                <w:rPr>
                  <w:b/>
                  <w:bCs/>
                  <w:color w:val="000000"/>
                  <w:sz w:val="22"/>
                  <w:szCs w:val="22"/>
                </w:rPr>
                <w:delText> </w:delText>
              </w:r>
            </w:del>
          </w:p>
        </w:tc>
        <w:tc>
          <w:tcPr>
            <w:tcW w:w="567" w:type="dxa"/>
            <w:shd w:val="clear" w:color="auto" w:fill="auto"/>
            <w:vAlign w:val="center"/>
            <w:tcPrChange w:id="792"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793" w:author="Autor">
              <w:r w:rsidRPr="00840116" w:rsidDel="005464E3">
                <w:rPr>
                  <w:b/>
                  <w:bCs/>
                  <w:color w:val="000000"/>
                  <w:sz w:val="22"/>
                  <w:szCs w:val="22"/>
                </w:rPr>
                <w:delText> </w:delText>
              </w:r>
            </w:del>
          </w:p>
        </w:tc>
        <w:tc>
          <w:tcPr>
            <w:tcW w:w="776" w:type="dxa"/>
            <w:shd w:val="clear" w:color="auto" w:fill="auto"/>
            <w:vAlign w:val="center"/>
            <w:tcPrChange w:id="794"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795" w:author="Autor">
              <w:r w:rsidRPr="00840116" w:rsidDel="005464E3">
                <w:rPr>
                  <w:b/>
                  <w:bCs/>
                  <w:color w:val="000000"/>
                  <w:sz w:val="22"/>
                  <w:szCs w:val="22"/>
                </w:rPr>
                <w:delText> </w:delText>
              </w:r>
            </w:del>
          </w:p>
        </w:tc>
        <w:tc>
          <w:tcPr>
            <w:tcW w:w="1775" w:type="dxa"/>
            <w:shd w:val="clear" w:color="auto" w:fill="auto"/>
            <w:vAlign w:val="center"/>
            <w:tcPrChange w:id="796"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797" w:author="Autor">
              <w:r w:rsidRPr="00840116" w:rsidDel="005464E3">
                <w:rPr>
                  <w:b/>
                  <w:bCs/>
                  <w:color w:val="000000"/>
                  <w:sz w:val="22"/>
                  <w:szCs w:val="22"/>
                </w:rPr>
                <w:delText> </w:delText>
              </w:r>
            </w:del>
          </w:p>
        </w:tc>
      </w:tr>
      <w:tr w:rsidR="00303ECF" w:rsidRPr="00840116" w:rsidTr="005464E3">
        <w:trPr>
          <w:trHeight w:val="600"/>
          <w:trPrChange w:id="798" w:author="Autor">
            <w:trPr>
              <w:trHeight w:val="600"/>
            </w:trPr>
          </w:trPrChange>
        </w:trPr>
        <w:tc>
          <w:tcPr>
            <w:tcW w:w="582" w:type="dxa"/>
            <w:vMerge w:val="restart"/>
            <w:shd w:val="clear" w:color="auto" w:fill="auto"/>
            <w:noWrap/>
            <w:vAlign w:val="center"/>
            <w:tcPrChange w:id="799" w:author="Autor">
              <w:tcPr>
                <w:tcW w:w="582" w:type="dxa"/>
                <w:vMerge w:val="restart"/>
                <w:shd w:val="clear" w:color="auto" w:fill="auto"/>
                <w:noWrap/>
                <w:vAlign w:val="center"/>
              </w:tcPr>
            </w:tcPrChange>
          </w:tcPr>
          <w:p w:rsidR="00303ECF" w:rsidRPr="00840116" w:rsidRDefault="00303ECF" w:rsidP="00840116">
            <w:pPr>
              <w:jc w:val="center"/>
              <w:rPr>
                <w:color w:val="000000"/>
                <w:sz w:val="22"/>
                <w:szCs w:val="22"/>
              </w:rPr>
            </w:pPr>
            <w:del w:id="800" w:author="Autor">
              <w:r w:rsidDel="005464E3">
                <w:rPr>
                  <w:color w:val="000000"/>
                  <w:sz w:val="22"/>
                  <w:szCs w:val="22"/>
                </w:rPr>
                <w:delText>5</w:delText>
              </w:r>
            </w:del>
          </w:p>
        </w:tc>
        <w:tc>
          <w:tcPr>
            <w:tcW w:w="4820" w:type="dxa"/>
            <w:gridSpan w:val="2"/>
            <w:vMerge w:val="restart"/>
            <w:shd w:val="clear" w:color="auto" w:fill="auto"/>
            <w:vAlign w:val="center"/>
            <w:tcPrChange w:id="801" w:author="Autor">
              <w:tcPr>
                <w:tcW w:w="4820" w:type="dxa"/>
                <w:gridSpan w:val="2"/>
                <w:vMerge w:val="restart"/>
                <w:shd w:val="clear" w:color="auto" w:fill="auto"/>
                <w:vAlign w:val="center"/>
              </w:tcPr>
            </w:tcPrChange>
          </w:tcPr>
          <w:p w:rsidR="00303ECF" w:rsidRPr="00840116" w:rsidRDefault="00303ECF" w:rsidP="00840116">
            <w:pPr>
              <w:rPr>
                <w:color w:val="000000"/>
                <w:sz w:val="22"/>
                <w:szCs w:val="22"/>
              </w:rPr>
            </w:pPr>
            <w:del w:id="802" w:author="Autor">
              <w:r w:rsidRPr="00840116" w:rsidDel="005464E3">
                <w:rPr>
                  <w:color w:val="000000"/>
                  <w:sz w:val="22"/>
                  <w:szCs w:val="22"/>
                </w:rPr>
                <w:delText>a) Vzhľadom na predmet zákazky bol zvolený správny vzor všeobecných  zmluvných podmienok?</w:delText>
              </w:r>
              <w:r w:rsidRPr="00840116" w:rsidDel="005464E3">
                <w:rPr>
                  <w:color w:val="000000"/>
                  <w:sz w:val="22"/>
                  <w:szCs w:val="22"/>
                </w:rPr>
                <w:br/>
                <w:delText>b) Využili sa všeobecné zmluvné podmienky určené pre zákazky spolufinancované zo zdrojov EÚ?</w:delText>
              </w:r>
            </w:del>
          </w:p>
        </w:tc>
        <w:tc>
          <w:tcPr>
            <w:tcW w:w="567" w:type="dxa"/>
            <w:shd w:val="clear" w:color="auto" w:fill="auto"/>
            <w:vAlign w:val="center"/>
            <w:tcPrChange w:id="803" w:author="Autor">
              <w:tcPr>
                <w:tcW w:w="567" w:type="dxa"/>
                <w:shd w:val="clear" w:color="auto" w:fill="auto"/>
                <w:vAlign w:val="center"/>
              </w:tcPr>
            </w:tcPrChange>
          </w:tcPr>
          <w:p w:rsidR="00303ECF" w:rsidRPr="00840116" w:rsidRDefault="00303ECF" w:rsidP="00840116">
            <w:pPr>
              <w:jc w:val="center"/>
              <w:rPr>
                <w:b/>
                <w:bCs/>
                <w:color w:val="000000"/>
                <w:sz w:val="22"/>
                <w:szCs w:val="22"/>
              </w:rPr>
            </w:pPr>
            <w:del w:id="804" w:author="Autor">
              <w:r w:rsidRPr="00840116" w:rsidDel="005464E3">
                <w:rPr>
                  <w:b/>
                  <w:bCs/>
                  <w:color w:val="000000"/>
                  <w:sz w:val="22"/>
                  <w:szCs w:val="22"/>
                </w:rPr>
                <w:delText> </w:delText>
              </w:r>
            </w:del>
          </w:p>
        </w:tc>
        <w:tc>
          <w:tcPr>
            <w:tcW w:w="567" w:type="dxa"/>
            <w:shd w:val="clear" w:color="auto" w:fill="auto"/>
            <w:vAlign w:val="center"/>
            <w:tcPrChange w:id="805" w:author="Autor">
              <w:tcPr>
                <w:tcW w:w="567" w:type="dxa"/>
                <w:shd w:val="clear" w:color="auto" w:fill="auto"/>
                <w:vAlign w:val="center"/>
              </w:tcPr>
            </w:tcPrChange>
          </w:tcPr>
          <w:p w:rsidR="00303ECF" w:rsidRPr="00840116" w:rsidRDefault="00303ECF" w:rsidP="00840116">
            <w:pPr>
              <w:jc w:val="center"/>
              <w:rPr>
                <w:b/>
                <w:bCs/>
                <w:color w:val="000000"/>
                <w:sz w:val="22"/>
                <w:szCs w:val="22"/>
              </w:rPr>
            </w:pPr>
            <w:del w:id="806" w:author="Autor">
              <w:r w:rsidRPr="00840116" w:rsidDel="005464E3">
                <w:rPr>
                  <w:b/>
                  <w:bCs/>
                  <w:color w:val="000000"/>
                  <w:sz w:val="22"/>
                  <w:szCs w:val="22"/>
                </w:rPr>
                <w:delText> </w:delText>
              </w:r>
            </w:del>
          </w:p>
        </w:tc>
        <w:tc>
          <w:tcPr>
            <w:tcW w:w="776" w:type="dxa"/>
            <w:shd w:val="clear" w:color="auto" w:fill="auto"/>
            <w:vAlign w:val="center"/>
            <w:tcPrChange w:id="807" w:author="Autor">
              <w:tcPr>
                <w:tcW w:w="776" w:type="dxa"/>
                <w:shd w:val="clear" w:color="auto" w:fill="auto"/>
                <w:vAlign w:val="center"/>
              </w:tcPr>
            </w:tcPrChange>
          </w:tcPr>
          <w:p w:rsidR="00303ECF" w:rsidRPr="00840116" w:rsidRDefault="00303ECF" w:rsidP="00840116">
            <w:pPr>
              <w:jc w:val="center"/>
              <w:rPr>
                <w:b/>
                <w:bCs/>
                <w:color w:val="000000"/>
                <w:sz w:val="22"/>
                <w:szCs w:val="22"/>
              </w:rPr>
            </w:pPr>
            <w:del w:id="808" w:author="Autor">
              <w:r w:rsidRPr="00840116" w:rsidDel="005464E3">
                <w:rPr>
                  <w:b/>
                  <w:bCs/>
                  <w:color w:val="000000"/>
                  <w:sz w:val="22"/>
                  <w:szCs w:val="22"/>
                </w:rPr>
                <w:delText> </w:delText>
              </w:r>
            </w:del>
          </w:p>
        </w:tc>
        <w:tc>
          <w:tcPr>
            <w:tcW w:w="1775" w:type="dxa"/>
            <w:shd w:val="clear" w:color="auto" w:fill="auto"/>
            <w:vAlign w:val="center"/>
            <w:tcPrChange w:id="809" w:author="Autor">
              <w:tcPr>
                <w:tcW w:w="1775" w:type="dxa"/>
                <w:shd w:val="clear" w:color="auto" w:fill="auto"/>
                <w:vAlign w:val="center"/>
              </w:tcPr>
            </w:tcPrChange>
          </w:tcPr>
          <w:p w:rsidR="00303ECF" w:rsidRPr="00840116" w:rsidRDefault="00303ECF" w:rsidP="00840116">
            <w:pPr>
              <w:jc w:val="center"/>
              <w:rPr>
                <w:b/>
                <w:bCs/>
                <w:color w:val="000000"/>
                <w:sz w:val="22"/>
                <w:szCs w:val="22"/>
              </w:rPr>
            </w:pPr>
            <w:del w:id="810" w:author="Autor">
              <w:r w:rsidRPr="00840116" w:rsidDel="005464E3">
                <w:rPr>
                  <w:b/>
                  <w:bCs/>
                  <w:color w:val="000000"/>
                  <w:sz w:val="22"/>
                  <w:szCs w:val="22"/>
                </w:rPr>
                <w:delText> </w:delText>
              </w:r>
            </w:del>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5464E3">
        <w:trPr>
          <w:trHeight w:val="900"/>
          <w:trPrChange w:id="811" w:author="Autor">
            <w:trPr>
              <w:trHeight w:val="900"/>
            </w:trPr>
          </w:trPrChange>
        </w:trPr>
        <w:tc>
          <w:tcPr>
            <w:tcW w:w="582" w:type="dxa"/>
            <w:shd w:val="clear" w:color="auto" w:fill="auto"/>
            <w:noWrap/>
            <w:vAlign w:val="center"/>
            <w:tcPrChange w:id="812" w:author="Autor">
              <w:tcPr>
                <w:tcW w:w="582" w:type="dxa"/>
                <w:shd w:val="clear" w:color="auto" w:fill="auto"/>
                <w:noWrap/>
                <w:vAlign w:val="center"/>
              </w:tcPr>
            </w:tcPrChange>
          </w:tcPr>
          <w:p w:rsidR="00840116" w:rsidRPr="00840116" w:rsidRDefault="00972AA4" w:rsidP="00840116">
            <w:pPr>
              <w:jc w:val="center"/>
              <w:rPr>
                <w:color w:val="000000"/>
                <w:sz w:val="22"/>
                <w:szCs w:val="22"/>
              </w:rPr>
            </w:pPr>
            <w:del w:id="813" w:author="Autor">
              <w:r w:rsidDel="005464E3">
                <w:rPr>
                  <w:color w:val="000000"/>
                  <w:sz w:val="22"/>
                  <w:szCs w:val="22"/>
                </w:rPr>
                <w:delText>6</w:delText>
              </w:r>
            </w:del>
          </w:p>
        </w:tc>
        <w:tc>
          <w:tcPr>
            <w:tcW w:w="4820" w:type="dxa"/>
            <w:gridSpan w:val="2"/>
            <w:shd w:val="clear" w:color="auto" w:fill="auto"/>
            <w:vAlign w:val="center"/>
            <w:tcPrChange w:id="814" w:author="Autor">
              <w:tcPr>
                <w:tcW w:w="4820" w:type="dxa"/>
                <w:gridSpan w:val="2"/>
                <w:shd w:val="clear" w:color="auto" w:fill="auto"/>
                <w:vAlign w:val="center"/>
              </w:tcPr>
            </w:tcPrChange>
          </w:tcPr>
          <w:p w:rsidR="00840116" w:rsidRPr="00840116" w:rsidRDefault="00840116" w:rsidP="00840116">
            <w:pPr>
              <w:rPr>
                <w:color w:val="000000"/>
                <w:sz w:val="22"/>
                <w:szCs w:val="22"/>
              </w:rPr>
            </w:pPr>
            <w:del w:id="815" w:author="Autor">
              <w:r w:rsidRPr="00840116" w:rsidDel="005464E3">
                <w:rPr>
                  <w:color w:val="000000"/>
                  <w:sz w:val="22"/>
                  <w:szCs w:val="22"/>
                </w:rPr>
                <w:delText>Objednávkové atribúty, zmluvné špecifikácie a podmienky súťaže, ktoré boli doplnené sú v súlade s princípmi verejného obstarávania a podporujú čestnú hospodársku súťaž?</w:delText>
              </w:r>
            </w:del>
          </w:p>
        </w:tc>
        <w:tc>
          <w:tcPr>
            <w:tcW w:w="567" w:type="dxa"/>
            <w:shd w:val="clear" w:color="auto" w:fill="auto"/>
            <w:vAlign w:val="center"/>
            <w:tcPrChange w:id="816"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17" w:author="Autor">
              <w:r w:rsidRPr="00840116" w:rsidDel="005464E3">
                <w:rPr>
                  <w:b/>
                  <w:bCs/>
                  <w:color w:val="000000"/>
                  <w:sz w:val="22"/>
                  <w:szCs w:val="22"/>
                </w:rPr>
                <w:delText> </w:delText>
              </w:r>
            </w:del>
          </w:p>
        </w:tc>
        <w:tc>
          <w:tcPr>
            <w:tcW w:w="567" w:type="dxa"/>
            <w:shd w:val="clear" w:color="auto" w:fill="auto"/>
            <w:vAlign w:val="center"/>
            <w:tcPrChange w:id="818"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19" w:author="Autor">
              <w:r w:rsidRPr="00840116" w:rsidDel="005464E3">
                <w:rPr>
                  <w:b/>
                  <w:bCs/>
                  <w:color w:val="000000"/>
                  <w:sz w:val="22"/>
                  <w:szCs w:val="22"/>
                </w:rPr>
                <w:delText> </w:delText>
              </w:r>
            </w:del>
          </w:p>
        </w:tc>
        <w:tc>
          <w:tcPr>
            <w:tcW w:w="776" w:type="dxa"/>
            <w:shd w:val="clear" w:color="auto" w:fill="auto"/>
            <w:vAlign w:val="center"/>
            <w:tcPrChange w:id="820"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821" w:author="Autor">
              <w:r w:rsidRPr="00840116" w:rsidDel="005464E3">
                <w:rPr>
                  <w:b/>
                  <w:bCs/>
                  <w:color w:val="000000"/>
                  <w:sz w:val="22"/>
                  <w:szCs w:val="22"/>
                </w:rPr>
                <w:delText> </w:delText>
              </w:r>
            </w:del>
          </w:p>
        </w:tc>
        <w:tc>
          <w:tcPr>
            <w:tcW w:w="1775" w:type="dxa"/>
            <w:shd w:val="clear" w:color="auto" w:fill="auto"/>
            <w:vAlign w:val="center"/>
            <w:tcPrChange w:id="822"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823" w:author="Autor">
              <w:r w:rsidRPr="00840116" w:rsidDel="005464E3">
                <w:rPr>
                  <w:b/>
                  <w:bCs/>
                  <w:color w:val="000000"/>
                  <w:sz w:val="22"/>
                  <w:szCs w:val="22"/>
                </w:rPr>
                <w:delText> </w:delText>
              </w:r>
            </w:del>
          </w:p>
        </w:tc>
      </w:tr>
      <w:tr w:rsidR="00840116" w:rsidRPr="00840116" w:rsidTr="005464E3">
        <w:trPr>
          <w:trHeight w:val="900"/>
          <w:trPrChange w:id="824" w:author="Autor">
            <w:trPr>
              <w:trHeight w:val="900"/>
            </w:trPr>
          </w:trPrChange>
        </w:trPr>
        <w:tc>
          <w:tcPr>
            <w:tcW w:w="582" w:type="dxa"/>
            <w:shd w:val="clear" w:color="auto" w:fill="auto"/>
            <w:noWrap/>
            <w:vAlign w:val="center"/>
            <w:tcPrChange w:id="825" w:author="Autor">
              <w:tcPr>
                <w:tcW w:w="582" w:type="dxa"/>
                <w:shd w:val="clear" w:color="auto" w:fill="auto"/>
                <w:noWrap/>
                <w:vAlign w:val="center"/>
              </w:tcPr>
            </w:tcPrChange>
          </w:tcPr>
          <w:p w:rsidR="00840116" w:rsidRPr="00840116" w:rsidRDefault="00972AA4" w:rsidP="00840116">
            <w:pPr>
              <w:jc w:val="center"/>
              <w:rPr>
                <w:color w:val="000000"/>
                <w:sz w:val="22"/>
                <w:szCs w:val="22"/>
              </w:rPr>
            </w:pPr>
            <w:del w:id="826" w:author="Autor">
              <w:r w:rsidDel="005464E3">
                <w:rPr>
                  <w:color w:val="000000"/>
                  <w:sz w:val="22"/>
                  <w:szCs w:val="22"/>
                </w:rPr>
                <w:delText>7</w:delText>
              </w:r>
            </w:del>
          </w:p>
        </w:tc>
        <w:tc>
          <w:tcPr>
            <w:tcW w:w="4820" w:type="dxa"/>
            <w:gridSpan w:val="2"/>
            <w:shd w:val="clear" w:color="auto" w:fill="auto"/>
            <w:vAlign w:val="center"/>
            <w:tcPrChange w:id="827" w:author="Autor">
              <w:tcPr>
                <w:tcW w:w="4820" w:type="dxa"/>
                <w:gridSpan w:val="2"/>
                <w:shd w:val="clear" w:color="auto" w:fill="auto"/>
                <w:vAlign w:val="center"/>
              </w:tcPr>
            </w:tcPrChange>
          </w:tcPr>
          <w:p w:rsidR="00840116" w:rsidRPr="00840116" w:rsidRDefault="00840116" w:rsidP="00840116">
            <w:pPr>
              <w:rPr>
                <w:sz w:val="22"/>
                <w:szCs w:val="22"/>
              </w:rPr>
            </w:pPr>
            <w:del w:id="828" w:author="Autor">
              <w:r w:rsidRPr="00840116" w:rsidDel="005464E3">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829"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30" w:author="Autor">
              <w:r w:rsidRPr="00840116" w:rsidDel="005464E3">
                <w:rPr>
                  <w:b/>
                  <w:bCs/>
                  <w:color w:val="000000"/>
                  <w:sz w:val="22"/>
                  <w:szCs w:val="22"/>
                </w:rPr>
                <w:delText> </w:delText>
              </w:r>
            </w:del>
          </w:p>
        </w:tc>
        <w:tc>
          <w:tcPr>
            <w:tcW w:w="567" w:type="dxa"/>
            <w:shd w:val="clear" w:color="auto" w:fill="auto"/>
            <w:vAlign w:val="center"/>
            <w:tcPrChange w:id="831"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32" w:author="Autor">
              <w:r w:rsidRPr="00840116" w:rsidDel="005464E3">
                <w:rPr>
                  <w:b/>
                  <w:bCs/>
                  <w:color w:val="000000"/>
                  <w:sz w:val="22"/>
                  <w:szCs w:val="22"/>
                </w:rPr>
                <w:delText> </w:delText>
              </w:r>
            </w:del>
          </w:p>
        </w:tc>
        <w:tc>
          <w:tcPr>
            <w:tcW w:w="776" w:type="dxa"/>
            <w:shd w:val="clear" w:color="auto" w:fill="auto"/>
            <w:vAlign w:val="center"/>
            <w:tcPrChange w:id="833"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834" w:author="Autor">
              <w:r w:rsidRPr="00840116" w:rsidDel="005464E3">
                <w:rPr>
                  <w:b/>
                  <w:bCs/>
                  <w:color w:val="000000"/>
                  <w:sz w:val="22"/>
                  <w:szCs w:val="22"/>
                </w:rPr>
                <w:delText> </w:delText>
              </w:r>
            </w:del>
          </w:p>
        </w:tc>
        <w:tc>
          <w:tcPr>
            <w:tcW w:w="1775" w:type="dxa"/>
            <w:shd w:val="clear" w:color="auto" w:fill="auto"/>
            <w:vAlign w:val="center"/>
            <w:tcPrChange w:id="835"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836" w:author="Autor">
              <w:r w:rsidRPr="00840116" w:rsidDel="005464E3">
                <w:rPr>
                  <w:b/>
                  <w:bCs/>
                  <w:color w:val="000000"/>
                  <w:sz w:val="22"/>
                  <w:szCs w:val="22"/>
                </w:rPr>
                <w:delText> </w:delText>
              </w:r>
            </w:del>
          </w:p>
        </w:tc>
      </w:tr>
      <w:tr w:rsidR="00840116" w:rsidRPr="00840116" w:rsidTr="005464E3">
        <w:trPr>
          <w:trHeight w:val="900"/>
          <w:trPrChange w:id="837" w:author="Autor">
            <w:trPr>
              <w:trHeight w:val="900"/>
            </w:trPr>
          </w:trPrChange>
        </w:trPr>
        <w:tc>
          <w:tcPr>
            <w:tcW w:w="582" w:type="dxa"/>
            <w:shd w:val="clear" w:color="auto" w:fill="auto"/>
            <w:noWrap/>
            <w:vAlign w:val="center"/>
            <w:tcPrChange w:id="838" w:author="Autor">
              <w:tcPr>
                <w:tcW w:w="582" w:type="dxa"/>
                <w:shd w:val="clear" w:color="auto" w:fill="auto"/>
                <w:noWrap/>
                <w:vAlign w:val="center"/>
              </w:tcPr>
            </w:tcPrChange>
          </w:tcPr>
          <w:p w:rsidR="00840116" w:rsidRPr="00840116" w:rsidRDefault="00972AA4" w:rsidP="00840116">
            <w:pPr>
              <w:jc w:val="center"/>
              <w:rPr>
                <w:color w:val="000000"/>
                <w:sz w:val="22"/>
                <w:szCs w:val="22"/>
              </w:rPr>
            </w:pPr>
            <w:del w:id="839" w:author="Autor">
              <w:r w:rsidDel="005464E3">
                <w:rPr>
                  <w:color w:val="000000"/>
                  <w:sz w:val="22"/>
                  <w:szCs w:val="22"/>
                </w:rPr>
                <w:delText>8</w:delText>
              </w:r>
            </w:del>
          </w:p>
        </w:tc>
        <w:tc>
          <w:tcPr>
            <w:tcW w:w="4820" w:type="dxa"/>
            <w:gridSpan w:val="2"/>
            <w:shd w:val="clear" w:color="auto" w:fill="auto"/>
            <w:vAlign w:val="center"/>
            <w:tcPrChange w:id="840" w:author="Autor">
              <w:tcPr>
                <w:tcW w:w="4820" w:type="dxa"/>
                <w:gridSpan w:val="2"/>
                <w:shd w:val="clear" w:color="auto" w:fill="auto"/>
                <w:vAlign w:val="center"/>
              </w:tcPr>
            </w:tcPrChange>
          </w:tcPr>
          <w:p w:rsidR="00840116" w:rsidRPr="00840116" w:rsidRDefault="00840116" w:rsidP="00840116">
            <w:pPr>
              <w:rPr>
                <w:color w:val="000000"/>
                <w:sz w:val="22"/>
                <w:szCs w:val="22"/>
              </w:rPr>
            </w:pPr>
            <w:del w:id="841" w:author="Autor">
              <w:r w:rsidRPr="00840116" w:rsidDel="005464E3">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842"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43" w:author="Autor">
              <w:r w:rsidRPr="00840116" w:rsidDel="005464E3">
                <w:rPr>
                  <w:b/>
                  <w:bCs/>
                  <w:color w:val="000000"/>
                  <w:sz w:val="22"/>
                  <w:szCs w:val="22"/>
                </w:rPr>
                <w:delText> </w:delText>
              </w:r>
            </w:del>
          </w:p>
        </w:tc>
        <w:tc>
          <w:tcPr>
            <w:tcW w:w="567" w:type="dxa"/>
            <w:shd w:val="clear" w:color="auto" w:fill="auto"/>
            <w:vAlign w:val="center"/>
            <w:tcPrChange w:id="844"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45" w:author="Autor">
              <w:r w:rsidRPr="00840116" w:rsidDel="005464E3">
                <w:rPr>
                  <w:b/>
                  <w:bCs/>
                  <w:color w:val="000000"/>
                  <w:sz w:val="22"/>
                  <w:szCs w:val="22"/>
                </w:rPr>
                <w:delText> </w:delText>
              </w:r>
            </w:del>
          </w:p>
        </w:tc>
        <w:tc>
          <w:tcPr>
            <w:tcW w:w="776" w:type="dxa"/>
            <w:shd w:val="clear" w:color="auto" w:fill="auto"/>
            <w:vAlign w:val="center"/>
            <w:tcPrChange w:id="846"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847" w:author="Autor">
              <w:r w:rsidRPr="00840116" w:rsidDel="005464E3">
                <w:rPr>
                  <w:b/>
                  <w:bCs/>
                  <w:color w:val="000000"/>
                  <w:sz w:val="22"/>
                  <w:szCs w:val="22"/>
                </w:rPr>
                <w:delText> </w:delText>
              </w:r>
            </w:del>
          </w:p>
        </w:tc>
        <w:tc>
          <w:tcPr>
            <w:tcW w:w="1775" w:type="dxa"/>
            <w:shd w:val="clear" w:color="auto" w:fill="auto"/>
            <w:vAlign w:val="center"/>
            <w:tcPrChange w:id="848"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849" w:author="Autor">
              <w:r w:rsidRPr="00840116" w:rsidDel="005464E3">
                <w:rPr>
                  <w:b/>
                  <w:bCs/>
                  <w:color w:val="000000"/>
                  <w:sz w:val="22"/>
                  <w:szCs w:val="22"/>
                </w:rPr>
                <w:delText> </w:delText>
              </w:r>
            </w:del>
          </w:p>
        </w:tc>
      </w:tr>
      <w:tr w:rsidR="00840116" w:rsidRPr="00840116" w:rsidTr="005464E3">
        <w:trPr>
          <w:trHeight w:val="900"/>
          <w:trPrChange w:id="850" w:author="Autor">
            <w:trPr>
              <w:trHeight w:val="900"/>
            </w:trPr>
          </w:trPrChange>
        </w:trPr>
        <w:tc>
          <w:tcPr>
            <w:tcW w:w="582" w:type="dxa"/>
            <w:shd w:val="clear" w:color="auto" w:fill="auto"/>
            <w:noWrap/>
            <w:vAlign w:val="center"/>
            <w:tcPrChange w:id="851" w:author="Autor">
              <w:tcPr>
                <w:tcW w:w="582" w:type="dxa"/>
                <w:shd w:val="clear" w:color="auto" w:fill="auto"/>
                <w:noWrap/>
                <w:vAlign w:val="center"/>
              </w:tcPr>
            </w:tcPrChange>
          </w:tcPr>
          <w:p w:rsidR="00840116" w:rsidRPr="00840116" w:rsidRDefault="00972AA4" w:rsidP="00370F52">
            <w:pPr>
              <w:jc w:val="center"/>
              <w:rPr>
                <w:color w:val="000000"/>
                <w:sz w:val="22"/>
                <w:szCs w:val="22"/>
              </w:rPr>
            </w:pPr>
            <w:del w:id="852" w:author="Autor">
              <w:r w:rsidDel="005464E3">
                <w:rPr>
                  <w:color w:val="000000"/>
                  <w:sz w:val="22"/>
                  <w:szCs w:val="22"/>
                </w:rPr>
                <w:delText>9</w:delText>
              </w:r>
            </w:del>
          </w:p>
        </w:tc>
        <w:tc>
          <w:tcPr>
            <w:tcW w:w="4820" w:type="dxa"/>
            <w:gridSpan w:val="2"/>
            <w:shd w:val="clear" w:color="auto" w:fill="auto"/>
            <w:vAlign w:val="center"/>
            <w:tcPrChange w:id="853" w:author="Autor">
              <w:tcPr>
                <w:tcW w:w="4820" w:type="dxa"/>
                <w:gridSpan w:val="2"/>
                <w:shd w:val="clear" w:color="auto" w:fill="auto"/>
                <w:vAlign w:val="center"/>
              </w:tcPr>
            </w:tcPrChange>
          </w:tcPr>
          <w:p w:rsidR="00840116" w:rsidRPr="00840116" w:rsidRDefault="00840116" w:rsidP="00840116">
            <w:pPr>
              <w:rPr>
                <w:color w:val="000000"/>
                <w:sz w:val="22"/>
                <w:szCs w:val="22"/>
              </w:rPr>
            </w:pPr>
            <w:del w:id="854" w:author="Autor">
              <w:r w:rsidRPr="00840116" w:rsidDel="005464E3">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855"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56" w:author="Autor">
              <w:r w:rsidRPr="00840116" w:rsidDel="005464E3">
                <w:rPr>
                  <w:b/>
                  <w:bCs/>
                  <w:color w:val="000000"/>
                  <w:sz w:val="22"/>
                  <w:szCs w:val="22"/>
                </w:rPr>
                <w:delText> </w:delText>
              </w:r>
            </w:del>
          </w:p>
        </w:tc>
        <w:tc>
          <w:tcPr>
            <w:tcW w:w="567" w:type="dxa"/>
            <w:shd w:val="clear" w:color="auto" w:fill="auto"/>
            <w:vAlign w:val="center"/>
            <w:tcPrChange w:id="857"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58" w:author="Autor">
              <w:r w:rsidRPr="00840116" w:rsidDel="005464E3">
                <w:rPr>
                  <w:b/>
                  <w:bCs/>
                  <w:color w:val="000000"/>
                  <w:sz w:val="22"/>
                  <w:szCs w:val="22"/>
                </w:rPr>
                <w:delText> </w:delText>
              </w:r>
            </w:del>
          </w:p>
        </w:tc>
        <w:tc>
          <w:tcPr>
            <w:tcW w:w="776" w:type="dxa"/>
            <w:shd w:val="clear" w:color="auto" w:fill="auto"/>
            <w:vAlign w:val="center"/>
            <w:tcPrChange w:id="859"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860" w:author="Autor">
              <w:r w:rsidRPr="00840116" w:rsidDel="005464E3">
                <w:rPr>
                  <w:b/>
                  <w:bCs/>
                  <w:color w:val="000000"/>
                  <w:sz w:val="22"/>
                  <w:szCs w:val="22"/>
                </w:rPr>
                <w:delText> </w:delText>
              </w:r>
            </w:del>
          </w:p>
        </w:tc>
        <w:tc>
          <w:tcPr>
            <w:tcW w:w="1775" w:type="dxa"/>
            <w:shd w:val="clear" w:color="auto" w:fill="auto"/>
            <w:vAlign w:val="center"/>
            <w:tcPrChange w:id="861"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862" w:author="Autor">
              <w:r w:rsidRPr="00840116" w:rsidDel="005464E3">
                <w:rPr>
                  <w:b/>
                  <w:bCs/>
                  <w:color w:val="000000"/>
                  <w:sz w:val="22"/>
                  <w:szCs w:val="22"/>
                </w:rPr>
                <w:delText> </w:delText>
              </w:r>
            </w:del>
          </w:p>
        </w:tc>
      </w:tr>
      <w:tr w:rsidR="00840116" w:rsidRPr="00840116" w:rsidTr="005464E3">
        <w:trPr>
          <w:trHeight w:val="300"/>
          <w:trPrChange w:id="863" w:author="Autor">
            <w:trPr>
              <w:trHeight w:val="300"/>
            </w:trPr>
          </w:trPrChange>
        </w:trPr>
        <w:tc>
          <w:tcPr>
            <w:tcW w:w="582" w:type="dxa"/>
            <w:shd w:val="clear" w:color="auto" w:fill="auto"/>
            <w:noWrap/>
            <w:vAlign w:val="center"/>
            <w:tcPrChange w:id="864" w:author="Autor">
              <w:tcPr>
                <w:tcW w:w="582" w:type="dxa"/>
                <w:shd w:val="clear" w:color="auto" w:fill="auto"/>
                <w:noWrap/>
                <w:vAlign w:val="center"/>
              </w:tcPr>
            </w:tcPrChange>
          </w:tcPr>
          <w:p w:rsidR="00840116" w:rsidRPr="00840116" w:rsidRDefault="00972AA4" w:rsidP="00370F52">
            <w:pPr>
              <w:jc w:val="center"/>
              <w:rPr>
                <w:color w:val="000000"/>
                <w:sz w:val="22"/>
                <w:szCs w:val="22"/>
              </w:rPr>
            </w:pPr>
            <w:del w:id="865" w:author="Autor">
              <w:r w:rsidDel="005464E3">
                <w:rPr>
                  <w:color w:val="000000"/>
                  <w:sz w:val="22"/>
                  <w:szCs w:val="22"/>
                </w:rPr>
                <w:delText>10</w:delText>
              </w:r>
            </w:del>
          </w:p>
        </w:tc>
        <w:tc>
          <w:tcPr>
            <w:tcW w:w="4820" w:type="dxa"/>
            <w:gridSpan w:val="2"/>
            <w:shd w:val="clear" w:color="auto" w:fill="auto"/>
            <w:vAlign w:val="center"/>
            <w:tcPrChange w:id="866" w:author="Autor">
              <w:tcPr>
                <w:tcW w:w="4820" w:type="dxa"/>
                <w:gridSpan w:val="2"/>
                <w:shd w:val="clear" w:color="auto" w:fill="auto"/>
                <w:vAlign w:val="center"/>
              </w:tcPr>
            </w:tcPrChange>
          </w:tcPr>
          <w:p w:rsidR="00840116" w:rsidRPr="00840116" w:rsidRDefault="00840116" w:rsidP="00840116">
            <w:pPr>
              <w:rPr>
                <w:sz w:val="22"/>
                <w:szCs w:val="22"/>
              </w:rPr>
            </w:pPr>
            <w:del w:id="867" w:author="Autor">
              <w:r w:rsidRPr="00840116" w:rsidDel="005464E3">
                <w:rPr>
                  <w:sz w:val="22"/>
                  <w:szCs w:val="22"/>
                </w:rPr>
                <w:delText>Neboli identifikované iné porušenia pravidiel a postupov verejného obstarávania?</w:delText>
              </w:r>
            </w:del>
          </w:p>
        </w:tc>
        <w:tc>
          <w:tcPr>
            <w:tcW w:w="567" w:type="dxa"/>
            <w:shd w:val="clear" w:color="auto" w:fill="auto"/>
            <w:vAlign w:val="center"/>
            <w:tcPrChange w:id="868"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69" w:author="Autor">
              <w:r w:rsidRPr="00840116" w:rsidDel="005464E3">
                <w:rPr>
                  <w:b/>
                  <w:bCs/>
                  <w:color w:val="000000"/>
                  <w:sz w:val="22"/>
                  <w:szCs w:val="22"/>
                </w:rPr>
                <w:delText> </w:delText>
              </w:r>
            </w:del>
          </w:p>
        </w:tc>
        <w:tc>
          <w:tcPr>
            <w:tcW w:w="567" w:type="dxa"/>
            <w:shd w:val="clear" w:color="auto" w:fill="auto"/>
            <w:vAlign w:val="center"/>
            <w:tcPrChange w:id="870" w:author="Autor">
              <w:tcPr>
                <w:tcW w:w="567" w:type="dxa"/>
                <w:shd w:val="clear" w:color="auto" w:fill="auto"/>
                <w:vAlign w:val="center"/>
              </w:tcPr>
            </w:tcPrChange>
          </w:tcPr>
          <w:p w:rsidR="00840116" w:rsidRPr="00840116" w:rsidRDefault="00840116" w:rsidP="00840116">
            <w:pPr>
              <w:jc w:val="center"/>
              <w:rPr>
                <w:b/>
                <w:bCs/>
                <w:color w:val="000000"/>
                <w:sz w:val="22"/>
                <w:szCs w:val="22"/>
              </w:rPr>
            </w:pPr>
            <w:del w:id="871" w:author="Autor">
              <w:r w:rsidRPr="00840116" w:rsidDel="005464E3">
                <w:rPr>
                  <w:b/>
                  <w:bCs/>
                  <w:color w:val="000000"/>
                  <w:sz w:val="22"/>
                  <w:szCs w:val="22"/>
                </w:rPr>
                <w:delText> </w:delText>
              </w:r>
            </w:del>
          </w:p>
        </w:tc>
        <w:tc>
          <w:tcPr>
            <w:tcW w:w="776" w:type="dxa"/>
            <w:shd w:val="clear" w:color="auto" w:fill="auto"/>
            <w:vAlign w:val="center"/>
            <w:tcPrChange w:id="872" w:author="Autor">
              <w:tcPr>
                <w:tcW w:w="776" w:type="dxa"/>
                <w:shd w:val="clear" w:color="auto" w:fill="auto"/>
                <w:vAlign w:val="center"/>
              </w:tcPr>
            </w:tcPrChange>
          </w:tcPr>
          <w:p w:rsidR="00840116" w:rsidRPr="00840116" w:rsidRDefault="00840116" w:rsidP="00840116">
            <w:pPr>
              <w:jc w:val="center"/>
              <w:rPr>
                <w:b/>
                <w:bCs/>
                <w:color w:val="000000"/>
                <w:sz w:val="22"/>
                <w:szCs w:val="22"/>
              </w:rPr>
            </w:pPr>
            <w:del w:id="873" w:author="Autor">
              <w:r w:rsidRPr="00840116" w:rsidDel="005464E3">
                <w:rPr>
                  <w:b/>
                  <w:bCs/>
                  <w:color w:val="000000"/>
                  <w:sz w:val="22"/>
                  <w:szCs w:val="22"/>
                </w:rPr>
                <w:delText> </w:delText>
              </w:r>
            </w:del>
          </w:p>
        </w:tc>
        <w:tc>
          <w:tcPr>
            <w:tcW w:w="1775" w:type="dxa"/>
            <w:shd w:val="clear" w:color="auto" w:fill="auto"/>
            <w:vAlign w:val="center"/>
            <w:tcPrChange w:id="874" w:author="Autor">
              <w:tcPr>
                <w:tcW w:w="1775" w:type="dxa"/>
                <w:shd w:val="clear" w:color="auto" w:fill="auto"/>
                <w:vAlign w:val="center"/>
              </w:tcPr>
            </w:tcPrChange>
          </w:tcPr>
          <w:p w:rsidR="00840116" w:rsidRPr="00840116" w:rsidRDefault="00840116" w:rsidP="00840116">
            <w:pPr>
              <w:jc w:val="center"/>
              <w:rPr>
                <w:b/>
                <w:bCs/>
                <w:color w:val="000000"/>
                <w:sz w:val="22"/>
                <w:szCs w:val="22"/>
              </w:rPr>
            </w:pPr>
            <w:del w:id="875" w:author="Autor">
              <w:r w:rsidRPr="00840116" w:rsidDel="005464E3">
                <w:rPr>
                  <w:b/>
                  <w:bCs/>
                  <w:color w:val="000000"/>
                  <w:sz w:val="22"/>
                  <w:szCs w:val="22"/>
                </w:rPr>
                <w:delText> </w:delText>
              </w:r>
            </w:del>
          </w:p>
        </w:tc>
      </w:tr>
      <w:tr w:rsidR="00840116" w:rsidRPr="00840116" w:rsidTr="001622F7">
        <w:trPr>
          <w:trHeight w:val="300"/>
        </w:trPr>
        <w:tc>
          <w:tcPr>
            <w:tcW w:w="9087" w:type="dxa"/>
            <w:gridSpan w:val="7"/>
            <w:shd w:val="clear" w:color="auto" w:fill="auto"/>
            <w:noWrap/>
            <w:vAlign w:val="center"/>
          </w:tcPr>
          <w:p w:rsidR="00840116" w:rsidRPr="00840116" w:rsidDel="005464E3" w:rsidRDefault="00840116" w:rsidP="00840116">
            <w:pPr>
              <w:jc w:val="both"/>
              <w:rPr>
                <w:del w:id="876" w:author="Autor"/>
                <w:b/>
                <w:sz w:val="20"/>
                <w:szCs w:val="20"/>
              </w:rPr>
            </w:pPr>
            <w:del w:id="877" w:author="Autor">
              <w:r w:rsidRPr="00840116" w:rsidDel="005464E3">
                <w:rPr>
                  <w:b/>
                  <w:sz w:val="20"/>
                  <w:szCs w:val="20"/>
                </w:rPr>
                <w:delText>VYJADRENIE</w:delText>
              </w:r>
            </w:del>
          </w:p>
          <w:p w:rsidR="00840116" w:rsidRPr="00840116" w:rsidDel="005464E3" w:rsidRDefault="00840116" w:rsidP="00840116">
            <w:pPr>
              <w:rPr>
                <w:del w:id="878" w:author="Autor"/>
                <w:sz w:val="20"/>
                <w:szCs w:val="20"/>
              </w:rPr>
            </w:pPr>
          </w:p>
          <w:p w:rsidR="009503C9" w:rsidRPr="00A20234" w:rsidDel="005464E3" w:rsidRDefault="009503C9" w:rsidP="009503C9">
            <w:pPr>
              <w:jc w:val="both"/>
              <w:rPr>
                <w:del w:id="879" w:author="Autor"/>
                <w:sz w:val="20"/>
                <w:szCs w:val="20"/>
              </w:rPr>
            </w:pPr>
            <w:del w:id="880" w:author="Autor">
              <w:r w:rsidRPr="00A20234" w:rsidDel="005464E3">
                <w:rPr>
                  <w:sz w:val="20"/>
                  <w:szCs w:val="20"/>
                </w:rPr>
                <w:delText>Na základe overených skutočností potvrdzujem, že (uveďte jednu z možností v súlade s ustanovením § 7 ods. 3 zákona o finančnej kontrole).</w:delText>
              </w:r>
              <w:r w:rsidRPr="00A20234" w:rsidDel="005464E3">
                <w:rPr>
                  <w:sz w:val="20"/>
                  <w:szCs w:val="20"/>
                </w:rPr>
                <w:footnoteReference w:customMarkFollows="1" w:id="26"/>
                <w:delText>[1]</w:delText>
              </w:r>
            </w:del>
          </w:p>
          <w:p w:rsidR="00840116" w:rsidRPr="00840116" w:rsidDel="005464E3" w:rsidRDefault="00840116" w:rsidP="00840116">
            <w:pPr>
              <w:rPr>
                <w:del w:id="884" w:author="Autor"/>
              </w:rPr>
            </w:pPr>
            <w:del w:id="885" w:author="Autor">
              <w:r w:rsidRPr="00840116" w:rsidDel="005464E3">
                <w:rPr>
                  <w:sz w:val="20"/>
                  <w:szCs w:val="20"/>
                </w:rPr>
                <w:delText xml:space="preserve">   </w:delText>
              </w:r>
            </w:del>
          </w:p>
          <w:p w:rsidR="00840116" w:rsidRPr="00840116" w:rsidRDefault="00840116" w:rsidP="00840116">
            <w:pPr>
              <w:rPr>
                <w:b/>
                <w:bCs/>
                <w:color w:val="000000"/>
                <w:sz w:val="22"/>
                <w:szCs w:val="22"/>
              </w:rPr>
            </w:pPr>
          </w:p>
        </w:tc>
      </w:tr>
      <w:tr w:rsidR="00840116" w:rsidRPr="00840116" w:rsidTr="005464E3">
        <w:trPr>
          <w:trHeight w:val="300"/>
          <w:trPrChange w:id="886" w:author="Autor">
            <w:trPr>
              <w:trHeight w:val="300"/>
            </w:trPr>
          </w:trPrChange>
        </w:trPr>
        <w:tc>
          <w:tcPr>
            <w:tcW w:w="3559" w:type="dxa"/>
            <w:gridSpan w:val="2"/>
            <w:shd w:val="clear" w:color="auto" w:fill="auto"/>
            <w:vAlign w:val="center"/>
            <w:tcPrChange w:id="887" w:author="Autor">
              <w:tcPr>
                <w:tcW w:w="3559" w:type="dxa"/>
                <w:gridSpan w:val="2"/>
                <w:shd w:val="clear" w:color="auto" w:fill="auto"/>
                <w:vAlign w:val="center"/>
              </w:tcPr>
            </w:tcPrChange>
          </w:tcPr>
          <w:p w:rsidR="00840116" w:rsidRPr="00840116" w:rsidRDefault="00840116" w:rsidP="00840116">
            <w:pPr>
              <w:rPr>
                <w:b/>
                <w:bCs/>
                <w:sz w:val="22"/>
                <w:szCs w:val="22"/>
              </w:rPr>
            </w:pPr>
            <w:del w:id="888" w:author="Autor">
              <w:r w:rsidRPr="00840116" w:rsidDel="005464E3">
                <w:rPr>
                  <w:b/>
                  <w:bCs/>
                  <w:sz w:val="22"/>
                  <w:szCs w:val="22"/>
                </w:rPr>
                <w:delText>Kontrolu vykonal</w:delText>
              </w:r>
              <w:r w:rsidR="009503C9" w:rsidDel="005464E3">
                <w:rPr>
                  <w:rStyle w:val="Odkaznapoznmkupodiarou"/>
                  <w:b/>
                  <w:bCs/>
                  <w:sz w:val="22"/>
                  <w:szCs w:val="22"/>
                </w:rPr>
                <w:footnoteReference w:customMarkFollows="1" w:id="27"/>
                <w:delText>2</w:delText>
              </w:r>
              <w:r w:rsidRPr="00840116" w:rsidDel="005464E3">
                <w:rPr>
                  <w:b/>
                  <w:bCs/>
                  <w:sz w:val="22"/>
                  <w:szCs w:val="22"/>
                </w:rPr>
                <w:delText>:</w:delText>
              </w:r>
            </w:del>
          </w:p>
        </w:tc>
        <w:tc>
          <w:tcPr>
            <w:tcW w:w="5528" w:type="dxa"/>
            <w:gridSpan w:val="5"/>
            <w:shd w:val="clear" w:color="auto" w:fill="auto"/>
            <w:vAlign w:val="center"/>
            <w:tcPrChange w:id="891" w:author="Autor">
              <w:tcPr>
                <w:tcW w:w="5528" w:type="dxa"/>
                <w:gridSpan w:val="5"/>
                <w:shd w:val="clear" w:color="auto" w:fill="auto"/>
                <w:vAlign w:val="center"/>
              </w:tcPr>
            </w:tcPrChange>
          </w:tcPr>
          <w:p w:rsidR="00840116" w:rsidRPr="00840116" w:rsidRDefault="00840116" w:rsidP="00840116">
            <w:pPr>
              <w:rPr>
                <w:color w:val="000000"/>
                <w:sz w:val="22"/>
                <w:szCs w:val="22"/>
              </w:rPr>
            </w:pPr>
            <w:del w:id="892" w:author="Autor">
              <w:r w:rsidRPr="00840116" w:rsidDel="005464E3">
                <w:rPr>
                  <w:color w:val="000000"/>
                  <w:sz w:val="22"/>
                  <w:szCs w:val="22"/>
                </w:rPr>
                <w:delText> </w:delText>
              </w:r>
            </w:del>
          </w:p>
        </w:tc>
      </w:tr>
      <w:tr w:rsidR="00840116" w:rsidRPr="00840116" w:rsidTr="005464E3">
        <w:trPr>
          <w:trHeight w:val="300"/>
          <w:trPrChange w:id="893" w:author="Autor">
            <w:trPr>
              <w:trHeight w:val="300"/>
            </w:trPr>
          </w:trPrChange>
        </w:trPr>
        <w:tc>
          <w:tcPr>
            <w:tcW w:w="3559" w:type="dxa"/>
            <w:gridSpan w:val="2"/>
            <w:shd w:val="clear" w:color="auto" w:fill="auto"/>
            <w:vAlign w:val="center"/>
            <w:tcPrChange w:id="894" w:author="Autor">
              <w:tcPr>
                <w:tcW w:w="3559" w:type="dxa"/>
                <w:gridSpan w:val="2"/>
                <w:shd w:val="clear" w:color="auto" w:fill="auto"/>
                <w:vAlign w:val="center"/>
              </w:tcPr>
            </w:tcPrChange>
          </w:tcPr>
          <w:p w:rsidR="00840116" w:rsidRPr="00840116" w:rsidRDefault="00840116" w:rsidP="00840116">
            <w:pPr>
              <w:rPr>
                <w:b/>
                <w:bCs/>
                <w:sz w:val="22"/>
                <w:szCs w:val="22"/>
              </w:rPr>
            </w:pPr>
            <w:del w:id="895" w:author="Autor">
              <w:r w:rsidRPr="00840116" w:rsidDel="005464E3">
                <w:rPr>
                  <w:b/>
                  <w:bCs/>
                  <w:sz w:val="22"/>
                  <w:szCs w:val="22"/>
                </w:rPr>
                <w:delText>Dátum:</w:delText>
              </w:r>
            </w:del>
          </w:p>
        </w:tc>
        <w:tc>
          <w:tcPr>
            <w:tcW w:w="5528" w:type="dxa"/>
            <w:gridSpan w:val="5"/>
            <w:shd w:val="clear" w:color="auto" w:fill="auto"/>
            <w:vAlign w:val="center"/>
            <w:tcPrChange w:id="896" w:author="Autor">
              <w:tcPr>
                <w:tcW w:w="5528" w:type="dxa"/>
                <w:gridSpan w:val="5"/>
                <w:shd w:val="clear" w:color="auto" w:fill="auto"/>
                <w:vAlign w:val="center"/>
              </w:tcPr>
            </w:tcPrChange>
          </w:tcPr>
          <w:p w:rsidR="00840116" w:rsidRPr="00840116" w:rsidRDefault="00840116" w:rsidP="00840116">
            <w:pPr>
              <w:rPr>
                <w:color w:val="000000"/>
                <w:sz w:val="22"/>
                <w:szCs w:val="22"/>
              </w:rPr>
            </w:pPr>
            <w:del w:id="897" w:author="Autor">
              <w:r w:rsidRPr="00840116" w:rsidDel="005464E3">
                <w:rPr>
                  <w:color w:val="000000"/>
                  <w:sz w:val="22"/>
                  <w:szCs w:val="22"/>
                </w:rPr>
                <w:delText> </w:delText>
              </w:r>
            </w:del>
          </w:p>
        </w:tc>
      </w:tr>
      <w:tr w:rsidR="00840116" w:rsidRPr="00840116" w:rsidTr="005464E3">
        <w:trPr>
          <w:trHeight w:val="300"/>
          <w:trPrChange w:id="898" w:author="Autor">
            <w:trPr>
              <w:trHeight w:val="300"/>
            </w:trPr>
          </w:trPrChange>
        </w:trPr>
        <w:tc>
          <w:tcPr>
            <w:tcW w:w="3559" w:type="dxa"/>
            <w:gridSpan w:val="2"/>
            <w:shd w:val="clear" w:color="000000" w:fill="FFFFFF"/>
            <w:vAlign w:val="center"/>
            <w:tcPrChange w:id="899" w:author="Autor">
              <w:tcPr>
                <w:tcW w:w="3559" w:type="dxa"/>
                <w:gridSpan w:val="2"/>
                <w:shd w:val="clear" w:color="000000" w:fill="FFFFFF"/>
                <w:vAlign w:val="center"/>
              </w:tcPr>
            </w:tcPrChange>
          </w:tcPr>
          <w:p w:rsidR="00840116" w:rsidRPr="00840116" w:rsidRDefault="00840116" w:rsidP="00840116">
            <w:pPr>
              <w:rPr>
                <w:b/>
                <w:bCs/>
                <w:sz w:val="22"/>
                <w:szCs w:val="22"/>
              </w:rPr>
            </w:pPr>
            <w:del w:id="900" w:author="Autor">
              <w:r w:rsidRPr="00840116" w:rsidDel="005464E3">
                <w:rPr>
                  <w:b/>
                  <w:bCs/>
                  <w:sz w:val="22"/>
                  <w:szCs w:val="22"/>
                </w:rPr>
                <w:delText>Podpis:</w:delText>
              </w:r>
            </w:del>
          </w:p>
        </w:tc>
        <w:tc>
          <w:tcPr>
            <w:tcW w:w="5528" w:type="dxa"/>
            <w:gridSpan w:val="5"/>
            <w:shd w:val="clear" w:color="auto" w:fill="auto"/>
            <w:vAlign w:val="center"/>
            <w:tcPrChange w:id="901" w:author="Autor">
              <w:tcPr>
                <w:tcW w:w="5528" w:type="dxa"/>
                <w:gridSpan w:val="5"/>
                <w:shd w:val="clear" w:color="auto" w:fill="auto"/>
                <w:vAlign w:val="center"/>
              </w:tcPr>
            </w:tcPrChange>
          </w:tcPr>
          <w:p w:rsidR="00840116" w:rsidRPr="00840116" w:rsidRDefault="00840116" w:rsidP="00840116">
            <w:pPr>
              <w:rPr>
                <w:color w:val="000000"/>
                <w:sz w:val="22"/>
                <w:szCs w:val="22"/>
              </w:rPr>
            </w:pPr>
            <w:del w:id="902" w:author="Autor">
              <w:r w:rsidRPr="00840116" w:rsidDel="005464E3">
                <w:rPr>
                  <w:color w:val="000000"/>
                  <w:sz w:val="22"/>
                  <w:szCs w:val="22"/>
                </w:rPr>
                <w:delText> </w:delText>
              </w:r>
            </w:del>
          </w:p>
        </w:tc>
      </w:tr>
      <w:tr w:rsidR="00840116" w:rsidRPr="00840116" w:rsidTr="005464E3">
        <w:trPr>
          <w:trHeight w:val="300"/>
          <w:trPrChange w:id="903" w:author="Autor">
            <w:trPr>
              <w:trHeight w:val="300"/>
            </w:trPr>
          </w:trPrChange>
        </w:trPr>
        <w:tc>
          <w:tcPr>
            <w:tcW w:w="9087" w:type="dxa"/>
            <w:gridSpan w:val="7"/>
            <w:shd w:val="clear" w:color="auto" w:fill="auto"/>
            <w:noWrap/>
            <w:vAlign w:val="bottom"/>
            <w:tcPrChange w:id="904" w:author="Autor">
              <w:tcPr>
                <w:tcW w:w="9087" w:type="dxa"/>
                <w:gridSpan w:val="7"/>
                <w:shd w:val="clear" w:color="auto" w:fill="auto"/>
                <w:noWrap/>
                <w:vAlign w:val="bottom"/>
              </w:tcPr>
            </w:tcPrChange>
          </w:tcPr>
          <w:p w:rsidR="006876CA" w:rsidDel="005464E3" w:rsidRDefault="006876CA" w:rsidP="00840116">
            <w:pPr>
              <w:jc w:val="center"/>
              <w:rPr>
                <w:del w:id="905" w:author="Autor"/>
                <w:color w:val="000000"/>
                <w:sz w:val="22"/>
                <w:szCs w:val="22"/>
              </w:rPr>
            </w:pPr>
          </w:p>
          <w:p w:rsidR="006876CA" w:rsidDel="005464E3" w:rsidRDefault="006876CA" w:rsidP="00840116">
            <w:pPr>
              <w:jc w:val="center"/>
              <w:rPr>
                <w:del w:id="906" w:author="Autor"/>
                <w:color w:val="000000"/>
                <w:sz w:val="22"/>
                <w:szCs w:val="22"/>
              </w:rPr>
            </w:pPr>
          </w:p>
          <w:p w:rsidR="006876CA" w:rsidDel="005464E3" w:rsidRDefault="006876CA" w:rsidP="00840116">
            <w:pPr>
              <w:jc w:val="center"/>
              <w:rPr>
                <w:del w:id="907" w:author="Autor"/>
                <w:color w:val="000000"/>
                <w:sz w:val="22"/>
                <w:szCs w:val="22"/>
              </w:rPr>
            </w:pPr>
          </w:p>
          <w:p w:rsidR="00840116" w:rsidRPr="00840116" w:rsidRDefault="00840116" w:rsidP="00840116">
            <w:pPr>
              <w:jc w:val="center"/>
              <w:rPr>
                <w:color w:val="000000"/>
                <w:sz w:val="22"/>
                <w:szCs w:val="22"/>
              </w:rPr>
            </w:pPr>
            <w:del w:id="908" w:author="Autor">
              <w:r w:rsidRPr="00840116" w:rsidDel="005464E3">
                <w:rPr>
                  <w:color w:val="000000"/>
                  <w:sz w:val="22"/>
                  <w:szCs w:val="22"/>
                </w:rPr>
                <w:delText> </w:delText>
              </w:r>
            </w:del>
          </w:p>
        </w:tc>
      </w:tr>
      <w:tr w:rsidR="00840116" w:rsidRPr="00840116" w:rsidTr="005464E3">
        <w:trPr>
          <w:trHeight w:val="300"/>
          <w:trPrChange w:id="909" w:author="Autor">
            <w:trPr>
              <w:trHeight w:val="300"/>
            </w:trPr>
          </w:trPrChange>
        </w:trPr>
        <w:tc>
          <w:tcPr>
            <w:tcW w:w="3559" w:type="dxa"/>
            <w:gridSpan w:val="2"/>
            <w:shd w:val="clear" w:color="000000" w:fill="FFFFFF"/>
            <w:vAlign w:val="center"/>
            <w:tcPrChange w:id="910" w:author="Autor">
              <w:tcPr>
                <w:tcW w:w="3559" w:type="dxa"/>
                <w:gridSpan w:val="2"/>
                <w:shd w:val="clear" w:color="000000" w:fill="FFFFFF"/>
                <w:vAlign w:val="center"/>
              </w:tcPr>
            </w:tcPrChange>
          </w:tcPr>
          <w:p w:rsidR="00840116" w:rsidRPr="00840116" w:rsidRDefault="00840116" w:rsidP="00840116">
            <w:pPr>
              <w:rPr>
                <w:b/>
                <w:bCs/>
                <w:sz w:val="22"/>
                <w:szCs w:val="22"/>
              </w:rPr>
            </w:pPr>
            <w:del w:id="911" w:author="Autor">
              <w:r w:rsidRPr="00840116" w:rsidDel="005464E3">
                <w:rPr>
                  <w:b/>
                  <w:bCs/>
                  <w:sz w:val="22"/>
                  <w:szCs w:val="22"/>
                </w:rPr>
                <w:delText>Kontrolu vykonal</w:delText>
              </w:r>
              <w:r w:rsidR="009503C9" w:rsidDel="005464E3">
                <w:rPr>
                  <w:rStyle w:val="Odkaznapoznmkupodiarou"/>
                  <w:b/>
                  <w:bCs/>
                  <w:sz w:val="22"/>
                  <w:szCs w:val="22"/>
                </w:rPr>
                <w:footnoteReference w:customMarkFollows="1" w:id="28"/>
                <w:delText>3</w:delText>
              </w:r>
              <w:r w:rsidRPr="00840116" w:rsidDel="005464E3">
                <w:rPr>
                  <w:b/>
                  <w:bCs/>
                  <w:sz w:val="22"/>
                  <w:szCs w:val="22"/>
                </w:rPr>
                <w:delText>:</w:delText>
              </w:r>
            </w:del>
          </w:p>
        </w:tc>
        <w:tc>
          <w:tcPr>
            <w:tcW w:w="5528" w:type="dxa"/>
            <w:gridSpan w:val="5"/>
            <w:shd w:val="clear" w:color="auto" w:fill="auto"/>
            <w:vAlign w:val="center"/>
            <w:tcPrChange w:id="914" w:author="Autor">
              <w:tcPr>
                <w:tcW w:w="5528" w:type="dxa"/>
                <w:gridSpan w:val="5"/>
                <w:shd w:val="clear" w:color="auto" w:fill="auto"/>
                <w:vAlign w:val="center"/>
              </w:tcPr>
            </w:tcPrChange>
          </w:tcPr>
          <w:p w:rsidR="00840116" w:rsidRPr="00840116" w:rsidRDefault="00840116" w:rsidP="00840116">
            <w:pPr>
              <w:rPr>
                <w:color w:val="000000"/>
                <w:sz w:val="22"/>
                <w:szCs w:val="22"/>
              </w:rPr>
            </w:pPr>
            <w:del w:id="915" w:author="Autor">
              <w:r w:rsidRPr="00840116" w:rsidDel="005464E3">
                <w:rPr>
                  <w:color w:val="000000"/>
                  <w:sz w:val="22"/>
                  <w:szCs w:val="22"/>
                </w:rPr>
                <w:delText> </w:delText>
              </w:r>
            </w:del>
          </w:p>
        </w:tc>
      </w:tr>
      <w:tr w:rsidR="00840116" w:rsidRPr="00840116" w:rsidTr="005464E3">
        <w:trPr>
          <w:trHeight w:val="300"/>
          <w:trPrChange w:id="916" w:author="Autor">
            <w:trPr>
              <w:trHeight w:val="300"/>
            </w:trPr>
          </w:trPrChange>
        </w:trPr>
        <w:tc>
          <w:tcPr>
            <w:tcW w:w="3559" w:type="dxa"/>
            <w:gridSpan w:val="2"/>
            <w:shd w:val="clear" w:color="000000" w:fill="FFFFFF"/>
            <w:vAlign w:val="center"/>
            <w:tcPrChange w:id="917" w:author="Autor">
              <w:tcPr>
                <w:tcW w:w="3559" w:type="dxa"/>
                <w:gridSpan w:val="2"/>
                <w:shd w:val="clear" w:color="000000" w:fill="FFFFFF"/>
                <w:vAlign w:val="center"/>
              </w:tcPr>
            </w:tcPrChange>
          </w:tcPr>
          <w:p w:rsidR="00840116" w:rsidRPr="00840116" w:rsidRDefault="00840116" w:rsidP="00840116">
            <w:pPr>
              <w:rPr>
                <w:b/>
                <w:bCs/>
                <w:sz w:val="22"/>
                <w:szCs w:val="22"/>
              </w:rPr>
            </w:pPr>
            <w:del w:id="918" w:author="Autor">
              <w:r w:rsidRPr="00840116" w:rsidDel="005464E3">
                <w:rPr>
                  <w:b/>
                  <w:bCs/>
                  <w:sz w:val="22"/>
                  <w:szCs w:val="22"/>
                </w:rPr>
                <w:delText xml:space="preserve">Dátum: </w:delText>
              </w:r>
            </w:del>
          </w:p>
        </w:tc>
        <w:tc>
          <w:tcPr>
            <w:tcW w:w="5528" w:type="dxa"/>
            <w:gridSpan w:val="5"/>
            <w:shd w:val="clear" w:color="auto" w:fill="auto"/>
            <w:vAlign w:val="center"/>
            <w:tcPrChange w:id="919" w:author="Autor">
              <w:tcPr>
                <w:tcW w:w="5528" w:type="dxa"/>
                <w:gridSpan w:val="5"/>
                <w:shd w:val="clear" w:color="auto" w:fill="auto"/>
                <w:vAlign w:val="center"/>
              </w:tcPr>
            </w:tcPrChange>
          </w:tcPr>
          <w:p w:rsidR="00840116" w:rsidRPr="00840116" w:rsidRDefault="00840116" w:rsidP="00840116">
            <w:pPr>
              <w:rPr>
                <w:color w:val="000000"/>
                <w:sz w:val="22"/>
                <w:szCs w:val="22"/>
              </w:rPr>
            </w:pPr>
            <w:del w:id="920" w:author="Autor">
              <w:r w:rsidRPr="00840116" w:rsidDel="005464E3">
                <w:rPr>
                  <w:color w:val="000000"/>
                  <w:sz w:val="22"/>
                  <w:szCs w:val="22"/>
                </w:rPr>
                <w:delText> </w:delText>
              </w:r>
            </w:del>
          </w:p>
        </w:tc>
      </w:tr>
      <w:tr w:rsidR="00840116" w:rsidRPr="00840116" w:rsidTr="005464E3">
        <w:trPr>
          <w:trHeight w:val="300"/>
          <w:trPrChange w:id="921" w:author="Autor">
            <w:trPr>
              <w:trHeight w:val="300"/>
            </w:trPr>
          </w:trPrChange>
        </w:trPr>
        <w:tc>
          <w:tcPr>
            <w:tcW w:w="3559" w:type="dxa"/>
            <w:gridSpan w:val="2"/>
            <w:shd w:val="clear" w:color="000000" w:fill="FFFFFF"/>
            <w:vAlign w:val="center"/>
            <w:tcPrChange w:id="922" w:author="Autor">
              <w:tcPr>
                <w:tcW w:w="3559" w:type="dxa"/>
                <w:gridSpan w:val="2"/>
                <w:shd w:val="clear" w:color="000000" w:fill="FFFFFF"/>
                <w:vAlign w:val="center"/>
              </w:tcPr>
            </w:tcPrChange>
          </w:tcPr>
          <w:p w:rsidR="00840116" w:rsidRPr="00840116" w:rsidRDefault="00840116" w:rsidP="00840116">
            <w:pPr>
              <w:rPr>
                <w:b/>
                <w:bCs/>
                <w:sz w:val="22"/>
                <w:szCs w:val="22"/>
              </w:rPr>
            </w:pPr>
            <w:del w:id="923" w:author="Autor">
              <w:r w:rsidRPr="00840116" w:rsidDel="005464E3">
                <w:rPr>
                  <w:b/>
                  <w:bCs/>
                  <w:sz w:val="22"/>
                  <w:szCs w:val="22"/>
                </w:rPr>
                <w:delText>Podpis:</w:delText>
              </w:r>
            </w:del>
          </w:p>
        </w:tc>
        <w:tc>
          <w:tcPr>
            <w:tcW w:w="5528" w:type="dxa"/>
            <w:gridSpan w:val="5"/>
            <w:shd w:val="clear" w:color="auto" w:fill="auto"/>
            <w:vAlign w:val="center"/>
            <w:tcPrChange w:id="924" w:author="Autor">
              <w:tcPr>
                <w:tcW w:w="5528" w:type="dxa"/>
                <w:gridSpan w:val="5"/>
                <w:shd w:val="clear" w:color="auto" w:fill="auto"/>
                <w:vAlign w:val="center"/>
              </w:tcPr>
            </w:tcPrChange>
          </w:tcPr>
          <w:p w:rsidR="00840116" w:rsidRPr="00840116" w:rsidRDefault="00840116" w:rsidP="00840116">
            <w:pPr>
              <w:rPr>
                <w:color w:val="000000"/>
                <w:sz w:val="22"/>
                <w:szCs w:val="22"/>
              </w:rPr>
            </w:pPr>
            <w:del w:id="925" w:author="Autor">
              <w:r w:rsidRPr="00840116" w:rsidDel="005464E3">
                <w:rPr>
                  <w:color w:val="000000"/>
                  <w:sz w:val="22"/>
                  <w:szCs w:val="22"/>
                </w:rPr>
                <w:delText> </w:delText>
              </w:r>
            </w:del>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926"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926"/>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Názov </w:t>
            </w:r>
            <w:ins w:id="927" w:author="Autor">
              <w:r w:rsidR="00682F85">
                <w:rPr>
                  <w:color w:val="000000"/>
                  <w:sz w:val="22"/>
                  <w:szCs w:val="22"/>
                </w:rPr>
                <w:t>prioritnej osi</w:t>
              </w:r>
            </w:ins>
            <w:del w:id="928" w:author="Autor">
              <w:r w:rsidRPr="00BB2644" w:rsidDel="00682F85">
                <w:rPr>
                  <w:color w:val="000000"/>
                  <w:sz w:val="22"/>
                  <w:szCs w:val="22"/>
                </w:rPr>
                <w:delText>opatrenia</w:delText>
              </w:r>
            </w:del>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7749A" w:rsidRPr="00BB2644" w:rsidTr="001622F7">
        <w:trPr>
          <w:trHeight w:val="300"/>
          <w:ins w:id="929" w:author="Autor"/>
        </w:trPr>
        <w:tc>
          <w:tcPr>
            <w:tcW w:w="3559" w:type="dxa"/>
            <w:gridSpan w:val="2"/>
            <w:shd w:val="clear" w:color="auto" w:fill="auto"/>
            <w:vAlign w:val="center"/>
          </w:tcPr>
          <w:p w:rsidR="0047749A" w:rsidRPr="00BB2644" w:rsidRDefault="0047749A" w:rsidP="001622F7">
            <w:pPr>
              <w:rPr>
                <w:ins w:id="930" w:author="Autor"/>
                <w:color w:val="000000"/>
                <w:sz w:val="22"/>
                <w:szCs w:val="22"/>
              </w:rPr>
            </w:pPr>
            <w:ins w:id="931" w:author="Autor">
              <w:r w:rsidRPr="007001F1">
                <w:rPr>
                  <w:color w:val="000000"/>
                  <w:sz w:val="22"/>
                  <w:szCs w:val="22"/>
                </w:rPr>
                <w:t>Identifikátor zákazky v EKS</w:t>
              </w:r>
            </w:ins>
          </w:p>
        </w:tc>
        <w:tc>
          <w:tcPr>
            <w:tcW w:w="5528" w:type="dxa"/>
            <w:gridSpan w:val="5"/>
            <w:shd w:val="clear" w:color="auto" w:fill="auto"/>
            <w:vAlign w:val="center"/>
          </w:tcPr>
          <w:p w:rsidR="0047749A" w:rsidRPr="00BB5C53" w:rsidRDefault="0047749A" w:rsidP="001622F7">
            <w:pPr>
              <w:rPr>
                <w:ins w:id="932" w:author="Auto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9"/>
              <w:t>[1]</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30"/>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Kontrolu </w:t>
            </w:r>
            <w:ins w:id="933" w:author="Autor">
              <w:r w:rsidR="006D16F2">
                <w:rPr>
                  <w:b/>
                  <w:bCs/>
                  <w:sz w:val="22"/>
                  <w:szCs w:val="22"/>
                </w:rPr>
                <w:t>schválil</w:t>
              </w:r>
              <w:r w:rsidR="006D16F2" w:rsidRPr="00BB2644" w:rsidDel="006D16F2">
                <w:rPr>
                  <w:b/>
                  <w:bCs/>
                  <w:sz w:val="22"/>
                  <w:szCs w:val="22"/>
                </w:rPr>
                <w:t xml:space="preserve"> </w:t>
              </w:r>
            </w:ins>
            <w:del w:id="934" w:author="Autor">
              <w:r w:rsidRPr="00BB2644" w:rsidDel="006D16F2">
                <w:rPr>
                  <w:b/>
                  <w:bCs/>
                  <w:sz w:val="22"/>
                  <w:szCs w:val="22"/>
                </w:rPr>
                <w:delText>vykonal</w:delText>
              </w:r>
            </w:del>
            <w:r w:rsidR="009503C9">
              <w:rPr>
                <w:rStyle w:val="Odkaznapoznmkupodiarou"/>
                <w:b/>
                <w:bCs/>
                <w:sz w:val="22"/>
                <w:szCs w:val="22"/>
              </w:rPr>
              <w:footnoteReference w:customMarkFollows="1" w:id="31"/>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935"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935"/>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Názov </w:t>
            </w:r>
            <w:ins w:id="936" w:author="Autor">
              <w:r w:rsidR="00682F85">
                <w:rPr>
                  <w:color w:val="000000"/>
                  <w:sz w:val="22"/>
                  <w:szCs w:val="22"/>
                </w:rPr>
                <w:t>prioritnej osi</w:t>
              </w:r>
            </w:ins>
            <w:del w:id="937" w:author="Autor">
              <w:r w:rsidRPr="00BB2644" w:rsidDel="00682F85">
                <w:rPr>
                  <w:color w:val="000000"/>
                  <w:sz w:val="22"/>
                  <w:szCs w:val="22"/>
                </w:rPr>
                <w:delText>opatrenia</w:delText>
              </w:r>
            </w:del>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C62538" w:rsidRPr="00BB2644" w:rsidTr="001622F7">
        <w:trPr>
          <w:trHeight w:val="300"/>
          <w:ins w:id="938" w:author="Autor"/>
        </w:trPr>
        <w:tc>
          <w:tcPr>
            <w:tcW w:w="3559" w:type="dxa"/>
            <w:gridSpan w:val="2"/>
            <w:shd w:val="clear" w:color="auto" w:fill="auto"/>
            <w:vAlign w:val="center"/>
          </w:tcPr>
          <w:p w:rsidR="00C62538" w:rsidRPr="00BB2644" w:rsidRDefault="00C62538" w:rsidP="001622F7">
            <w:pPr>
              <w:rPr>
                <w:ins w:id="939" w:author="Autor"/>
                <w:color w:val="000000"/>
                <w:sz w:val="22"/>
                <w:szCs w:val="22"/>
              </w:rPr>
            </w:pPr>
            <w:ins w:id="940" w:author="Autor">
              <w:r w:rsidRPr="007001F1">
                <w:rPr>
                  <w:color w:val="000000"/>
                  <w:sz w:val="22"/>
                  <w:szCs w:val="22"/>
                </w:rPr>
                <w:t>Identifikátor zákazky v EKS</w:t>
              </w:r>
            </w:ins>
          </w:p>
        </w:tc>
        <w:tc>
          <w:tcPr>
            <w:tcW w:w="5528" w:type="dxa"/>
            <w:gridSpan w:val="5"/>
            <w:shd w:val="clear" w:color="auto" w:fill="auto"/>
            <w:vAlign w:val="center"/>
          </w:tcPr>
          <w:p w:rsidR="00C62538" w:rsidRPr="00BB2644" w:rsidRDefault="00C62538" w:rsidP="001622F7">
            <w:pPr>
              <w:rPr>
                <w:ins w:id="941" w:author="Auto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2"/>
              <w:t>[1]</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33"/>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Kontrolu </w:t>
            </w:r>
            <w:ins w:id="942" w:author="Autor">
              <w:r w:rsidR="006D16F2">
                <w:rPr>
                  <w:b/>
                  <w:bCs/>
                  <w:sz w:val="22"/>
                  <w:szCs w:val="22"/>
                </w:rPr>
                <w:t>schválil</w:t>
              </w:r>
              <w:r w:rsidR="006D16F2" w:rsidRPr="00BB2644" w:rsidDel="006D16F2">
                <w:rPr>
                  <w:b/>
                  <w:bCs/>
                  <w:sz w:val="22"/>
                  <w:szCs w:val="22"/>
                </w:rPr>
                <w:t xml:space="preserve"> </w:t>
              </w:r>
            </w:ins>
            <w:del w:id="943" w:author="Autor">
              <w:r w:rsidRPr="00BB2644" w:rsidDel="006D16F2">
                <w:rPr>
                  <w:b/>
                  <w:bCs/>
                  <w:sz w:val="22"/>
                  <w:szCs w:val="22"/>
                </w:rPr>
                <w:delText>vykonal</w:delText>
              </w:r>
            </w:del>
            <w:r w:rsidR="009503C9">
              <w:rPr>
                <w:rStyle w:val="Odkaznapoznmkupodiarou"/>
                <w:b/>
                <w:bCs/>
                <w:sz w:val="22"/>
                <w:szCs w:val="22"/>
              </w:rPr>
              <w:footnoteReference w:customMarkFollows="1" w:id="34"/>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944"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944"/>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Názov </w:t>
            </w:r>
            <w:ins w:id="945" w:author="Autor">
              <w:r w:rsidR="00682F85">
                <w:rPr>
                  <w:color w:val="000000"/>
                  <w:sz w:val="22"/>
                  <w:szCs w:val="22"/>
                </w:rPr>
                <w:t>prioritnej osi</w:t>
              </w:r>
            </w:ins>
            <w:del w:id="946" w:author="Autor">
              <w:r w:rsidRPr="00BB2644" w:rsidDel="00682F85">
                <w:rPr>
                  <w:color w:val="000000"/>
                  <w:sz w:val="22"/>
                  <w:szCs w:val="22"/>
                </w:rPr>
                <w:delText>opatrenia</w:delText>
              </w:r>
            </w:del>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C62538" w:rsidRPr="00BB2644" w:rsidTr="001622F7">
        <w:trPr>
          <w:trHeight w:val="300"/>
          <w:ins w:id="947" w:author="Autor"/>
        </w:trPr>
        <w:tc>
          <w:tcPr>
            <w:tcW w:w="3559" w:type="dxa"/>
            <w:gridSpan w:val="2"/>
            <w:shd w:val="clear" w:color="auto" w:fill="auto"/>
            <w:vAlign w:val="center"/>
          </w:tcPr>
          <w:p w:rsidR="00C62538" w:rsidRPr="00BB2644" w:rsidRDefault="00C62538" w:rsidP="001622F7">
            <w:pPr>
              <w:rPr>
                <w:ins w:id="948" w:author="Autor"/>
                <w:color w:val="000000"/>
                <w:sz w:val="22"/>
                <w:szCs w:val="22"/>
              </w:rPr>
            </w:pPr>
            <w:ins w:id="949" w:author="Autor">
              <w:r w:rsidRPr="007001F1">
                <w:rPr>
                  <w:color w:val="000000"/>
                  <w:sz w:val="22"/>
                  <w:szCs w:val="22"/>
                </w:rPr>
                <w:t>Identifikátor zákazky v EKS</w:t>
              </w:r>
            </w:ins>
          </w:p>
        </w:tc>
        <w:tc>
          <w:tcPr>
            <w:tcW w:w="5528" w:type="dxa"/>
            <w:gridSpan w:val="5"/>
            <w:shd w:val="clear" w:color="auto" w:fill="auto"/>
            <w:vAlign w:val="center"/>
          </w:tcPr>
          <w:p w:rsidR="00C62538" w:rsidRPr="00BB2644" w:rsidRDefault="00C62538" w:rsidP="001622F7">
            <w:pPr>
              <w:rPr>
                <w:ins w:id="950" w:author="Auto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5"/>
              <w:t>[1]</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36"/>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Kontrolu </w:t>
            </w:r>
            <w:ins w:id="951" w:author="Autor">
              <w:r w:rsidR="006D16F2">
                <w:rPr>
                  <w:b/>
                  <w:bCs/>
                  <w:sz w:val="22"/>
                  <w:szCs w:val="22"/>
                </w:rPr>
                <w:t>schválil</w:t>
              </w:r>
              <w:r w:rsidR="006D16F2" w:rsidRPr="00BB2644" w:rsidDel="006D16F2">
                <w:rPr>
                  <w:b/>
                  <w:bCs/>
                  <w:sz w:val="22"/>
                  <w:szCs w:val="22"/>
                </w:rPr>
                <w:t xml:space="preserve"> </w:t>
              </w:r>
            </w:ins>
            <w:del w:id="952" w:author="Autor">
              <w:r w:rsidRPr="00BB2644" w:rsidDel="006D16F2">
                <w:rPr>
                  <w:b/>
                  <w:bCs/>
                  <w:sz w:val="22"/>
                  <w:szCs w:val="22"/>
                </w:rPr>
                <w:delText>vykonal</w:delText>
              </w:r>
            </w:del>
            <w:r w:rsidR="009503C9">
              <w:rPr>
                <w:rStyle w:val="Odkaznapoznmkupodiarou"/>
                <w:b/>
                <w:bCs/>
                <w:sz w:val="22"/>
                <w:szCs w:val="22"/>
              </w:rPr>
              <w:footnoteReference w:customMarkFollows="1" w:id="37"/>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953"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954">
          <w:tblGrid>
            <w:gridCol w:w="582"/>
            <w:gridCol w:w="2977"/>
            <w:gridCol w:w="1843"/>
            <w:gridCol w:w="567"/>
            <w:gridCol w:w="567"/>
            <w:gridCol w:w="776"/>
            <w:gridCol w:w="1775"/>
          </w:tblGrid>
        </w:tblGridChange>
      </w:tblGrid>
      <w:tr w:rsidR="00BB2644" w:rsidRPr="00BB2644" w:rsidTr="005464E3">
        <w:trPr>
          <w:trHeight w:val="645"/>
          <w:trPrChange w:id="955" w:author="Autor">
            <w:trPr>
              <w:trHeight w:val="645"/>
            </w:trPr>
          </w:trPrChange>
        </w:trPr>
        <w:tc>
          <w:tcPr>
            <w:tcW w:w="9087" w:type="dxa"/>
            <w:gridSpan w:val="7"/>
            <w:shd w:val="clear" w:color="000000" w:fill="60497A"/>
            <w:vAlign w:val="center"/>
            <w:tcPrChange w:id="956" w:author="Autor">
              <w:tcPr>
                <w:tcW w:w="9087" w:type="dxa"/>
                <w:gridSpan w:val="7"/>
                <w:shd w:val="clear" w:color="000000" w:fill="60497A"/>
                <w:vAlign w:val="center"/>
              </w:tcPr>
            </w:tcPrChange>
          </w:tcPr>
          <w:p w:rsidR="00BB2644" w:rsidRPr="00BB2644" w:rsidRDefault="00BB2644" w:rsidP="00432B14">
            <w:pPr>
              <w:jc w:val="center"/>
              <w:rPr>
                <w:b/>
                <w:bCs/>
                <w:color w:val="FFFFFF"/>
              </w:rPr>
            </w:pPr>
            <w:bookmarkStart w:id="957" w:name="KZ_13"/>
            <w:del w:id="958" w:author="Autor">
              <w:r w:rsidRPr="00BB2644" w:rsidDel="005464E3">
                <w:rPr>
                  <w:b/>
                  <w:bCs/>
                  <w:color w:val="FFFFFF"/>
                </w:rPr>
                <w:lastRenderedPageBreak/>
                <w:delText xml:space="preserve">Kontrolný zoznam k </w:delText>
              </w:r>
              <w:r w:rsidR="00432B14" w:rsidDel="005464E3">
                <w:rPr>
                  <w:b/>
                  <w:bCs/>
                  <w:color w:val="FFFFFF"/>
                </w:rPr>
                <w:delText>finančnej</w:delText>
              </w:r>
              <w:r w:rsidRPr="00BB2644" w:rsidDel="005464E3">
                <w:rPr>
                  <w:b/>
                  <w:bCs/>
                  <w:color w:val="FFFFFF"/>
                </w:rPr>
                <w:delText xml:space="preserve"> kontrole VO</w:delText>
              </w:r>
              <w:r w:rsidRPr="00BB2644" w:rsidDel="005464E3">
                <w:rPr>
                  <w:b/>
                  <w:bCs/>
                  <w:color w:val="FFFFFF"/>
                </w:rPr>
                <w:br/>
              </w:r>
              <w:r w:rsidR="00A46A14" w:rsidRPr="00A46A14" w:rsidDel="005464E3">
                <w:rPr>
                  <w:b/>
                  <w:bCs/>
                  <w:color w:val="FFFFFF"/>
                </w:rPr>
                <w:delText>Nadlimitná zákazka - užšia súťaž - 1. ex-ante kontrola</w:delText>
              </w:r>
            </w:del>
          </w:p>
        </w:tc>
      </w:tr>
      <w:bookmarkEnd w:id="957"/>
      <w:tr w:rsidR="00BB2644" w:rsidRPr="00BB2644" w:rsidTr="005464E3">
        <w:trPr>
          <w:trHeight w:val="330"/>
          <w:trPrChange w:id="959" w:author="Autor">
            <w:trPr>
              <w:trHeight w:val="330"/>
            </w:trPr>
          </w:trPrChange>
        </w:trPr>
        <w:tc>
          <w:tcPr>
            <w:tcW w:w="9087" w:type="dxa"/>
            <w:gridSpan w:val="7"/>
            <w:shd w:val="clear" w:color="auto" w:fill="auto"/>
            <w:vAlign w:val="center"/>
            <w:tcPrChange w:id="960"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961" w:author="Autor">
              <w:r w:rsidRPr="00BB2644" w:rsidDel="005464E3">
                <w:rPr>
                  <w:b/>
                  <w:bCs/>
                  <w:color w:val="000000"/>
                  <w:sz w:val="22"/>
                  <w:szCs w:val="22"/>
                </w:rPr>
                <w:delText>Identifikácia programu</w:delText>
              </w:r>
            </w:del>
          </w:p>
        </w:tc>
      </w:tr>
      <w:tr w:rsidR="00BB2644" w:rsidRPr="00BB2644" w:rsidTr="005464E3">
        <w:trPr>
          <w:trHeight w:val="300"/>
          <w:trPrChange w:id="962" w:author="Autor">
            <w:trPr>
              <w:trHeight w:val="300"/>
            </w:trPr>
          </w:trPrChange>
        </w:trPr>
        <w:tc>
          <w:tcPr>
            <w:tcW w:w="3559" w:type="dxa"/>
            <w:gridSpan w:val="2"/>
            <w:shd w:val="clear" w:color="auto" w:fill="auto"/>
            <w:vAlign w:val="center"/>
            <w:tcPrChange w:id="963" w:author="Autor">
              <w:tcPr>
                <w:tcW w:w="3559" w:type="dxa"/>
                <w:gridSpan w:val="2"/>
                <w:shd w:val="clear" w:color="auto" w:fill="auto"/>
                <w:vAlign w:val="center"/>
              </w:tcPr>
            </w:tcPrChange>
          </w:tcPr>
          <w:p w:rsidR="00BB2644" w:rsidRPr="00BB2644" w:rsidRDefault="00BB2644" w:rsidP="00BB2644">
            <w:pPr>
              <w:rPr>
                <w:color w:val="000000"/>
                <w:sz w:val="22"/>
                <w:szCs w:val="22"/>
              </w:rPr>
            </w:pPr>
            <w:del w:id="964" w:author="Autor">
              <w:r w:rsidRPr="00BB2644" w:rsidDel="005464E3">
                <w:rPr>
                  <w:color w:val="000000"/>
                  <w:sz w:val="22"/>
                  <w:szCs w:val="22"/>
                </w:rPr>
                <w:delText>Názov programu</w:delText>
              </w:r>
            </w:del>
          </w:p>
        </w:tc>
        <w:tc>
          <w:tcPr>
            <w:tcW w:w="5528" w:type="dxa"/>
            <w:gridSpan w:val="5"/>
            <w:shd w:val="clear" w:color="auto" w:fill="auto"/>
            <w:vAlign w:val="center"/>
            <w:tcPrChange w:id="965" w:author="Autor">
              <w:tcPr>
                <w:tcW w:w="5528" w:type="dxa"/>
                <w:gridSpan w:val="5"/>
                <w:shd w:val="clear" w:color="auto" w:fill="auto"/>
                <w:vAlign w:val="center"/>
              </w:tcPr>
            </w:tcPrChange>
          </w:tcPr>
          <w:p w:rsidR="00BB2644" w:rsidRPr="00BB2644" w:rsidRDefault="00BB2644" w:rsidP="00BB2644">
            <w:pPr>
              <w:rPr>
                <w:color w:val="000000"/>
                <w:sz w:val="22"/>
                <w:szCs w:val="22"/>
              </w:rPr>
            </w:pPr>
            <w:del w:id="966" w:author="Autor">
              <w:r w:rsidRPr="00BB2644" w:rsidDel="005464E3">
                <w:rPr>
                  <w:color w:val="000000"/>
                  <w:sz w:val="22"/>
                  <w:szCs w:val="22"/>
                </w:rPr>
                <w:delText> </w:delText>
              </w:r>
            </w:del>
          </w:p>
        </w:tc>
      </w:tr>
      <w:tr w:rsidR="00BB2644" w:rsidRPr="00BB2644" w:rsidTr="005464E3">
        <w:trPr>
          <w:trHeight w:val="660"/>
          <w:trPrChange w:id="967" w:author="Autor">
            <w:trPr>
              <w:trHeight w:val="660"/>
            </w:trPr>
          </w:trPrChange>
        </w:trPr>
        <w:tc>
          <w:tcPr>
            <w:tcW w:w="3559" w:type="dxa"/>
            <w:gridSpan w:val="2"/>
            <w:shd w:val="clear" w:color="auto" w:fill="auto"/>
            <w:vAlign w:val="center"/>
            <w:tcPrChange w:id="968" w:author="Autor">
              <w:tcPr>
                <w:tcW w:w="3559" w:type="dxa"/>
                <w:gridSpan w:val="2"/>
                <w:shd w:val="clear" w:color="auto" w:fill="auto"/>
                <w:vAlign w:val="center"/>
              </w:tcPr>
            </w:tcPrChange>
          </w:tcPr>
          <w:p w:rsidR="00BB2644" w:rsidRPr="00BB2644" w:rsidRDefault="00BB2644" w:rsidP="00BB2644">
            <w:pPr>
              <w:rPr>
                <w:color w:val="000000"/>
                <w:sz w:val="22"/>
                <w:szCs w:val="22"/>
              </w:rPr>
            </w:pPr>
            <w:del w:id="969" w:author="Autor">
              <w:r w:rsidRPr="00BB2644" w:rsidDel="005464E3">
                <w:rPr>
                  <w:color w:val="000000"/>
                  <w:sz w:val="22"/>
                  <w:szCs w:val="22"/>
                </w:rPr>
                <w:delText>Názov opatrenia</w:delText>
              </w:r>
            </w:del>
          </w:p>
        </w:tc>
        <w:tc>
          <w:tcPr>
            <w:tcW w:w="5528" w:type="dxa"/>
            <w:gridSpan w:val="5"/>
            <w:shd w:val="clear" w:color="auto" w:fill="auto"/>
            <w:vAlign w:val="center"/>
            <w:tcPrChange w:id="970" w:author="Autor">
              <w:tcPr>
                <w:tcW w:w="5528" w:type="dxa"/>
                <w:gridSpan w:val="5"/>
                <w:shd w:val="clear" w:color="auto" w:fill="auto"/>
                <w:vAlign w:val="center"/>
              </w:tcPr>
            </w:tcPrChange>
          </w:tcPr>
          <w:p w:rsidR="00BB2644" w:rsidRPr="00BB2644" w:rsidRDefault="00BB2644" w:rsidP="00BB2644">
            <w:pPr>
              <w:rPr>
                <w:color w:val="000000"/>
                <w:sz w:val="22"/>
                <w:szCs w:val="22"/>
              </w:rPr>
            </w:pPr>
            <w:del w:id="971" w:author="Autor">
              <w:r w:rsidRPr="00BB2644" w:rsidDel="005464E3">
                <w:rPr>
                  <w:color w:val="000000"/>
                  <w:sz w:val="22"/>
                  <w:szCs w:val="22"/>
                </w:rPr>
                <w:delText> </w:delText>
              </w:r>
            </w:del>
          </w:p>
        </w:tc>
      </w:tr>
      <w:tr w:rsidR="00BB2644" w:rsidRPr="00BB2644" w:rsidTr="005464E3">
        <w:trPr>
          <w:trHeight w:val="330"/>
          <w:trPrChange w:id="972" w:author="Autor">
            <w:trPr>
              <w:trHeight w:val="330"/>
            </w:trPr>
          </w:trPrChange>
        </w:trPr>
        <w:tc>
          <w:tcPr>
            <w:tcW w:w="9087" w:type="dxa"/>
            <w:gridSpan w:val="7"/>
            <w:shd w:val="clear" w:color="auto" w:fill="auto"/>
            <w:vAlign w:val="center"/>
            <w:tcPrChange w:id="973"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974" w:author="Autor">
              <w:r w:rsidRPr="00BB2644" w:rsidDel="005464E3">
                <w:rPr>
                  <w:b/>
                  <w:bCs/>
                  <w:color w:val="000000"/>
                  <w:sz w:val="22"/>
                  <w:szCs w:val="22"/>
                </w:rPr>
                <w:delText>Identifikácia projektu a prijímateľa</w:delText>
              </w:r>
            </w:del>
          </w:p>
        </w:tc>
      </w:tr>
      <w:tr w:rsidR="00BB2644" w:rsidRPr="00BB2644" w:rsidTr="005464E3">
        <w:trPr>
          <w:trHeight w:val="330"/>
          <w:trPrChange w:id="975" w:author="Autor">
            <w:trPr>
              <w:trHeight w:val="330"/>
            </w:trPr>
          </w:trPrChange>
        </w:trPr>
        <w:tc>
          <w:tcPr>
            <w:tcW w:w="3559" w:type="dxa"/>
            <w:gridSpan w:val="2"/>
            <w:shd w:val="clear" w:color="auto" w:fill="auto"/>
            <w:vAlign w:val="center"/>
            <w:tcPrChange w:id="976" w:author="Autor">
              <w:tcPr>
                <w:tcW w:w="3559" w:type="dxa"/>
                <w:gridSpan w:val="2"/>
                <w:shd w:val="clear" w:color="auto" w:fill="auto"/>
                <w:vAlign w:val="center"/>
              </w:tcPr>
            </w:tcPrChange>
          </w:tcPr>
          <w:p w:rsidR="00BB2644" w:rsidRPr="00BB2644" w:rsidRDefault="00BB2644" w:rsidP="00BB2644">
            <w:pPr>
              <w:rPr>
                <w:color w:val="000000"/>
                <w:sz w:val="22"/>
                <w:szCs w:val="22"/>
              </w:rPr>
            </w:pPr>
            <w:del w:id="977" w:author="Autor">
              <w:r w:rsidRPr="00BB2644" w:rsidDel="005464E3">
                <w:rPr>
                  <w:color w:val="000000"/>
                  <w:sz w:val="22"/>
                  <w:szCs w:val="22"/>
                </w:rPr>
                <w:delText xml:space="preserve">Kód projektu v </w:delText>
              </w:r>
              <w:r w:rsidR="00372627" w:rsidDel="005464E3">
                <w:rPr>
                  <w:color w:val="000000"/>
                  <w:sz w:val="22"/>
                  <w:szCs w:val="22"/>
                </w:rPr>
                <w:delText>ITMS2014+</w:delText>
              </w:r>
            </w:del>
          </w:p>
        </w:tc>
        <w:tc>
          <w:tcPr>
            <w:tcW w:w="5528" w:type="dxa"/>
            <w:gridSpan w:val="5"/>
            <w:shd w:val="clear" w:color="auto" w:fill="auto"/>
            <w:vAlign w:val="center"/>
            <w:tcPrChange w:id="978" w:author="Autor">
              <w:tcPr>
                <w:tcW w:w="5528" w:type="dxa"/>
                <w:gridSpan w:val="5"/>
                <w:shd w:val="clear" w:color="auto" w:fill="auto"/>
                <w:vAlign w:val="center"/>
              </w:tcPr>
            </w:tcPrChange>
          </w:tcPr>
          <w:p w:rsidR="00BB2644" w:rsidRPr="00BB2644" w:rsidRDefault="00BB2644" w:rsidP="00BB2644">
            <w:pPr>
              <w:rPr>
                <w:color w:val="000000"/>
                <w:sz w:val="22"/>
                <w:szCs w:val="22"/>
              </w:rPr>
            </w:pPr>
            <w:del w:id="979" w:author="Autor">
              <w:r w:rsidRPr="00BB2644" w:rsidDel="005464E3">
                <w:rPr>
                  <w:color w:val="000000"/>
                  <w:sz w:val="22"/>
                  <w:szCs w:val="22"/>
                </w:rPr>
                <w:delText> </w:delText>
              </w:r>
            </w:del>
          </w:p>
        </w:tc>
      </w:tr>
      <w:tr w:rsidR="00BB2644" w:rsidRPr="00BB2644" w:rsidTr="005464E3">
        <w:trPr>
          <w:trHeight w:val="300"/>
          <w:trPrChange w:id="980" w:author="Autor">
            <w:trPr>
              <w:trHeight w:val="300"/>
            </w:trPr>
          </w:trPrChange>
        </w:trPr>
        <w:tc>
          <w:tcPr>
            <w:tcW w:w="3559" w:type="dxa"/>
            <w:gridSpan w:val="2"/>
            <w:shd w:val="clear" w:color="auto" w:fill="auto"/>
            <w:vAlign w:val="center"/>
            <w:tcPrChange w:id="981" w:author="Autor">
              <w:tcPr>
                <w:tcW w:w="3559" w:type="dxa"/>
                <w:gridSpan w:val="2"/>
                <w:shd w:val="clear" w:color="auto" w:fill="auto"/>
                <w:vAlign w:val="center"/>
              </w:tcPr>
            </w:tcPrChange>
          </w:tcPr>
          <w:p w:rsidR="00BB2644" w:rsidRPr="00BB2644" w:rsidRDefault="00BB2644" w:rsidP="00BB2644">
            <w:pPr>
              <w:rPr>
                <w:color w:val="000000"/>
                <w:sz w:val="22"/>
                <w:szCs w:val="22"/>
              </w:rPr>
            </w:pPr>
            <w:del w:id="982" w:author="Autor">
              <w:r w:rsidRPr="00BB2644" w:rsidDel="005464E3">
                <w:rPr>
                  <w:color w:val="000000"/>
                  <w:sz w:val="22"/>
                  <w:szCs w:val="22"/>
                </w:rPr>
                <w:delText>Názov projektu</w:delText>
              </w:r>
            </w:del>
          </w:p>
        </w:tc>
        <w:tc>
          <w:tcPr>
            <w:tcW w:w="5528" w:type="dxa"/>
            <w:gridSpan w:val="5"/>
            <w:shd w:val="clear" w:color="auto" w:fill="auto"/>
            <w:vAlign w:val="center"/>
            <w:tcPrChange w:id="983" w:author="Autor">
              <w:tcPr>
                <w:tcW w:w="5528" w:type="dxa"/>
                <w:gridSpan w:val="5"/>
                <w:shd w:val="clear" w:color="auto" w:fill="auto"/>
                <w:vAlign w:val="center"/>
              </w:tcPr>
            </w:tcPrChange>
          </w:tcPr>
          <w:p w:rsidR="00BB2644" w:rsidRPr="00BB2644" w:rsidRDefault="00BB2644" w:rsidP="00BB2644">
            <w:pPr>
              <w:rPr>
                <w:color w:val="000000"/>
                <w:sz w:val="22"/>
                <w:szCs w:val="22"/>
              </w:rPr>
            </w:pPr>
            <w:del w:id="984" w:author="Autor">
              <w:r w:rsidRPr="00BB2644" w:rsidDel="005464E3">
                <w:rPr>
                  <w:color w:val="000000"/>
                  <w:sz w:val="22"/>
                  <w:szCs w:val="22"/>
                </w:rPr>
                <w:delText> </w:delText>
              </w:r>
            </w:del>
          </w:p>
        </w:tc>
      </w:tr>
      <w:tr w:rsidR="00BB2644" w:rsidRPr="00BB2644" w:rsidTr="005464E3">
        <w:trPr>
          <w:trHeight w:val="300"/>
          <w:trPrChange w:id="985" w:author="Autor">
            <w:trPr>
              <w:trHeight w:val="300"/>
            </w:trPr>
          </w:trPrChange>
        </w:trPr>
        <w:tc>
          <w:tcPr>
            <w:tcW w:w="3559" w:type="dxa"/>
            <w:gridSpan w:val="2"/>
            <w:shd w:val="clear" w:color="auto" w:fill="auto"/>
            <w:vAlign w:val="center"/>
            <w:tcPrChange w:id="986" w:author="Autor">
              <w:tcPr>
                <w:tcW w:w="3559" w:type="dxa"/>
                <w:gridSpan w:val="2"/>
                <w:shd w:val="clear" w:color="auto" w:fill="auto"/>
                <w:vAlign w:val="center"/>
              </w:tcPr>
            </w:tcPrChange>
          </w:tcPr>
          <w:p w:rsidR="00BB2644" w:rsidRPr="00BB2644" w:rsidRDefault="00BB2644" w:rsidP="00BB2644">
            <w:pPr>
              <w:rPr>
                <w:color w:val="000000"/>
                <w:sz w:val="22"/>
                <w:szCs w:val="22"/>
              </w:rPr>
            </w:pPr>
            <w:del w:id="987" w:author="Autor">
              <w:r w:rsidRPr="00BB2644" w:rsidDel="005464E3">
                <w:rPr>
                  <w:color w:val="000000"/>
                  <w:sz w:val="22"/>
                  <w:szCs w:val="22"/>
                </w:rPr>
                <w:delText>Názov/Meno a adresa sídla prijímateľa</w:delText>
              </w:r>
            </w:del>
          </w:p>
        </w:tc>
        <w:tc>
          <w:tcPr>
            <w:tcW w:w="5528" w:type="dxa"/>
            <w:gridSpan w:val="5"/>
            <w:shd w:val="clear" w:color="auto" w:fill="auto"/>
            <w:vAlign w:val="center"/>
            <w:tcPrChange w:id="988" w:author="Autor">
              <w:tcPr>
                <w:tcW w:w="5528" w:type="dxa"/>
                <w:gridSpan w:val="5"/>
                <w:shd w:val="clear" w:color="auto" w:fill="auto"/>
                <w:vAlign w:val="center"/>
              </w:tcPr>
            </w:tcPrChange>
          </w:tcPr>
          <w:p w:rsidR="00BB2644" w:rsidRPr="00BB2644" w:rsidRDefault="00BB2644" w:rsidP="00BB2644">
            <w:pPr>
              <w:rPr>
                <w:color w:val="000000"/>
                <w:sz w:val="22"/>
                <w:szCs w:val="22"/>
              </w:rPr>
            </w:pPr>
            <w:del w:id="989" w:author="Autor">
              <w:r w:rsidRPr="00BB2644" w:rsidDel="005464E3">
                <w:rPr>
                  <w:color w:val="000000"/>
                  <w:sz w:val="22"/>
                  <w:szCs w:val="22"/>
                </w:rPr>
                <w:delText> </w:delText>
              </w:r>
            </w:del>
          </w:p>
        </w:tc>
      </w:tr>
      <w:tr w:rsidR="00BB2644" w:rsidRPr="00BB2644" w:rsidTr="005464E3">
        <w:trPr>
          <w:trHeight w:val="300"/>
          <w:trPrChange w:id="990" w:author="Autor">
            <w:trPr>
              <w:trHeight w:val="300"/>
            </w:trPr>
          </w:trPrChange>
        </w:trPr>
        <w:tc>
          <w:tcPr>
            <w:tcW w:w="3559" w:type="dxa"/>
            <w:gridSpan w:val="2"/>
            <w:shd w:val="clear" w:color="auto" w:fill="auto"/>
            <w:vAlign w:val="center"/>
            <w:tcPrChange w:id="991" w:author="Autor">
              <w:tcPr>
                <w:tcW w:w="3559" w:type="dxa"/>
                <w:gridSpan w:val="2"/>
                <w:shd w:val="clear" w:color="auto" w:fill="auto"/>
                <w:vAlign w:val="center"/>
              </w:tcPr>
            </w:tcPrChange>
          </w:tcPr>
          <w:p w:rsidR="00BB2644" w:rsidRPr="00BB2644" w:rsidRDefault="00BB2644" w:rsidP="00BB2644">
            <w:pPr>
              <w:rPr>
                <w:color w:val="000000"/>
                <w:sz w:val="22"/>
                <w:szCs w:val="22"/>
              </w:rPr>
            </w:pPr>
            <w:del w:id="992" w:author="Autor">
              <w:r w:rsidRPr="00BB2644" w:rsidDel="005464E3">
                <w:rPr>
                  <w:color w:val="000000"/>
                  <w:sz w:val="22"/>
                  <w:szCs w:val="22"/>
                </w:rPr>
                <w:delText>Druh verejného obstarávateľa / obstarávateľa podľa ZVO</w:delText>
              </w:r>
            </w:del>
          </w:p>
        </w:tc>
        <w:tc>
          <w:tcPr>
            <w:tcW w:w="5528" w:type="dxa"/>
            <w:gridSpan w:val="5"/>
            <w:shd w:val="clear" w:color="auto" w:fill="auto"/>
            <w:vAlign w:val="center"/>
            <w:tcPrChange w:id="993" w:author="Autor">
              <w:tcPr>
                <w:tcW w:w="5528" w:type="dxa"/>
                <w:gridSpan w:val="5"/>
                <w:shd w:val="clear" w:color="auto" w:fill="auto"/>
                <w:vAlign w:val="center"/>
              </w:tcPr>
            </w:tcPrChange>
          </w:tcPr>
          <w:p w:rsidR="00BB2644" w:rsidRPr="00BB2644" w:rsidRDefault="00BB2644" w:rsidP="00BB2644">
            <w:pPr>
              <w:rPr>
                <w:color w:val="000000"/>
                <w:sz w:val="22"/>
                <w:szCs w:val="22"/>
              </w:rPr>
            </w:pPr>
            <w:del w:id="994" w:author="Autor">
              <w:r w:rsidRPr="00BB2644" w:rsidDel="005464E3">
                <w:rPr>
                  <w:color w:val="000000"/>
                  <w:sz w:val="22"/>
                  <w:szCs w:val="22"/>
                </w:rPr>
                <w:delText> </w:delText>
              </w:r>
            </w:del>
          </w:p>
        </w:tc>
      </w:tr>
      <w:tr w:rsidR="00BB2644" w:rsidRPr="00BB2644" w:rsidTr="005464E3">
        <w:trPr>
          <w:trHeight w:val="330"/>
          <w:trPrChange w:id="995" w:author="Autor">
            <w:trPr>
              <w:trHeight w:val="330"/>
            </w:trPr>
          </w:trPrChange>
        </w:trPr>
        <w:tc>
          <w:tcPr>
            <w:tcW w:w="9087" w:type="dxa"/>
            <w:gridSpan w:val="7"/>
            <w:shd w:val="clear" w:color="auto" w:fill="auto"/>
            <w:vAlign w:val="center"/>
            <w:tcPrChange w:id="996"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997" w:author="Autor">
              <w:r w:rsidRPr="00BB2644" w:rsidDel="005464E3">
                <w:rPr>
                  <w:b/>
                  <w:bCs/>
                  <w:color w:val="000000"/>
                  <w:sz w:val="22"/>
                  <w:szCs w:val="22"/>
                </w:rPr>
                <w:delText>Identifikácia zákazky</w:delText>
              </w:r>
            </w:del>
          </w:p>
        </w:tc>
      </w:tr>
      <w:tr w:rsidR="00BB2644" w:rsidRPr="00BB2644" w:rsidTr="005464E3">
        <w:trPr>
          <w:trHeight w:val="300"/>
          <w:trPrChange w:id="998" w:author="Autor">
            <w:trPr>
              <w:trHeight w:val="300"/>
            </w:trPr>
          </w:trPrChange>
        </w:trPr>
        <w:tc>
          <w:tcPr>
            <w:tcW w:w="3559" w:type="dxa"/>
            <w:gridSpan w:val="2"/>
            <w:shd w:val="clear" w:color="auto" w:fill="auto"/>
            <w:vAlign w:val="center"/>
            <w:tcPrChange w:id="999" w:author="Autor">
              <w:tcPr>
                <w:tcW w:w="3559" w:type="dxa"/>
                <w:gridSpan w:val="2"/>
                <w:shd w:val="clear" w:color="auto" w:fill="auto"/>
                <w:vAlign w:val="center"/>
              </w:tcPr>
            </w:tcPrChange>
          </w:tcPr>
          <w:p w:rsidR="00BB2644" w:rsidRPr="00BB2644" w:rsidRDefault="00BB2644" w:rsidP="00BB2644">
            <w:pPr>
              <w:rPr>
                <w:color w:val="000000"/>
                <w:sz w:val="22"/>
                <w:szCs w:val="22"/>
              </w:rPr>
            </w:pPr>
            <w:del w:id="1000" w:author="Autor">
              <w:r w:rsidRPr="00BB2644" w:rsidDel="005464E3">
                <w:rPr>
                  <w:color w:val="000000"/>
                  <w:sz w:val="22"/>
                  <w:szCs w:val="22"/>
                </w:rPr>
                <w:delText>Druh zákazky podľa predpokladanej hodnoty zákazky</w:delText>
              </w:r>
            </w:del>
          </w:p>
        </w:tc>
        <w:tc>
          <w:tcPr>
            <w:tcW w:w="5528" w:type="dxa"/>
            <w:gridSpan w:val="5"/>
            <w:shd w:val="clear" w:color="auto" w:fill="auto"/>
            <w:vAlign w:val="center"/>
            <w:tcPrChange w:id="1001" w:author="Autor">
              <w:tcPr>
                <w:tcW w:w="5528" w:type="dxa"/>
                <w:gridSpan w:val="5"/>
                <w:shd w:val="clear" w:color="auto" w:fill="auto"/>
                <w:vAlign w:val="center"/>
              </w:tcPr>
            </w:tcPrChange>
          </w:tcPr>
          <w:p w:rsidR="00BB2644" w:rsidRPr="00BB2644" w:rsidRDefault="00BB2644" w:rsidP="00BB2644">
            <w:pPr>
              <w:rPr>
                <w:color w:val="000000"/>
                <w:sz w:val="22"/>
                <w:szCs w:val="22"/>
              </w:rPr>
            </w:pPr>
            <w:del w:id="1002" w:author="Autor">
              <w:r w:rsidRPr="00BB2644" w:rsidDel="005464E3">
                <w:rPr>
                  <w:color w:val="000000"/>
                  <w:sz w:val="22"/>
                  <w:szCs w:val="22"/>
                </w:rPr>
                <w:delText>Nadlimitná zákazka</w:delText>
              </w:r>
            </w:del>
          </w:p>
        </w:tc>
      </w:tr>
      <w:tr w:rsidR="00BB2644" w:rsidRPr="00BB2644" w:rsidTr="005464E3">
        <w:trPr>
          <w:trHeight w:val="300"/>
          <w:trPrChange w:id="1003" w:author="Autor">
            <w:trPr>
              <w:trHeight w:val="300"/>
            </w:trPr>
          </w:trPrChange>
        </w:trPr>
        <w:tc>
          <w:tcPr>
            <w:tcW w:w="3559" w:type="dxa"/>
            <w:gridSpan w:val="2"/>
            <w:shd w:val="clear" w:color="auto" w:fill="auto"/>
            <w:vAlign w:val="center"/>
            <w:tcPrChange w:id="1004" w:author="Autor">
              <w:tcPr>
                <w:tcW w:w="3559" w:type="dxa"/>
                <w:gridSpan w:val="2"/>
                <w:shd w:val="clear" w:color="auto" w:fill="auto"/>
                <w:vAlign w:val="center"/>
              </w:tcPr>
            </w:tcPrChange>
          </w:tcPr>
          <w:p w:rsidR="00BB2644" w:rsidRPr="00BB2644" w:rsidRDefault="00BB2644" w:rsidP="00BB2644">
            <w:pPr>
              <w:rPr>
                <w:color w:val="000000"/>
                <w:sz w:val="22"/>
                <w:szCs w:val="22"/>
              </w:rPr>
            </w:pPr>
            <w:del w:id="1005" w:author="Autor">
              <w:r w:rsidRPr="00BB2644" w:rsidDel="005464E3">
                <w:rPr>
                  <w:color w:val="000000"/>
                  <w:sz w:val="22"/>
                  <w:szCs w:val="22"/>
                </w:rPr>
                <w:delText>Druh zákazky podľa postupu</w:delText>
              </w:r>
            </w:del>
          </w:p>
        </w:tc>
        <w:tc>
          <w:tcPr>
            <w:tcW w:w="5528" w:type="dxa"/>
            <w:gridSpan w:val="5"/>
            <w:shd w:val="clear" w:color="auto" w:fill="auto"/>
            <w:vAlign w:val="center"/>
            <w:tcPrChange w:id="1006" w:author="Autor">
              <w:tcPr>
                <w:tcW w:w="5528" w:type="dxa"/>
                <w:gridSpan w:val="5"/>
                <w:shd w:val="clear" w:color="auto" w:fill="auto"/>
                <w:vAlign w:val="center"/>
              </w:tcPr>
            </w:tcPrChange>
          </w:tcPr>
          <w:p w:rsidR="00BB2644" w:rsidRPr="00BB2644" w:rsidRDefault="00BB2644" w:rsidP="00BB2644">
            <w:pPr>
              <w:rPr>
                <w:color w:val="000000"/>
                <w:sz w:val="22"/>
                <w:szCs w:val="22"/>
              </w:rPr>
            </w:pPr>
            <w:del w:id="1007" w:author="Autor">
              <w:r w:rsidRPr="00BB2644" w:rsidDel="005464E3">
                <w:rPr>
                  <w:color w:val="000000"/>
                  <w:sz w:val="22"/>
                  <w:szCs w:val="22"/>
                </w:rPr>
                <w:delText>Užšia súťaž</w:delText>
              </w:r>
            </w:del>
          </w:p>
        </w:tc>
      </w:tr>
      <w:tr w:rsidR="00BB2644" w:rsidRPr="00BB2644" w:rsidTr="005464E3">
        <w:trPr>
          <w:trHeight w:val="300"/>
          <w:trPrChange w:id="1008" w:author="Autor">
            <w:trPr>
              <w:trHeight w:val="300"/>
            </w:trPr>
          </w:trPrChange>
        </w:trPr>
        <w:tc>
          <w:tcPr>
            <w:tcW w:w="3559" w:type="dxa"/>
            <w:gridSpan w:val="2"/>
            <w:shd w:val="clear" w:color="auto" w:fill="auto"/>
            <w:vAlign w:val="center"/>
            <w:tcPrChange w:id="1009" w:author="Autor">
              <w:tcPr>
                <w:tcW w:w="3559" w:type="dxa"/>
                <w:gridSpan w:val="2"/>
                <w:shd w:val="clear" w:color="auto" w:fill="auto"/>
                <w:vAlign w:val="center"/>
              </w:tcPr>
            </w:tcPrChange>
          </w:tcPr>
          <w:p w:rsidR="00BB2644" w:rsidRPr="00BB2644" w:rsidRDefault="00BB2644" w:rsidP="00BB2644">
            <w:pPr>
              <w:rPr>
                <w:color w:val="000000"/>
                <w:sz w:val="22"/>
                <w:szCs w:val="22"/>
              </w:rPr>
            </w:pPr>
            <w:del w:id="1010" w:author="Autor">
              <w:r w:rsidRPr="00BB2644" w:rsidDel="005464E3">
                <w:rPr>
                  <w:color w:val="000000"/>
                  <w:sz w:val="22"/>
                  <w:szCs w:val="22"/>
                </w:rPr>
                <w:delText>Druh zákazky podľa predmetu obstarania</w:delText>
              </w:r>
            </w:del>
          </w:p>
        </w:tc>
        <w:tc>
          <w:tcPr>
            <w:tcW w:w="5528" w:type="dxa"/>
            <w:gridSpan w:val="5"/>
            <w:shd w:val="clear" w:color="auto" w:fill="auto"/>
            <w:vAlign w:val="center"/>
            <w:tcPrChange w:id="1011" w:author="Autor">
              <w:tcPr>
                <w:tcW w:w="5528" w:type="dxa"/>
                <w:gridSpan w:val="5"/>
                <w:shd w:val="clear" w:color="auto" w:fill="auto"/>
                <w:vAlign w:val="center"/>
              </w:tcPr>
            </w:tcPrChange>
          </w:tcPr>
          <w:p w:rsidR="00BB2644" w:rsidRPr="00BB2644" w:rsidRDefault="00BB2644" w:rsidP="00BB2644">
            <w:pPr>
              <w:rPr>
                <w:color w:val="000000"/>
                <w:sz w:val="22"/>
                <w:szCs w:val="22"/>
              </w:rPr>
            </w:pPr>
            <w:del w:id="1012" w:author="Autor">
              <w:r w:rsidRPr="00BB2644" w:rsidDel="005464E3">
                <w:rPr>
                  <w:color w:val="000000"/>
                  <w:sz w:val="22"/>
                  <w:szCs w:val="22"/>
                </w:rPr>
                <w:delText xml:space="preserve"> </w:delText>
              </w:r>
            </w:del>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del w:id="1013" w:author="Autor">
              <w:r w:rsidRPr="00863741" w:rsidDel="005464E3">
                <w:rPr>
                  <w:color w:val="000000"/>
                  <w:sz w:val="22"/>
                  <w:szCs w:val="22"/>
                </w:rPr>
                <w:delText>Identifikátor zákazky v</w:delText>
              </w:r>
              <w:r w:rsidDel="005464E3">
                <w:rPr>
                  <w:color w:val="000000"/>
                  <w:sz w:val="22"/>
                  <w:szCs w:val="22"/>
                </w:rPr>
                <w:delText> </w:delText>
              </w:r>
              <w:r w:rsidRPr="00863741" w:rsidDel="005464E3">
                <w:rPr>
                  <w:color w:val="000000"/>
                  <w:sz w:val="22"/>
                  <w:szCs w:val="22"/>
                </w:rPr>
                <w:delText>ITMS</w:delText>
              </w:r>
              <w:r w:rsidDel="005464E3">
                <w:rPr>
                  <w:color w:val="000000"/>
                  <w:sz w:val="22"/>
                  <w:szCs w:val="22"/>
                </w:rPr>
                <w:delText>2014+</w:delText>
              </w:r>
            </w:del>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5464E3">
        <w:trPr>
          <w:trHeight w:val="300"/>
          <w:trPrChange w:id="1014" w:author="Autor">
            <w:trPr>
              <w:trHeight w:val="300"/>
            </w:trPr>
          </w:trPrChange>
        </w:trPr>
        <w:tc>
          <w:tcPr>
            <w:tcW w:w="3559" w:type="dxa"/>
            <w:gridSpan w:val="2"/>
            <w:shd w:val="clear" w:color="auto" w:fill="auto"/>
            <w:vAlign w:val="center"/>
            <w:tcPrChange w:id="1015" w:author="Autor">
              <w:tcPr>
                <w:tcW w:w="3559" w:type="dxa"/>
                <w:gridSpan w:val="2"/>
                <w:shd w:val="clear" w:color="auto" w:fill="auto"/>
                <w:vAlign w:val="center"/>
              </w:tcPr>
            </w:tcPrChange>
          </w:tcPr>
          <w:p w:rsidR="00BB2644" w:rsidRPr="00BB2644" w:rsidRDefault="00BB2644" w:rsidP="00BB2644">
            <w:pPr>
              <w:rPr>
                <w:color w:val="000000"/>
                <w:sz w:val="22"/>
                <w:szCs w:val="22"/>
              </w:rPr>
            </w:pPr>
            <w:del w:id="1016" w:author="Autor">
              <w:r w:rsidRPr="00BB2644" w:rsidDel="005464E3">
                <w:rPr>
                  <w:color w:val="000000"/>
                  <w:sz w:val="22"/>
                  <w:szCs w:val="22"/>
                </w:rPr>
                <w:delText>Typ kontroly</w:delText>
              </w:r>
            </w:del>
          </w:p>
        </w:tc>
        <w:tc>
          <w:tcPr>
            <w:tcW w:w="5528" w:type="dxa"/>
            <w:gridSpan w:val="5"/>
            <w:shd w:val="clear" w:color="auto" w:fill="auto"/>
            <w:vAlign w:val="center"/>
            <w:tcPrChange w:id="1017" w:author="Autor">
              <w:tcPr>
                <w:tcW w:w="5528" w:type="dxa"/>
                <w:gridSpan w:val="5"/>
                <w:shd w:val="clear" w:color="auto" w:fill="auto"/>
                <w:vAlign w:val="center"/>
              </w:tcPr>
            </w:tcPrChange>
          </w:tcPr>
          <w:p w:rsidR="00BB2644" w:rsidRPr="00BB2644" w:rsidRDefault="00BB2644" w:rsidP="00BB2644">
            <w:pPr>
              <w:rPr>
                <w:color w:val="000000"/>
                <w:sz w:val="22"/>
                <w:szCs w:val="22"/>
              </w:rPr>
            </w:pPr>
            <w:del w:id="1018" w:author="Autor">
              <w:r w:rsidRPr="00BB2644" w:rsidDel="005464E3">
                <w:rPr>
                  <w:color w:val="000000"/>
                  <w:sz w:val="22"/>
                  <w:szCs w:val="22"/>
                </w:rPr>
                <w:delText>1. ex-ante kontrola</w:delText>
              </w:r>
            </w:del>
          </w:p>
        </w:tc>
      </w:tr>
      <w:tr w:rsidR="00BB2644" w:rsidRPr="00BB2644" w:rsidTr="005464E3">
        <w:trPr>
          <w:trHeight w:val="300"/>
          <w:trPrChange w:id="1019" w:author="Autor">
            <w:trPr>
              <w:trHeight w:val="300"/>
            </w:trPr>
          </w:trPrChange>
        </w:trPr>
        <w:tc>
          <w:tcPr>
            <w:tcW w:w="3559" w:type="dxa"/>
            <w:gridSpan w:val="2"/>
            <w:shd w:val="clear" w:color="auto" w:fill="auto"/>
            <w:vAlign w:val="center"/>
            <w:tcPrChange w:id="1020" w:author="Autor">
              <w:tcPr>
                <w:tcW w:w="3559" w:type="dxa"/>
                <w:gridSpan w:val="2"/>
                <w:shd w:val="clear" w:color="auto" w:fill="auto"/>
                <w:vAlign w:val="center"/>
              </w:tcPr>
            </w:tcPrChange>
          </w:tcPr>
          <w:p w:rsidR="00BB2644" w:rsidRPr="00BB2644" w:rsidRDefault="00BB2644" w:rsidP="00BB2644">
            <w:pPr>
              <w:rPr>
                <w:color w:val="000000"/>
                <w:sz w:val="22"/>
                <w:szCs w:val="22"/>
              </w:rPr>
            </w:pPr>
            <w:del w:id="1021" w:author="Autor">
              <w:r w:rsidRPr="00BB2644" w:rsidDel="005464E3">
                <w:rPr>
                  <w:color w:val="000000"/>
                  <w:sz w:val="22"/>
                  <w:szCs w:val="22"/>
                </w:rPr>
                <w:delText>Názov zákazky</w:delText>
              </w:r>
            </w:del>
          </w:p>
        </w:tc>
        <w:tc>
          <w:tcPr>
            <w:tcW w:w="5528" w:type="dxa"/>
            <w:gridSpan w:val="5"/>
            <w:shd w:val="clear" w:color="auto" w:fill="auto"/>
            <w:vAlign w:val="center"/>
            <w:tcPrChange w:id="1022" w:author="Autor">
              <w:tcPr>
                <w:tcW w:w="5528" w:type="dxa"/>
                <w:gridSpan w:val="5"/>
                <w:shd w:val="clear" w:color="auto" w:fill="auto"/>
                <w:vAlign w:val="center"/>
              </w:tcPr>
            </w:tcPrChange>
          </w:tcPr>
          <w:p w:rsidR="00BB2644" w:rsidRPr="00BB2644" w:rsidRDefault="00BB2644" w:rsidP="00BB2644">
            <w:pPr>
              <w:rPr>
                <w:color w:val="000000"/>
                <w:sz w:val="22"/>
                <w:szCs w:val="22"/>
              </w:rPr>
            </w:pPr>
            <w:del w:id="1023" w:author="Autor">
              <w:r w:rsidRPr="00BB2644" w:rsidDel="005464E3">
                <w:rPr>
                  <w:color w:val="000000"/>
                  <w:sz w:val="22"/>
                  <w:szCs w:val="22"/>
                </w:rPr>
                <w:delText> </w:delText>
              </w:r>
            </w:del>
          </w:p>
        </w:tc>
      </w:tr>
      <w:tr w:rsidR="00BB2644" w:rsidRPr="00BB2644" w:rsidTr="005464E3">
        <w:trPr>
          <w:trHeight w:val="300"/>
          <w:trPrChange w:id="1024" w:author="Autor">
            <w:trPr>
              <w:trHeight w:val="300"/>
            </w:trPr>
          </w:trPrChange>
        </w:trPr>
        <w:tc>
          <w:tcPr>
            <w:tcW w:w="3559" w:type="dxa"/>
            <w:gridSpan w:val="2"/>
            <w:shd w:val="clear" w:color="auto" w:fill="auto"/>
            <w:vAlign w:val="center"/>
            <w:tcPrChange w:id="1025" w:author="Autor">
              <w:tcPr>
                <w:tcW w:w="3559" w:type="dxa"/>
                <w:gridSpan w:val="2"/>
                <w:shd w:val="clear" w:color="auto" w:fill="auto"/>
                <w:vAlign w:val="center"/>
              </w:tcPr>
            </w:tcPrChange>
          </w:tcPr>
          <w:p w:rsidR="00BB2644" w:rsidRPr="00BB2644" w:rsidRDefault="00BB2644" w:rsidP="00BB2644">
            <w:pPr>
              <w:rPr>
                <w:color w:val="000000"/>
                <w:sz w:val="22"/>
                <w:szCs w:val="22"/>
              </w:rPr>
            </w:pPr>
            <w:del w:id="1026" w:author="Autor">
              <w:r w:rsidRPr="00BB2644" w:rsidDel="005464E3">
                <w:rPr>
                  <w:color w:val="000000"/>
                  <w:sz w:val="22"/>
                  <w:szCs w:val="22"/>
                </w:rPr>
                <w:delText>Predpokladaná hodnota zákazky</w:delText>
              </w:r>
            </w:del>
          </w:p>
        </w:tc>
        <w:tc>
          <w:tcPr>
            <w:tcW w:w="5528" w:type="dxa"/>
            <w:gridSpan w:val="5"/>
            <w:shd w:val="clear" w:color="auto" w:fill="auto"/>
            <w:vAlign w:val="center"/>
            <w:tcPrChange w:id="1027" w:author="Autor">
              <w:tcPr>
                <w:tcW w:w="5528" w:type="dxa"/>
                <w:gridSpan w:val="5"/>
                <w:shd w:val="clear" w:color="auto" w:fill="auto"/>
                <w:vAlign w:val="center"/>
              </w:tcPr>
            </w:tcPrChange>
          </w:tcPr>
          <w:p w:rsidR="00BB2644" w:rsidRPr="00BB2644" w:rsidRDefault="00BB2644" w:rsidP="00BB2644">
            <w:pPr>
              <w:rPr>
                <w:color w:val="000000"/>
                <w:sz w:val="22"/>
                <w:szCs w:val="22"/>
              </w:rPr>
            </w:pPr>
            <w:del w:id="1028" w:author="Autor">
              <w:r w:rsidRPr="00BB2644" w:rsidDel="005464E3">
                <w:rPr>
                  <w:color w:val="000000"/>
                  <w:sz w:val="22"/>
                  <w:szCs w:val="22"/>
                </w:rPr>
                <w:delText> </w:delText>
              </w:r>
            </w:del>
          </w:p>
        </w:tc>
      </w:tr>
      <w:tr w:rsidR="00BB2644" w:rsidRPr="00BB2644" w:rsidTr="005464E3">
        <w:trPr>
          <w:trHeight w:val="810"/>
          <w:trPrChange w:id="1029" w:author="Autor">
            <w:trPr>
              <w:trHeight w:val="810"/>
            </w:trPr>
          </w:trPrChange>
        </w:trPr>
        <w:tc>
          <w:tcPr>
            <w:tcW w:w="3559" w:type="dxa"/>
            <w:gridSpan w:val="2"/>
            <w:shd w:val="clear" w:color="auto" w:fill="auto"/>
            <w:vAlign w:val="center"/>
            <w:tcPrChange w:id="1030" w:author="Autor">
              <w:tcPr>
                <w:tcW w:w="3559" w:type="dxa"/>
                <w:gridSpan w:val="2"/>
                <w:shd w:val="clear" w:color="auto" w:fill="auto"/>
                <w:vAlign w:val="center"/>
              </w:tcPr>
            </w:tcPrChange>
          </w:tcPr>
          <w:p w:rsidR="00BB2644" w:rsidRPr="00BB2644" w:rsidRDefault="00BB2644" w:rsidP="00BB2644">
            <w:pPr>
              <w:rPr>
                <w:color w:val="000000"/>
                <w:sz w:val="22"/>
                <w:szCs w:val="22"/>
              </w:rPr>
            </w:pPr>
            <w:del w:id="1031" w:author="Autor">
              <w:r w:rsidRPr="00BB2644" w:rsidDel="005464E3">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1032" w:author="Autor">
              <w:tcPr>
                <w:tcW w:w="5528" w:type="dxa"/>
                <w:gridSpan w:val="5"/>
                <w:shd w:val="clear" w:color="auto" w:fill="auto"/>
                <w:vAlign w:val="center"/>
              </w:tcPr>
            </w:tcPrChange>
          </w:tcPr>
          <w:p w:rsidR="00BB2644" w:rsidRPr="00BB2644" w:rsidRDefault="00BB2644" w:rsidP="00BB2644">
            <w:pPr>
              <w:rPr>
                <w:color w:val="000000"/>
                <w:sz w:val="22"/>
                <w:szCs w:val="22"/>
              </w:rPr>
            </w:pPr>
            <w:del w:id="1033" w:author="Autor">
              <w:r w:rsidRPr="00BB2644" w:rsidDel="005464E3">
                <w:rPr>
                  <w:color w:val="000000"/>
                  <w:sz w:val="22"/>
                  <w:szCs w:val="22"/>
                </w:rPr>
                <w:delText> </w:delText>
              </w:r>
            </w:del>
          </w:p>
        </w:tc>
      </w:tr>
      <w:tr w:rsidR="00BB2644" w:rsidRPr="00BB2644" w:rsidTr="005464E3">
        <w:trPr>
          <w:trHeight w:val="315"/>
          <w:trPrChange w:id="1034" w:author="Autor">
            <w:trPr>
              <w:trHeight w:val="315"/>
            </w:trPr>
          </w:trPrChange>
        </w:trPr>
        <w:tc>
          <w:tcPr>
            <w:tcW w:w="582" w:type="dxa"/>
            <w:shd w:val="clear" w:color="000000" w:fill="60497A"/>
            <w:vAlign w:val="center"/>
            <w:tcPrChange w:id="1035" w:author="Autor">
              <w:tcPr>
                <w:tcW w:w="582" w:type="dxa"/>
                <w:shd w:val="clear" w:color="000000" w:fill="60497A"/>
                <w:vAlign w:val="center"/>
              </w:tcPr>
            </w:tcPrChange>
          </w:tcPr>
          <w:p w:rsidR="00BB2644" w:rsidRPr="00BB2644" w:rsidRDefault="00BB2644" w:rsidP="00BB2644">
            <w:pPr>
              <w:jc w:val="center"/>
              <w:rPr>
                <w:b/>
                <w:bCs/>
                <w:color w:val="FFFFFF"/>
                <w:sz w:val="22"/>
                <w:szCs w:val="22"/>
              </w:rPr>
            </w:pPr>
            <w:del w:id="1036" w:author="Autor">
              <w:r w:rsidRPr="00BB2644" w:rsidDel="005464E3">
                <w:rPr>
                  <w:b/>
                  <w:bCs/>
                  <w:color w:val="FFFFFF"/>
                  <w:sz w:val="22"/>
                  <w:szCs w:val="22"/>
                </w:rPr>
                <w:delText>P. č.</w:delText>
              </w:r>
            </w:del>
          </w:p>
        </w:tc>
        <w:tc>
          <w:tcPr>
            <w:tcW w:w="4820" w:type="dxa"/>
            <w:gridSpan w:val="2"/>
            <w:shd w:val="clear" w:color="000000" w:fill="60497A"/>
            <w:vAlign w:val="center"/>
            <w:tcPrChange w:id="1037" w:author="Autor">
              <w:tcPr>
                <w:tcW w:w="4820" w:type="dxa"/>
                <w:gridSpan w:val="2"/>
                <w:shd w:val="clear" w:color="000000" w:fill="60497A"/>
                <w:vAlign w:val="center"/>
              </w:tcPr>
            </w:tcPrChange>
          </w:tcPr>
          <w:p w:rsidR="00BB2644" w:rsidRPr="00BB2644" w:rsidRDefault="00BB2644" w:rsidP="00BB2644">
            <w:pPr>
              <w:jc w:val="center"/>
              <w:rPr>
                <w:b/>
                <w:bCs/>
                <w:color w:val="FFFFFF"/>
                <w:sz w:val="22"/>
                <w:szCs w:val="22"/>
              </w:rPr>
            </w:pPr>
            <w:del w:id="1038" w:author="Autor">
              <w:r w:rsidRPr="00BB2644" w:rsidDel="005464E3">
                <w:rPr>
                  <w:b/>
                  <w:bCs/>
                  <w:color w:val="FFFFFF"/>
                  <w:sz w:val="22"/>
                  <w:szCs w:val="22"/>
                </w:rPr>
                <w:delText>Kontrolné otázky</w:delText>
              </w:r>
            </w:del>
          </w:p>
        </w:tc>
        <w:tc>
          <w:tcPr>
            <w:tcW w:w="567" w:type="dxa"/>
            <w:shd w:val="clear" w:color="000000" w:fill="60497A"/>
            <w:vAlign w:val="center"/>
            <w:tcPrChange w:id="1039"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1040" w:author="Autor">
              <w:r w:rsidRPr="00BB2644" w:rsidDel="005464E3">
                <w:rPr>
                  <w:b/>
                  <w:bCs/>
                  <w:color w:val="FFFFFF"/>
                  <w:sz w:val="22"/>
                  <w:szCs w:val="22"/>
                </w:rPr>
                <w:delText>áno</w:delText>
              </w:r>
            </w:del>
          </w:p>
        </w:tc>
        <w:tc>
          <w:tcPr>
            <w:tcW w:w="567" w:type="dxa"/>
            <w:shd w:val="clear" w:color="000000" w:fill="60497A"/>
            <w:vAlign w:val="center"/>
            <w:tcPrChange w:id="1041"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1042" w:author="Autor">
              <w:r w:rsidRPr="00BB2644" w:rsidDel="005464E3">
                <w:rPr>
                  <w:b/>
                  <w:bCs/>
                  <w:color w:val="FFFFFF"/>
                  <w:sz w:val="22"/>
                  <w:szCs w:val="22"/>
                </w:rPr>
                <w:delText>nie</w:delText>
              </w:r>
            </w:del>
          </w:p>
        </w:tc>
        <w:tc>
          <w:tcPr>
            <w:tcW w:w="776" w:type="dxa"/>
            <w:shd w:val="clear" w:color="000000" w:fill="60497A"/>
            <w:vAlign w:val="center"/>
            <w:tcPrChange w:id="1043" w:author="Autor">
              <w:tcPr>
                <w:tcW w:w="776" w:type="dxa"/>
                <w:shd w:val="clear" w:color="000000" w:fill="60497A"/>
                <w:vAlign w:val="center"/>
              </w:tcPr>
            </w:tcPrChange>
          </w:tcPr>
          <w:p w:rsidR="00BB2644" w:rsidRPr="00BB2644" w:rsidRDefault="00BB2644" w:rsidP="00BB2644">
            <w:pPr>
              <w:jc w:val="center"/>
              <w:rPr>
                <w:b/>
                <w:bCs/>
                <w:color w:val="FFFFFF"/>
                <w:sz w:val="22"/>
                <w:szCs w:val="22"/>
              </w:rPr>
            </w:pPr>
            <w:del w:id="1044" w:author="Autor">
              <w:r w:rsidRPr="00BB2644" w:rsidDel="005464E3">
                <w:rPr>
                  <w:b/>
                  <w:bCs/>
                  <w:color w:val="FFFFFF"/>
                  <w:sz w:val="22"/>
                  <w:szCs w:val="22"/>
                </w:rPr>
                <w:delText>netýka sa</w:delText>
              </w:r>
            </w:del>
          </w:p>
        </w:tc>
        <w:tc>
          <w:tcPr>
            <w:tcW w:w="1775" w:type="dxa"/>
            <w:shd w:val="clear" w:color="000000" w:fill="60497A"/>
            <w:vAlign w:val="center"/>
            <w:tcPrChange w:id="1045" w:author="Autor">
              <w:tcPr>
                <w:tcW w:w="1775" w:type="dxa"/>
                <w:shd w:val="clear" w:color="000000" w:fill="60497A"/>
                <w:vAlign w:val="center"/>
              </w:tcPr>
            </w:tcPrChange>
          </w:tcPr>
          <w:p w:rsidR="00BB2644" w:rsidRPr="00BB2644" w:rsidRDefault="00BB2644" w:rsidP="00BB2644">
            <w:pPr>
              <w:jc w:val="center"/>
              <w:rPr>
                <w:b/>
                <w:bCs/>
                <w:color w:val="FFFFFF"/>
                <w:sz w:val="22"/>
                <w:szCs w:val="22"/>
              </w:rPr>
            </w:pPr>
            <w:del w:id="1046" w:author="Autor">
              <w:r w:rsidRPr="00BB2644" w:rsidDel="005464E3">
                <w:rPr>
                  <w:b/>
                  <w:bCs/>
                  <w:color w:val="FFFFFF"/>
                  <w:sz w:val="22"/>
                  <w:szCs w:val="22"/>
                </w:rPr>
                <w:delText>Poznámka</w:delText>
              </w:r>
            </w:del>
          </w:p>
        </w:tc>
      </w:tr>
      <w:tr w:rsidR="003F1B24" w:rsidRPr="00BB2644" w:rsidTr="005464E3">
        <w:trPr>
          <w:trHeight w:val="873"/>
          <w:trPrChange w:id="1047" w:author="Autor">
            <w:trPr>
              <w:trHeight w:val="873"/>
            </w:trPr>
          </w:trPrChange>
        </w:trPr>
        <w:tc>
          <w:tcPr>
            <w:tcW w:w="582" w:type="dxa"/>
            <w:vMerge w:val="restart"/>
            <w:shd w:val="clear" w:color="auto" w:fill="auto"/>
            <w:noWrap/>
            <w:vAlign w:val="center"/>
            <w:tcPrChange w:id="1048" w:author="Autor">
              <w:tcPr>
                <w:tcW w:w="582" w:type="dxa"/>
                <w:vMerge w:val="restart"/>
                <w:shd w:val="clear" w:color="auto" w:fill="auto"/>
                <w:noWrap/>
                <w:vAlign w:val="center"/>
              </w:tcPr>
            </w:tcPrChange>
          </w:tcPr>
          <w:p w:rsidR="003F1B24" w:rsidRPr="00BB2644" w:rsidRDefault="003F1B24" w:rsidP="00BB2644">
            <w:pPr>
              <w:jc w:val="center"/>
              <w:rPr>
                <w:color w:val="000000"/>
                <w:sz w:val="22"/>
                <w:szCs w:val="22"/>
              </w:rPr>
            </w:pPr>
            <w:del w:id="1049" w:author="Autor">
              <w:r w:rsidRPr="00BB2644" w:rsidDel="005464E3">
                <w:rPr>
                  <w:color w:val="000000"/>
                  <w:sz w:val="22"/>
                  <w:szCs w:val="22"/>
                </w:rPr>
                <w:delText>1</w:delText>
              </w:r>
            </w:del>
          </w:p>
        </w:tc>
        <w:tc>
          <w:tcPr>
            <w:tcW w:w="4820" w:type="dxa"/>
            <w:gridSpan w:val="2"/>
            <w:vMerge w:val="restart"/>
            <w:shd w:val="clear" w:color="auto" w:fill="auto"/>
            <w:vAlign w:val="center"/>
            <w:tcPrChange w:id="1050" w:author="Autor">
              <w:tcPr>
                <w:tcW w:w="4820" w:type="dxa"/>
                <w:gridSpan w:val="2"/>
                <w:vMerge w:val="restart"/>
                <w:shd w:val="clear" w:color="auto" w:fill="auto"/>
                <w:vAlign w:val="center"/>
              </w:tcPr>
            </w:tcPrChange>
          </w:tcPr>
          <w:p w:rsidR="003F1B24" w:rsidRPr="00BB2644" w:rsidRDefault="003F1B24" w:rsidP="00BB2644">
            <w:pPr>
              <w:rPr>
                <w:color w:val="000000"/>
                <w:sz w:val="22"/>
                <w:szCs w:val="22"/>
              </w:rPr>
            </w:pPr>
            <w:del w:id="1051" w:author="Autor">
              <w:r w:rsidRPr="00BB2644" w:rsidDel="005464E3">
                <w:rPr>
                  <w:color w:val="000000"/>
                  <w:sz w:val="22"/>
                  <w:szCs w:val="22"/>
                </w:rPr>
                <w:delText>Bola predpokladaná hodnota zákazky určená súladne so ZVO?</w:delText>
              </w:r>
              <w:r w:rsidRPr="00BB2644" w:rsidDel="005464E3">
                <w:rPr>
                  <w:color w:val="000000"/>
                  <w:sz w:val="22"/>
                  <w:szCs w:val="22"/>
                </w:rPr>
                <w:br/>
                <w:delText>a) Bola PHZ určená ako cena bez DPH?</w:delText>
              </w:r>
              <w:r w:rsidRPr="00BB2644" w:rsidDel="005464E3">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5464E3">
                <w:rPr>
                  <w:color w:val="000000"/>
                  <w:sz w:val="22"/>
                  <w:szCs w:val="22"/>
                </w:rPr>
                <w:br/>
                <w:delText>c) Bola PHZ určená tak, že zahŕňa PHZ všetkých častí zákazky, vrátane opakovaných plnení, odmien a opcií?</w:delText>
              </w:r>
              <w:r w:rsidRPr="00BB2644" w:rsidDel="005464E3">
                <w:rPr>
                  <w:color w:val="000000"/>
                  <w:sz w:val="22"/>
                  <w:szCs w:val="22"/>
                </w:rPr>
                <w:br/>
                <w:delText>d) Je stanovená PHZ tak, že nezahŕňa PHZ aj dodávku tovaru alebo poskytnutie služieb, ktoré nie sú nevyhnutné  na splnenie zmluvy na stavebné práce?</w:delText>
              </w:r>
              <w:r w:rsidRPr="00BB2644" w:rsidDel="005464E3">
                <w:rPr>
                  <w:color w:val="000000"/>
                  <w:sz w:val="22"/>
                  <w:szCs w:val="22"/>
                </w:rPr>
                <w:br/>
                <w:delText>e) Nedošlo k rozdeleniu zákazky alebo nebol zvolený spôsob určenia jej PHZ s cieľom znížiť PHZ pod finančné limity podľa ZVO?</w:delText>
              </w:r>
              <w:r w:rsidRPr="00BB2644" w:rsidDel="005464E3">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1052" w:author="Autor">
              <w:tcPr>
                <w:tcW w:w="567" w:type="dxa"/>
                <w:shd w:val="clear" w:color="auto" w:fill="auto"/>
                <w:vAlign w:val="center"/>
              </w:tcPr>
            </w:tcPrChange>
          </w:tcPr>
          <w:p w:rsidR="003F1B24" w:rsidRPr="00BB2644" w:rsidRDefault="003F1B24" w:rsidP="00BB2644">
            <w:pPr>
              <w:jc w:val="center"/>
              <w:rPr>
                <w:color w:val="000000"/>
                <w:sz w:val="22"/>
                <w:szCs w:val="22"/>
              </w:rPr>
            </w:pPr>
            <w:del w:id="1053" w:author="Autor">
              <w:r w:rsidRPr="00BB2644" w:rsidDel="005464E3">
                <w:rPr>
                  <w:color w:val="000000"/>
                  <w:sz w:val="22"/>
                  <w:szCs w:val="22"/>
                </w:rPr>
                <w:delText> </w:delText>
              </w:r>
            </w:del>
          </w:p>
        </w:tc>
        <w:tc>
          <w:tcPr>
            <w:tcW w:w="567" w:type="dxa"/>
            <w:shd w:val="clear" w:color="auto" w:fill="auto"/>
            <w:vAlign w:val="center"/>
            <w:tcPrChange w:id="1054" w:author="Autor">
              <w:tcPr>
                <w:tcW w:w="567" w:type="dxa"/>
                <w:shd w:val="clear" w:color="auto" w:fill="auto"/>
                <w:vAlign w:val="center"/>
              </w:tcPr>
            </w:tcPrChange>
          </w:tcPr>
          <w:p w:rsidR="003F1B24" w:rsidRPr="00BB2644" w:rsidRDefault="003F1B24" w:rsidP="00BB2644">
            <w:pPr>
              <w:jc w:val="center"/>
              <w:rPr>
                <w:color w:val="000000"/>
                <w:sz w:val="22"/>
                <w:szCs w:val="22"/>
              </w:rPr>
            </w:pPr>
            <w:del w:id="1055" w:author="Autor">
              <w:r w:rsidRPr="00BB2644" w:rsidDel="005464E3">
                <w:rPr>
                  <w:color w:val="000000"/>
                  <w:sz w:val="22"/>
                  <w:szCs w:val="22"/>
                </w:rPr>
                <w:delText> </w:delText>
              </w:r>
            </w:del>
          </w:p>
        </w:tc>
        <w:tc>
          <w:tcPr>
            <w:tcW w:w="776" w:type="dxa"/>
            <w:shd w:val="clear" w:color="auto" w:fill="auto"/>
            <w:vAlign w:val="center"/>
            <w:tcPrChange w:id="1056" w:author="Autor">
              <w:tcPr>
                <w:tcW w:w="776" w:type="dxa"/>
                <w:shd w:val="clear" w:color="auto" w:fill="auto"/>
                <w:vAlign w:val="center"/>
              </w:tcPr>
            </w:tcPrChange>
          </w:tcPr>
          <w:p w:rsidR="003F1B24" w:rsidRPr="00BB2644" w:rsidRDefault="003F1B24" w:rsidP="00BB2644">
            <w:pPr>
              <w:jc w:val="center"/>
              <w:rPr>
                <w:color w:val="000000"/>
                <w:sz w:val="22"/>
                <w:szCs w:val="22"/>
              </w:rPr>
            </w:pPr>
            <w:del w:id="1057" w:author="Autor">
              <w:r w:rsidRPr="00BB2644" w:rsidDel="005464E3">
                <w:rPr>
                  <w:color w:val="000000"/>
                  <w:sz w:val="22"/>
                  <w:szCs w:val="22"/>
                </w:rPr>
                <w:delText> </w:delText>
              </w:r>
            </w:del>
          </w:p>
        </w:tc>
        <w:tc>
          <w:tcPr>
            <w:tcW w:w="1775" w:type="dxa"/>
            <w:shd w:val="clear" w:color="auto" w:fill="auto"/>
            <w:vAlign w:val="center"/>
            <w:tcPrChange w:id="1058" w:author="Autor">
              <w:tcPr>
                <w:tcW w:w="1775" w:type="dxa"/>
                <w:shd w:val="clear" w:color="auto" w:fill="auto"/>
                <w:vAlign w:val="center"/>
              </w:tcPr>
            </w:tcPrChange>
          </w:tcPr>
          <w:p w:rsidR="003F1B24" w:rsidRPr="00BB2644" w:rsidRDefault="003F1B24" w:rsidP="00BB2644">
            <w:pPr>
              <w:jc w:val="center"/>
              <w:rPr>
                <w:color w:val="000000"/>
                <w:sz w:val="22"/>
                <w:szCs w:val="22"/>
              </w:rPr>
            </w:pPr>
            <w:del w:id="1059" w:author="Autor">
              <w:r w:rsidRPr="00BB2644" w:rsidDel="005464E3">
                <w:rPr>
                  <w:color w:val="000000"/>
                  <w:sz w:val="22"/>
                  <w:szCs w:val="22"/>
                </w:rPr>
                <w:delText> </w:delText>
              </w:r>
            </w:del>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5464E3">
        <w:trPr>
          <w:trHeight w:val="600"/>
          <w:trPrChange w:id="1060" w:author="Autor">
            <w:trPr>
              <w:trHeight w:val="600"/>
            </w:trPr>
          </w:trPrChange>
        </w:trPr>
        <w:tc>
          <w:tcPr>
            <w:tcW w:w="582" w:type="dxa"/>
            <w:shd w:val="clear" w:color="auto" w:fill="auto"/>
            <w:noWrap/>
            <w:vAlign w:val="center"/>
            <w:tcPrChange w:id="106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062" w:author="Autor">
              <w:r w:rsidRPr="00BB2644" w:rsidDel="005464E3">
                <w:rPr>
                  <w:color w:val="000000"/>
                  <w:sz w:val="22"/>
                  <w:szCs w:val="22"/>
                </w:rPr>
                <w:lastRenderedPageBreak/>
                <w:delText>2</w:delText>
              </w:r>
            </w:del>
          </w:p>
        </w:tc>
        <w:tc>
          <w:tcPr>
            <w:tcW w:w="4820" w:type="dxa"/>
            <w:gridSpan w:val="2"/>
            <w:shd w:val="clear" w:color="auto" w:fill="auto"/>
            <w:vAlign w:val="center"/>
            <w:tcPrChange w:id="1063" w:author="Autor">
              <w:tcPr>
                <w:tcW w:w="4820" w:type="dxa"/>
                <w:gridSpan w:val="2"/>
                <w:shd w:val="clear" w:color="auto" w:fill="auto"/>
                <w:vAlign w:val="center"/>
              </w:tcPr>
            </w:tcPrChange>
          </w:tcPr>
          <w:p w:rsidR="00BB2644" w:rsidRPr="00BB2644" w:rsidRDefault="00BB2644" w:rsidP="00BB2644">
            <w:pPr>
              <w:rPr>
                <w:color w:val="000000"/>
                <w:sz w:val="22"/>
                <w:szCs w:val="22"/>
              </w:rPr>
            </w:pPr>
            <w:del w:id="1064" w:author="Autor">
              <w:r w:rsidRPr="00BB2644" w:rsidDel="005464E3">
                <w:rPr>
                  <w:color w:val="000000"/>
                  <w:sz w:val="22"/>
                  <w:szCs w:val="22"/>
                </w:rPr>
                <w:delText>Je použitý postup na zadanie zákazky na dodanie tovaru/ stavebných prác/ služieb v súlade so ZVO?</w:delText>
              </w:r>
            </w:del>
          </w:p>
        </w:tc>
        <w:tc>
          <w:tcPr>
            <w:tcW w:w="567" w:type="dxa"/>
            <w:shd w:val="clear" w:color="auto" w:fill="auto"/>
            <w:vAlign w:val="center"/>
            <w:tcPrChange w:id="1065" w:author="Autor">
              <w:tcPr>
                <w:tcW w:w="567" w:type="dxa"/>
                <w:shd w:val="clear" w:color="auto" w:fill="auto"/>
                <w:vAlign w:val="center"/>
              </w:tcPr>
            </w:tcPrChange>
          </w:tcPr>
          <w:p w:rsidR="00BB2644" w:rsidRPr="00BB2644" w:rsidRDefault="00BB2644" w:rsidP="00BB2644">
            <w:pPr>
              <w:jc w:val="center"/>
              <w:rPr>
                <w:color w:val="000000"/>
                <w:sz w:val="22"/>
                <w:szCs w:val="22"/>
              </w:rPr>
            </w:pPr>
            <w:del w:id="1066" w:author="Autor">
              <w:r w:rsidRPr="00BB2644" w:rsidDel="005464E3">
                <w:rPr>
                  <w:color w:val="000000"/>
                  <w:sz w:val="22"/>
                  <w:szCs w:val="22"/>
                </w:rPr>
                <w:delText> </w:delText>
              </w:r>
            </w:del>
          </w:p>
        </w:tc>
        <w:tc>
          <w:tcPr>
            <w:tcW w:w="567" w:type="dxa"/>
            <w:shd w:val="clear" w:color="auto" w:fill="auto"/>
            <w:vAlign w:val="center"/>
            <w:tcPrChange w:id="1067" w:author="Autor">
              <w:tcPr>
                <w:tcW w:w="567" w:type="dxa"/>
                <w:shd w:val="clear" w:color="auto" w:fill="auto"/>
                <w:vAlign w:val="center"/>
              </w:tcPr>
            </w:tcPrChange>
          </w:tcPr>
          <w:p w:rsidR="00BB2644" w:rsidRPr="00BB2644" w:rsidRDefault="00BB2644" w:rsidP="00BB2644">
            <w:pPr>
              <w:jc w:val="center"/>
              <w:rPr>
                <w:color w:val="000000"/>
                <w:sz w:val="22"/>
                <w:szCs w:val="22"/>
              </w:rPr>
            </w:pPr>
            <w:del w:id="1068" w:author="Autor">
              <w:r w:rsidRPr="00BB2644" w:rsidDel="005464E3">
                <w:rPr>
                  <w:color w:val="000000"/>
                  <w:sz w:val="22"/>
                  <w:szCs w:val="22"/>
                </w:rPr>
                <w:delText> </w:delText>
              </w:r>
            </w:del>
          </w:p>
        </w:tc>
        <w:tc>
          <w:tcPr>
            <w:tcW w:w="776" w:type="dxa"/>
            <w:shd w:val="clear" w:color="auto" w:fill="auto"/>
            <w:vAlign w:val="center"/>
            <w:tcPrChange w:id="1069" w:author="Autor">
              <w:tcPr>
                <w:tcW w:w="776" w:type="dxa"/>
                <w:shd w:val="clear" w:color="auto" w:fill="auto"/>
                <w:vAlign w:val="center"/>
              </w:tcPr>
            </w:tcPrChange>
          </w:tcPr>
          <w:p w:rsidR="00BB2644" w:rsidRPr="00BB2644" w:rsidRDefault="00BB2644" w:rsidP="00BB2644">
            <w:pPr>
              <w:jc w:val="center"/>
              <w:rPr>
                <w:color w:val="000000"/>
                <w:sz w:val="22"/>
                <w:szCs w:val="22"/>
              </w:rPr>
            </w:pPr>
            <w:del w:id="1070" w:author="Autor">
              <w:r w:rsidRPr="00BB2644" w:rsidDel="005464E3">
                <w:rPr>
                  <w:color w:val="000000"/>
                  <w:sz w:val="22"/>
                  <w:szCs w:val="22"/>
                </w:rPr>
                <w:delText> </w:delText>
              </w:r>
            </w:del>
          </w:p>
        </w:tc>
        <w:tc>
          <w:tcPr>
            <w:tcW w:w="1775" w:type="dxa"/>
            <w:shd w:val="clear" w:color="auto" w:fill="auto"/>
            <w:vAlign w:val="center"/>
            <w:tcPrChange w:id="1071" w:author="Autor">
              <w:tcPr>
                <w:tcW w:w="1775" w:type="dxa"/>
                <w:shd w:val="clear" w:color="auto" w:fill="auto"/>
                <w:vAlign w:val="center"/>
              </w:tcPr>
            </w:tcPrChange>
          </w:tcPr>
          <w:p w:rsidR="00BB2644" w:rsidRPr="00BB2644" w:rsidRDefault="00BB2644" w:rsidP="00BB2644">
            <w:pPr>
              <w:jc w:val="center"/>
              <w:rPr>
                <w:color w:val="000000"/>
                <w:sz w:val="22"/>
                <w:szCs w:val="22"/>
              </w:rPr>
            </w:pPr>
            <w:del w:id="1072" w:author="Autor">
              <w:r w:rsidRPr="00BB2644" w:rsidDel="005464E3">
                <w:rPr>
                  <w:color w:val="000000"/>
                  <w:sz w:val="22"/>
                  <w:szCs w:val="22"/>
                </w:rPr>
                <w:delText> </w:delText>
              </w:r>
            </w:del>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del w:id="1073" w:author="Autor">
              <w:r w:rsidDel="005464E3">
                <w:rPr>
                  <w:color w:val="000000"/>
                  <w:sz w:val="22"/>
                  <w:szCs w:val="22"/>
                </w:rPr>
                <w:delText>3</w:delText>
              </w:r>
            </w:del>
          </w:p>
        </w:tc>
        <w:tc>
          <w:tcPr>
            <w:tcW w:w="4820" w:type="dxa"/>
            <w:gridSpan w:val="2"/>
            <w:shd w:val="clear" w:color="auto" w:fill="auto"/>
            <w:vAlign w:val="center"/>
          </w:tcPr>
          <w:p w:rsidR="00786420" w:rsidRPr="00BB2644" w:rsidRDefault="00786420" w:rsidP="00BB2644">
            <w:pPr>
              <w:rPr>
                <w:color w:val="000000"/>
                <w:sz w:val="22"/>
                <w:szCs w:val="22"/>
              </w:rPr>
            </w:pPr>
            <w:del w:id="1074" w:author="Autor">
              <w:r w:rsidDel="005464E3">
                <w:rPr>
                  <w:color w:val="000000"/>
                  <w:sz w:val="22"/>
                  <w:szCs w:val="22"/>
                </w:rPr>
                <w:delText>Je oznámenie  o vyhlásení verejného obstarávania v súlade s návrhom súťažných podkladov?</w:delText>
              </w:r>
            </w:del>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5464E3">
        <w:trPr>
          <w:trHeight w:val="900"/>
          <w:trPrChange w:id="1075" w:author="Autor">
            <w:trPr>
              <w:trHeight w:val="900"/>
            </w:trPr>
          </w:trPrChange>
        </w:trPr>
        <w:tc>
          <w:tcPr>
            <w:tcW w:w="582" w:type="dxa"/>
            <w:shd w:val="clear" w:color="auto" w:fill="auto"/>
            <w:noWrap/>
            <w:vAlign w:val="center"/>
            <w:tcPrChange w:id="1076"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077" w:author="Autor">
              <w:r w:rsidDel="005464E3">
                <w:rPr>
                  <w:color w:val="000000"/>
                  <w:sz w:val="22"/>
                  <w:szCs w:val="22"/>
                </w:rPr>
                <w:delText>4</w:delText>
              </w:r>
            </w:del>
          </w:p>
        </w:tc>
        <w:tc>
          <w:tcPr>
            <w:tcW w:w="4820" w:type="dxa"/>
            <w:gridSpan w:val="2"/>
            <w:shd w:val="clear" w:color="auto" w:fill="auto"/>
            <w:vAlign w:val="center"/>
            <w:tcPrChange w:id="1078" w:author="Autor">
              <w:tcPr>
                <w:tcW w:w="4820" w:type="dxa"/>
                <w:gridSpan w:val="2"/>
                <w:shd w:val="clear" w:color="auto" w:fill="auto"/>
                <w:vAlign w:val="center"/>
              </w:tcPr>
            </w:tcPrChange>
          </w:tcPr>
          <w:p w:rsidR="00BB2644" w:rsidRPr="00BB2644" w:rsidRDefault="00BB2644" w:rsidP="00BB2644">
            <w:pPr>
              <w:rPr>
                <w:color w:val="000000"/>
                <w:sz w:val="22"/>
                <w:szCs w:val="22"/>
              </w:rPr>
            </w:pPr>
            <w:del w:id="1079" w:author="Autor">
              <w:r w:rsidRPr="00BB2644" w:rsidDel="005464E3">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1080" w:author="Autor">
              <w:tcPr>
                <w:tcW w:w="567" w:type="dxa"/>
                <w:shd w:val="clear" w:color="auto" w:fill="auto"/>
                <w:vAlign w:val="center"/>
              </w:tcPr>
            </w:tcPrChange>
          </w:tcPr>
          <w:p w:rsidR="00BB2644" w:rsidRPr="00BB2644" w:rsidRDefault="00BB2644" w:rsidP="00BB2644">
            <w:pPr>
              <w:jc w:val="center"/>
              <w:rPr>
                <w:color w:val="000000"/>
                <w:sz w:val="22"/>
                <w:szCs w:val="22"/>
              </w:rPr>
            </w:pPr>
            <w:del w:id="1081" w:author="Autor">
              <w:r w:rsidRPr="00BB2644" w:rsidDel="005464E3">
                <w:rPr>
                  <w:color w:val="000000"/>
                  <w:sz w:val="22"/>
                  <w:szCs w:val="22"/>
                </w:rPr>
                <w:delText> </w:delText>
              </w:r>
            </w:del>
          </w:p>
        </w:tc>
        <w:tc>
          <w:tcPr>
            <w:tcW w:w="567" w:type="dxa"/>
            <w:shd w:val="clear" w:color="auto" w:fill="auto"/>
            <w:vAlign w:val="center"/>
            <w:tcPrChange w:id="1082" w:author="Autor">
              <w:tcPr>
                <w:tcW w:w="567" w:type="dxa"/>
                <w:shd w:val="clear" w:color="auto" w:fill="auto"/>
                <w:vAlign w:val="center"/>
              </w:tcPr>
            </w:tcPrChange>
          </w:tcPr>
          <w:p w:rsidR="00BB2644" w:rsidRPr="00BB2644" w:rsidRDefault="00BB2644" w:rsidP="00BB2644">
            <w:pPr>
              <w:jc w:val="center"/>
              <w:rPr>
                <w:color w:val="000000"/>
                <w:sz w:val="22"/>
                <w:szCs w:val="22"/>
              </w:rPr>
            </w:pPr>
            <w:del w:id="1083" w:author="Autor">
              <w:r w:rsidRPr="00BB2644" w:rsidDel="005464E3">
                <w:rPr>
                  <w:color w:val="000000"/>
                  <w:sz w:val="22"/>
                  <w:szCs w:val="22"/>
                </w:rPr>
                <w:delText> </w:delText>
              </w:r>
            </w:del>
          </w:p>
        </w:tc>
        <w:tc>
          <w:tcPr>
            <w:tcW w:w="776" w:type="dxa"/>
            <w:shd w:val="clear" w:color="auto" w:fill="auto"/>
            <w:vAlign w:val="center"/>
            <w:tcPrChange w:id="1084" w:author="Autor">
              <w:tcPr>
                <w:tcW w:w="776" w:type="dxa"/>
                <w:shd w:val="clear" w:color="auto" w:fill="auto"/>
                <w:vAlign w:val="center"/>
              </w:tcPr>
            </w:tcPrChange>
          </w:tcPr>
          <w:p w:rsidR="00BB2644" w:rsidRPr="00BB2644" w:rsidRDefault="00BB2644" w:rsidP="00BB2644">
            <w:pPr>
              <w:jc w:val="center"/>
              <w:rPr>
                <w:color w:val="000000"/>
                <w:sz w:val="22"/>
                <w:szCs w:val="22"/>
              </w:rPr>
            </w:pPr>
            <w:del w:id="1085" w:author="Autor">
              <w:r w:rsidRPr="00BB2644" w:rsidDel="005464E3">
                <w:rPr>
                  <w:color w:val="000000"/>
                  <w:sz w:val="22"/>
                  <w:szCs w:val="22"/>
                </w:rPr>
                <w:delText> </w:delText>
              </w:r>
            </w:del>
          </w:p>
        </w:tc>
        <w:tc>
          <w:tcPr>
            <w:tcW w:w="1775" w:type="dxa"/>
            <w:shd w:val="clear" w:color="auto" w:fill="auto"/>
            <w:vAlign w:val="center"/>
            <w:tcPrChange w:id="1086" w:author="Autor">
              <w:tcPr>
                <w:tcW w:w="1775" w:type="dxa"/>
                <w:shd w:val="clear" w:color="auto" w:fill="auto"/>
                <w:vAlign w:val="center"/>
              </w:tcPr>
            </w:tcPrChange>
          </w:tcPr>
          <w:p w:rsidR="00BB2644" w:rsidRPr="00BB2644" w:rsidRDefault="00BB2644" w:rsidP="00BB2644">
            <w:pPr>
              <w:jc w:val="center"/>
              <w:rPr>
                <w:color w:val="000000"/>
                <w:sz w:val="22"/>
                <w:szCs w:val="22"/>
              </w:rPr>
            </w:pPr>
            <w:del w:id="1087" w:author="Autor">
              <w:r w:rsidRPr="00BB2644" w:rsidDel="005464E3">
                <w:rPr>
                  <w:color w:val="000000"/>
                  <w:sz w:val="22"/>
                  <w:szCs w:val="22"/>
                </w:rPr>
                <w:delText> </w:delText>
              </w:r>
            </w:del>
          </w:p>
        </w:tc>
      </w:tr>
      <w:tr w:rsidR="00BB2644" w:rsidRPr="00BB2644" w:rsidTr="005464E3">
        <w:trPr>
          <w:trHeight w:val="900"/>
          <w:trPrChange w:id="1088" w:author="Autor">
            <w:trPr>
              <w:trHeight w:val="900"/>
            </w:trPr>
          </w:trPrChange>
        </w:trPr>
        <w:tc>
          <w:tcPr>
            <w:tcW w:w="582" w:type="dxa"/>
            <w:shd w:val="clear" w:color="auto" w:fill="auto"/>
            <w:noWrap/>
            <w:vAlign w:val="center"/>
            <w:tcPrChange w:id="1089"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090" w:author="Autor">
              <w:r w:rsidDel="005464E3">
                <w:rPr>
                  <w:color w:val="000000"/>
                  <w:sz w:val="22"/>
                  <w:szCs w:val="22"/>
                </w:rPr>
                <w:delText>5</w:delText>
              </w:r>
            </w:del>
          </w:p>
        </w:tc>
        <w:tc>
          <w:tcPr>
            <w:tcW w:w="4820" w:type="dxa"/>
            <w:gridSpan w:val="2"/>
            <w:shd w:val="clear" w:color="auto" w:fill="auto"/>
            <w:vAlign w:val="center"/>
            <w:tcPrChange w:id="1091" w:author="Autor">
              <w:tcPr>
                <w:tcW w:w="4820" w:type="dxa"/>
                <w:gridSpan w:val="2"/>
                <w:shd w:val="clear" w:color="auto" w:fill="auto"/>
                <w:vAlign w:val="center"/>
              </w:tcPr>
            </w:tcPrChange>
          </w:tcPr>
          <w:p w:rsidR="00BB2644" w:rsidRPr="00BB2644" w:rsidRDefault="00BB2644" w:rsidP="00BB2644">
            <w:pPr>
              <w:rPr>
                <w:color w:val="000000"/>
                <w:sz w:val="22"/>
                <w:szCs w:val="22"/>
              </w:rPr>
            </w:pPr>
            <w:del w:id="1092" w:author="Autor">
              <w:r w:rsidRPr="00BB2644" w:rsidDel="005464E3">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1093" w:author="Autor">
              <w:tcPr>
                <w:tcW w:w="567" w:type="dxa"/>
                <w:shd w:val="clear" w:color="auto" w:fill="auto"/>
                <w:vAlign w:val="center"/>
              </w:tcPr>
            </w:tcPrChange>
          </w:tcPr>
          <w:p w:rsidR="00BB2644" w:rsidRPr="00BB2644" w:rsidRDefault="00BB2644" w:rsidP="00BB2644">
            <w:pPr>
              <w:jc w:val="center"/>
              <w:rPr>
                <w:color w:val="000000"/>
                <w:sz w:val="22"/>
                <w:szCs w:val="22"/>
              </w:rPr>
            </w:pPr>
            <w:del w:id="1094" w:author="Autor">
              <w:r w:rsidRPr="00BB2644" w:rsidDel="005464E3">
                <w:rPr>
                  <w:color w:val="000000"/>
                  <w:sz w:val="22"/>
                  <w:szCs w:val="22"/>
                </w:rPr>
                <w:delText> </w:delText>
              </w:r>
            </w:del>
          </w:p>
        </w:tc>
        <w:tc>
          <w:tcPr>
            <w:tcW w:w="567" w:type="dxa"/>
            <w:shd w:val="clear" w:color="auto" w:fill="auto"/>
            <w:vAlign w:val="center"/>
            <w:tcPrChange w:id="1095" w:author="Autor">
              <w:tcPr>
                <w:tcW w:w="567" w:type="dxa"/>
                <w:shd w:val="clear" w:color="auto" w:fill="auto"/>
                <w:vAlign w:val="center"/>
              </w:tcPr>
            </w:tcPrChange>
          </w:tcPr>
          <w:p w:rsidR="00BB2644" w:rsidRPr="00BB2644" w:rsidRDefault="00BB2644" w:rsidP="00BB2644">
            <w:pPr>
              <w:jc w:val="center"/>
              <w:rPr>
                <w:color w:val="000000"/>
                <w:sz w:val="22"/>
                <w:szCs w:val="22"/>
              </w:rPr>
            </w:pPr>
            <w:del w:id="1096" w:author="Autor">
              <w:r w:rsidRPr="00BB2644" w:rsidDel="005464E3">
                <w:rPr>
                  <w:color w:val="000000"/>
                  <w:sz w:val="22"/>
                  <w:szCs w:val="22"/>
                </w:rPr>
                <w:delText> </w:delText>
              </w:r>
            </w:del>
          </w:p>
        </w:tc>
        <w:tc>
          <w:tcPr>
            <w:tcW w:w="776" w:type="dxa"/>
            <w:shd w:val="clear" w:color="auto" w:fill="auto"/>
            <w:vAlign w:val="center"/>
            <w:tcPrChange w:id="1097" w:author="Autor">
              <w:tcPr>
                <w:tcW w:w="776" w:type="dxa"/>
                <w:shd w:val="clear" w:color="auto" w:fill="auto"/>
                <w:vAlign w:val="center"/>
              </w:tcPr>
            </w:tcPrChange>
          </w:tcPr>
          <w:p w:rsidR="00BB2644" w:rsidRPr="00BB2644" w:rsidRDefault="00BB2644" w:rsidP="00BB2644">
            <w:pPr>
              <w:jc w:val="center"/>
              <w:rPr>
                <w:color w:val="000000"/>
                <w:sz w:val="22"/>
                <w:szCs w:val="22"/>
              </w:rPr>
            </w:pPr>
            <w:del w:id="1098" w:author="Autor">
              <w:r w:rsidRPr="00BB2644" w:rsidDel="005464E3">
                <w:rPr>
                  <w:color w:val="000000"/>
                  <w:sz w:val="22"/>
                  <w:szCs w:val="22"/>
                </w:rPr>
                <w:delText> </w:delText>
              </w:r>
            </w:del>
          </w:p>
        </w:tc>
        <w:tc>
          <w:tcPr>
            <w:tcW w:w="1775" w:type="dxa"/>
            <w:shd w:val="clear" w:color="auto" w:fill="auto"/>
            <w:vAlign w:val="center"/>
            <w:tcPrChange w:id="1099" w:author="Autor">
              <w:tcPr>
                <w:tcW w:w="1775" w:type="dxa"/>
                <w:shd w:val="clear" w:color="auto" w:fill="auto"/>
                <w:vAlign w:val="center"/>
              </w:tcPr>
            </w:tcPrChange>
          </w:tcPr>
          <w:p w:rsidR="00BB2644" w:rsidRPr="00BB2644" w:rsidRDefault="00BB2644" w:rsidP="00BB2644">
            <w:pPr>
              <w:jc w:val="center"/>
              <w:rPr>
                <w:color w:val="000000"/>
                <w:sz w:val="22"/>
                <w:szCs w:val="22"/>
              </w:rPr>
            </w:pPr>
            <w:del w:id="1100" w:author="Autor">
              <w:r w:rsidRPr="00BB2644" w:rsidDel="005464E3">
                <w:rPr>
                  <w:color w:val="000000"/>
                  <w:sz w:val="22"/>
                  <w:szCs w:val="22"/>
                </w:rPr>
                <w:delText> </w:delText>
              </w:r>
            </w:del>
          </w:p>
        </w:tc>
      </w:tr>
      <w:tr w:rsidR="00BB2644" w:rsidRPr="00BB2644" w:rsidTr="005464E3">
        <w:trPr>
          <w:trHeight w:val="900"/>
          <w:trPrChange w:id="1101" w:author="Autor">
            <w:trPr>
              <w:trHeight w:val="900"/>
            </w:trPr>
          </w:trPrChange>
        </w:trPr>
        <w:tc>
          <w:tcPr>
            <w:tcW w:w="582" w:type="dxa"/>
            <w:shd w:val="clear" w:color="auto" w:fill="auto"/>
            <w:noWrap/>
            <w:vAlign w:val="center"/>
            <w:tcPrChange w:id="1102"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103" w:author="Autor">
              <w:r w:rsidDel="005464E3">
                <w:rPr>
                  <w:color w:val="000000"/>
                  <w:sz w:val="22"/>
                  <w:szCs w:val="22"/>
                </w:rPr>
                <w:delText>6</w:delText>
              </w:r>
            </w:del>
          </w:p>
        </w:tc>
        <w:tc>
          <w:tcPr>
            <w:tcW w:w="4820" w:type="dxa"/>
            <w:gridSpan w:val="2"/>
            <w:shd w:val="clear" w:color="auto" w:fill="auto"/>
            <w:vAlign w:val="center"/>
            <w:tcPrChange w:id="1104" w:author="Autor">
              <w:tcPr>
                <w:tcW w:w="4820" w:type="dxa"/>
                <w:gridSpan w:val="2"/>
                <w:shd w:val="clear" w:color="auto" w:fill="auto"/>
                <w:vAlign w:val="center"/>
              </w:tcPr>
            </w:tcPrChange>
          </w:tcPr>
          <w:p w:rsidR="00BB2644" w:rsidRPr="00BB2644" w:rsidRDefault="00BB2644" w:rsidP="00BB2644">
            <w:pPr>
              <w:rPr>
                <w:sz w:val="22"/>
                <w:szCs w:val="22"/>
              </w:rPr>
            </w:pPr>
            <w:del w:id="1105" w:author="Autor">
              <w:r w:rsidRPr="00BB2644" w:rsidDel="005464E3">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1106" w:author="Autor">
              <w:tcPr>
                <w:tcW w:w="567" w:type="dxa"/>
                <w:shd w:val="clear" w:color="auto" w:fill="auto"/>
                <w:vAlign w:val="center"/>
              </w:tcPr>
            </w:tcPrChange>
          </w:tcPr>
          <w:p w:rsidR="00BB2644" w:rsidRPr="00BB2644" w:rsidRDefault="00BB2644" w:rsidP="00BB2644">
            <w:pPr>
              <w:jc w:val="center"/>
              <w:rPr>
                <w:color w:val="000000"/>
                <w:sz w:val="22"/>
                <w:szCs w:val="22"/>
              </w:rPr>
            </w:pPr>
            <w:del w:id="1107" w:author="Autor">
              <w:r w:rsidRPr="00BB2644" w:rsidDel="005464E3">
                <w:rPr>
                  <w:color w:val="000000"/>
                  <w:sz w:val="22"/>
                  <w:szCs w:val="22"/>
                </w:rPr>
                <w:delText> </w:delText>
              </w:r>
            </w:del>
          </w:p>
        </w:tc>
        <w:tc>
          <w:tcPr>
            <w:tcW w:w="567" w:type="dxa"/>
            <w:shd w:val="clear" w:color="auto" w:fill="auto"/>
            <w:vAlign w:val="center"/>
            <w:tcPrChange w:id="1108" w:author="Autor">
              <w:tcPr>
                <w:tcW w:w="567" w:type="dxa"/>
                <w:shd w:val="clear" w:color="auto" w:fill="auto"/>
                <w:vAlign w:val="center"/>
              </w:tcPr>
            </w:tcPrChange>
          </w:tcPr>
          <w:p w:rsidR="00BB2644" w:rsidRPr="00BB2644" w:rsidRDefault="00BB2644" w:rsidP="00BB2644">
            <w:pPr>
              <w:jc w:val="center"/>
              <w:rPr>
                <w:color w:val="000000"/>
                <w:sz w:val="22"/>
                <w:szCs w:val="22"/>
              </w:rPr>
            </w:pPr>
            <w:del w:id="1109" w:author="Autor">
              <w:r w:rsidRPr="00BB2644" w:rsidDel="005464E3">
                <w:rPr>
                  <w:color w:val="000000"/>
                  <w:sz w:val="22"/>
                  <w:szCs w:val="22"/>
                </w:rPr>
                <w:delText> </w:delText>
              </w:r>
            </w:del>
          </w:p>
        </w:tc>
        <w:tc>
          <w:tcPr>
            <w:tcW w:w="776" w:type="dxa"/>
            <w:shd w:val="clear" w:color="auto" w:fill="auto"/>
            <w:vAlign w:val="center"/>
            <w:tcPrChange w:id="1110" w:author="Autor">
              <w:tcPr>
                <w:tcW w:w="776" w:type="dxa"/>
                <w:shd w:val="clear" w:color="auto" w:fill="auto"/>
                <w:vAlign w:val="center"/>
              </w:tcPr>
            </w:tcPrChange>
          </w:tcPr>
          <w:p w:rsidR="00BB2644" w:rsidRPr="00BB2644" w:rsidRDefault="00BB2644" w:rsidP="00BB2644">
            <w:pPr>
              <w:jc w:val="center"/>
              <w:rPr>
                <w:color w:val="000000"/>
                <w:sz w:val="22"/>
                <w:szCs w:val="22"/>
              </w:rPr>
            </w:pPr>
            <w:del w:id="1111" w:author="Autor">
              <w:r w:rsidRPr="00BB2644" w:rsidDel="005464E3">
                <w:rPr>
                  <w:color w:val="000000"/>
                  <w:sz w:val="22"/>
                  <w:szCs w:val="22"/>
                </w:rPr>
                <w:delText> </w:delText>
              </w:r>
            </w:del>
          </w:p>
        </w:tc>
        <w:tc>
          <w:tcPr>
            <w:tcW w:w="1775" w:type="dxa"/>
            <w:shd w:val="clear" w:color="auto" w:fill="auto"/>
            <w:vAlign w:val="center"/>
            <w:tcPrChange w:id="1112" w:author="Autor">
              <w:tcPr>
                <w:tcW w:w="1775" w:type="dxa"/>
                <w:shd w:val="clear" w:color="auto" w:fill="auto"/>
                <w:vAlign w:val="center"/>
              </w:tcPr>
            </w:tcPrChange>
          </w:tcPr>
          <w:p w:rsidR="00BB2644" w:rsidRPr="00BB2644" w:rsidRDefault="00BB2644" w:rsidP="00BB2644">
            <w:pPr>
              <w:jc w:val="center"/>
              <w:rPr>
                <w:color w:val="000000"/>
                <w:sz w:val="22"/>
                <w:szCs w:val="22"/>
              </w:rPr>
            </w:pPr>
            <w:del w:id="1113" w:author="Autor">
              <w:r w:rsidRPr="00BB2644" w:rsidDel="005464E3">
                <w:rPr>
                  <w:color w:val="000000"/>
                  <w:sz w:val="22"/>
                  <w:szCs w:val="22"/>
                </w:rPr>
                <w:delText> </w:delText>
              </w:r>
            </w:del>
          </w:p>
        </w:tc>
      </w:tr>
      <w:tr w:rsidR="00BB2644" w:rsidRPr="00BB2644" w:rsidTr="005464E3">
        <w:trPr>
          <w:trHeight w:val="600"/>
          <w:trPrChange w:id="1114" w:author="Autor">
            <w:trPr>
              <w:trHeight w:val="600"/>
            </w:trPr>
          </w:trPrChange>
        </w:trPr>
        <w:tc>
          <w:tcPr>
            <w:tcW w:w="582" w:type="dxa"/>
            <w:shd w:val="clear" w:color="auto" w:fill="auto"/>
            <w:noWrap/>
            <w:vAlign w:val="center"/>
            <w:tcPrChange w:id="1115"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116" w:author="Autor">
              <w:r w:rsidDel="005464E3">
                <w:rPr>
                  <w:color w:val="000000"/>
                  <w:sz w:val="22"/>
                  <w:szCs w:val="22"/>
                </w:rPr>
                <w:delText>7</w:delText>
              </w:r>
            </w:del>
          </w:p>
        </w:tc>
        <w:tc>
          <w:tcPr>
            <w:tcW w:w="4820" w:type="dxa"/>
            <w:gridSpan w:val="2"/>
            <w:shd w:val="clear" w:color="auto" w:fill="auto"/>
            <w:vAlign w:val="center"/>
            <w:tcPrChange w:id="1117" w:author="Autor">
              <w:tcPr>
                <w:tcW w:w="4820" w:type="dxa"/>
                <w:gridSpan w:val="2"/>
                <w:shd w:val="clear" w:color="auto" w:fill="auto"/>
                <w:vAlign w:val="center"/>
              </w:tcPr>
            </w:tcPrChange>
          </w:tcPr>
          <w:p w:rsidR="00BB2644" w:rsidRPr="00BB2644" w:rsidRDefault="00BB2644" w:rsidP="00BB2644">
            <w:pPr>
              <w:rPr>
                <w:color w:val="000000"/>
                <w:sz w:val="22"/>
                <w:szCs w:val="22"/>
              </w:rPr>
            </w:pPr>
            <w:del w:id="1118" w:author="Autor">
              <w:r w:rsidRPr="00BB2644" w:rsidDel="005464E3">
                <w:rPr>
                  <w:color w:val="000000"/>
                  <w:sz w:val="22"/>
                  <w:szCs w:val="22"/>
                </w:rPr>
                <w:delText>Sú podmienky účasti týkajúce sa osobného postavenia stanovené v súlade s § 26 ZVO?</w:delText>
              </w:r>
            </w:del>
          </w:p>
        </w:tc>
        <w:tc>
          <w:tcPr>
            <w:tcW w:w="567" w:type="dxa"/>
            <w:shd w:val="clear" w:color="auto" w:fill="auto"/>
            <w:vAlign w:val="center"/>
            <w:tcPrChange w:id="1119" w:author="Autor">
              <w:tcPr>
                <w:tcW w:w="567" w:type="dxa"/>
                <w:shd w:val="clear" w:color="auto" w:fill="auto"/>
                <w:vAlign w:val="center"/>
              </w:tcPr>
            </w:tcPrChange>
          </w:tcPr>
          <w:p w:rsidR="00BB2644" w:rsidRPr="00BB2644" w:rsidRDefault="00BB2644" w:rsidP="00BB2644">
            <w:pPr>
              <w:jc w:val="center"/>
              <w:rPr>
                <w:color w:val="000000"/>
                <w:sz w:val="22"/>
                <w:szCs w:val="22"/>
              </w:rPr>
            </w:pPr>
            <w:del w:id="1120" w:author="Autor">
              <w:r w:rsidRPr="00BB2644" w:rsidDel="005464E3">
                <w:rPr>
                  <w:color w:val="000000"/>
                  <w:sz w:val="22"/>
                  <w:szCs w:val="22"/>
                </w:rPr>
                <w:delText> </w:delText>
              </w:r>
            </w:del>
          </w:p>
        </w:tc>
        <w:tc>
          <w:tcPr>
            <w:tcW w:w="567" w:type="dxa"/>
            <w:shd w:val="clear" w:color="auto" w:fill="auto"/>
            <w:vAlign w:val="center"/>
            <w:tcPrChange w:id="1121" w:author="Autor">
              <w:tcPr>
                <w:tcW w:w="567" w:type="dxa"/>
                <w:shd w:val="clear" w:color="auto" w:fill="auto"/>
                <w:vAlign w:val="center"/>
              </w:tcPr>
            </w:tcPrChange>
          </w:tcPr>
          <w:p w:rsidR="00BB2644" w:rsidRPr="00BB2644" w:rsidRDefault="00BB2644" w:rsidP="00BB2644">
            <w:pPr>
              <w:jc w:val="center"/>
              <w:rPr>
                <w:color w:val="000000"/>
                <w:sz w:val="22"/>
                <w:szCs w:val="22"/>
              </w:rPr>
            </w:pPr>
            <w:del w:id="1122" w:author="Autor">
              <w:r w:rsidRPr="00BB2644" w:rsidDel="005464E3">
                <w:rPr>
                  <w:color w:val="000000"/>
                  <w:sz w:val="22"/>
                  <w:szCs w:val="22"/>
                </w:rPr>
                <w:delText> </w:delText>
              </w:r>
            </w:del>
          </w:p>
        </w:tc>
        <w:tc>
          <w:tcPr>
            <w:tcW w:w="776" w:type="dxa"/>
            <w:shd w:val="clear" w:color="auto" w:fill="auto"/>
            <w:vAlign w:val="center"/>
            <w:tcPrChange w:id="1123" w:author="Autor">
              <w:tcPr>
                <w:tcW w:w="776" w:type="dxa"/>
                <w:shd w:val="clear" w:color="auto" w:fill="auto"/>
                <w:vAlign w:val="center"/>
              </w:tcPr>
            </w:tcPrChange>
          </w:tcPr>
          <w:p w:rsidR="00BB2644" w:rsidRPr="00BB2644" w:rsidRDefault="00BB2644" w:rsidP="00BB2644">
            <w:pPr>
              <w:jc w:val="center"/>
              <w:rPr>
                <w:color w:val="000000"/>
                <w:sz w:val="22"/>
                <w:szCs w:val="22"/>
              </w:rPr>
            </w:pPr>
            <w:del w:id="1124" w:author="Autor">
              <w:r w:rsidRPr="00BB2644" w:rsidDel="005464E3">
                <w:rPr>
                  <w:color w:val="000000"/>
                  <w:sz w:val="22"/>
                  <w:szCs w:val="22"/>
                </w:rPr>
                <w:delText> </w:delText>
              </w:r>
            </w:del>
          </w:p>
        </w:tc>
        <w:tc>
          <w:tcPr>
            <w:tcW w:w="1775" w:type="dxa"/>
            <w:shd w:val="clear" w:color="auto" w:fill="auto"/>
            <w:vAlign w:val="center"/>
            <w:tcPrChange w:id="1125" w:author="Autor">
              <w:tcPr>
                <w:tcW w:w="1775" w:type="dxa"/>
                <w:shd w:val="clear" w:color="auto" w:fill="auto"/>
                <w:vAlign w:val="center"/>
              </w:tcPr>
            </w:tcPrChange>
          </w:tcPr>
          <w:p w:rsidR="00BB2644" w:rsidRPr="00BB2644" w:rsidRDefault="00BB2644" w:rsidP="00BB2644">
            <w:pPr>
              <w:jc w:val="center"/>
              <w:rPr>
                <w:color w:val="000000"/>
                <w:sz w:val="22"/>
                <w:szCs w:val="22"/>
              </w:rPr>
            </w:pPr>
            <w:del w:id="1126" w:author="Autor">
              <w:r w:rsidRPr="00BB2644" w:rsidDel="005464E3">
                <w:rPr>
                  <w:color w:val="000000"/>
                  <w:sz w:val="22"/>
                  <w:szCs w:val="22"/>
                </w:rPr>
                <w:delText> </w:delText>
              </w:r>
            </w:del>
          </w:p>
        </w:tc>
      </w:tr>
      <w:tr w:rsidR="00BB2644" w:rsidRPr="00BB2644" w:rsidTr="005464E3">
        <w:trPr>
          <w:trHeight w:val="600"/>
          <w:trPrChange w:id="1127" w:author="Autor">
            <w:trPr>
              <w:trHeight w:val="600"/>
            </w:trPr>
          </w:trPrChange>
        </w:trPr>
        <w:tc>
          <w:tcPr>
            <w:tcW w:w="582" w:type="dxa"/>
            <w:shd w:val="clear" w:color="auto" w:fill="auto"/>
            <w:noWrap/>
            <w:vAlign w:val="center"/>
            <w:tcPrChange w:id="1128"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129" w:author="Autor">
              <w:r w:rsidDel="005464E3">
                <w:rPr>
                  <w:color w:val="000000"/>
                  <w:sz w:val="22"/>
                  <w:szCs w:val="22"/>
                </w:rPr>
                <w:delText>8</w:delText>
              </w:r>
            </w:del>
          </w:p>
        </w:tc>
        <w:tc>
          <w:tcPr>
            <w:tcW w:w="4820" w:type="dxa"/>
            <w:gridSpan w:val="2"/>
            <w:shd w:val="clear" w:color="auto" w:fill="auto"/>
            <w:vAlign w:val="center"/>
            <w:tcPrChange w:id="1130" w:author="Autor">
              <w:tcPr>
                <w:tcW w:w="4820" w:type="dxa"/>
                <w:gridSpan w:val="2"/>
                <w:shd w:val="clear" w:color="auto" w:fill="auto"/>
                <w:vAlign w:val="center"/>
              </w:tcPr>
            </w:tcPrChange>
          </w:tcPr>
          <w:p w:rsidR="00BB2644" w:rsidRPr="00BB2644" w:rsidRDefault="00BB2644" w:rsidP="00BB2644">
            <w:pPr>
              <w:rPr>
                <w:color w:val="000000"/>
                <w:sz w:val="22"/>
                <w:szCs w:val="22"/>
              </w:rPr>
            </w:pPr>
            <w:del w:id="1131" w:author="Autor">
              <w:r w:rsidRPr="00BB2644" w:rsidDel="005464E3">
                <w:rPr>
                  <w:color w:val="000000"/>
                  <w:sz w:val="22"/>
                  <w:szCs w:val="22"/>
                </w:rPr>
                <w:delText>Stanovil verejný obstarávateľ doklady na preukázanie splnenia podmienok finančného a ekonomického postavenia v súlade s § 27 ZVO?</w:delText>
              </w:r>
            </w:del>
          </w:p>
        </w:tc>
        <w:tc>
          <w:tcPr>
            <w:tcW w:w="567" w:type="dxa"/>
            <w:shd w:val="clear" w:color="auto" w:fill="auto"/>
            <w:vAlign w:val="center"/>
            <w:tcPrChange w:id="1132" w:author="Autor">
              <w:tcPr>
                <w:tcW w:w="567" w:type="dxa"/>
                <w:shd w:val="clear" w:color="auto" w:fill="auto"/>
                <w:vAlign w:val="center"/>
              </w:tcPr>
            </w:tcPrChange>
          </w:tcPr>
          <w:p w:rsidR="00BB2644" w:rsidRPr="00BB2644" w:rsidRDefault="00BB2644" w:rsidP="00BB2644">
            <w:pPr>
              <w:jc w:val="center"/>
              <w:rPr>
                <w:color w:val="000000"/>
                <w:sz w:val="22"/>
                <w:szCs w:val="22"/>
              </w:rPr>
            </w:pPr>
            <w:del w:id="1133" w:author="Autor">
              <w:r w:rsidRPr="00BB2644" w:rsidDel="005464E3">
                <w:rPr>
                  <w:color w:val="000000"/>
                  <w:sz w:val="22"/>
                  <w:szCs w:val="22"/>
                </w:rPr>
                <w:delText> </w:delText>
              </w:r>
            </w:del>
          </w:p>
        </w:tc>
        <w:tc>
          <w:tcPr>
            <w:tcW w:w="567" w:type="dxa"/>
            <w:shd w:val="clear" w:color="auto" w:fill="auto"/>
            <w:vAlign w:val="center"/>
            <w:tcPrChange w:id="1134" w:author="Autor">
              <w:tcPr>
                <w:tcW w:w="567" w:type="dxa"/>
                <w:shd w:val="clear" w:color="auto" w:fill="auto"/>
                <w:vAlign w:val="center"/>
              </w:tcPr>
            </w:tcPrChange>
          </w:tcPr>
          <w:p w:rsidR="00BB2644" w:rsidRPr="00BB2644" w:rsidRDefault="00BB2644" w:rsidP="00BB2644">
            <w:pPr>
              <w:jc w:val="center"/>
              <w:rPr>
                <w:color w:val="000000"/>
                <w:sz w:val="22"/>
                <w:szCs w:val="22"/>
              </w:rPr>
            </w:pPr>
            <w:del w:id="1135" w:author="Autor">
              <w:r w:rsidRPr="00BB2644" w:rsidDel="005464E3">
                <w:rPr>
                  <w:color w:val="000000"/>
                  <w:sz w:val="22"/>
                  <w:szCs w:val="22"/>
                </w:rPr>
                <w:delText> </w:delText>
              </w:r>
            </w:del>
          </w:p>
        </w:tc>
        <w:tc>
          <w:tcPr>
            <w:tcW w:w="776" w:type="dxa"/>
            <w:shd w:val="clear" w:color="auto" w:fill="auto"/>
            <w:vAlign w:val="center"/>
            <w:tcPrChange w:id="1136" w:author="Autor">
              <w:tcPr>
                <w:tcW w:w="776" w:type="dxa"/>
                <w:shd w:val="clear" w:color="auto" w:fill="auto"/>
                <w:vAlign w:val="center"/>
              </w:tcPr>
            </w:tcPrChange>
          </w:tcPr>
          <w:p w:rsidR="00BB2644" w:rsidRPr="00BB2644" w:rsidRDefault="00BB2644" w:rsidP="00BB2644">
            <w:pPr>
              <w:jc w:val="center"/>
              <w:rPr>
                <w:color w:val="000000"/>
                <w:sz w:val="22"/>
                <w:szCs w:val="22"/>
              </w:rPr>
            </w:pPr>
            <w:del w:id="1137" w:author="Autor">
              <w:r w:rsidRPr="00BB2644" w:rsidDel="005464E3">
                <w:rPr>
                  <w:color w:val="000000"/>
                  <w:sz w:val="22"/>
                  <w:szCs w:val="22"/>
                </w:rPr>
                <w:delText> </w:delText>
              </w:r>
            </w:del>
          </w:p>
        </w:tc>
        <w:tc>
          <w:tcPr>
            <w:tcW w:w="1775" w:type="dxa"/>
            <w:shd w:val="clear" w:color="auto" w:fill="auto"/>
            <w:vAlign w:val="center"/>
            <w:tcPrChange w:id="1138" w:author="Autor">
              <w:tcPr>
                <w:tcW w:w="1775" w:type="dxa"/>
                <w:shd w:val="clear" w:color="auto" w:fill="auto"/>
                <w:vAlign w:val="center"/>
              </w:tcPr>
            </w:tcPrChange>
          </w:tcPr>
          <w:p w:rsidR="00BB2644" w:rsidRPr="00BB2644" w:rsidRDefault="00BB2644" w:rsidP="00BB2644">
            <w:pPr>
              <w:jc w:val="center"/>
              <w:rPr>
                <w:color w:val="000000"/>
                <w:sz w:val="22"/>
                <w:szCs w:val="22"/>
              </w:rPr>
            </w:pPr>
            <w:del w:id="1139" w:author="Autor">
              <w:r w:rsidRPr="00BB2644" w:rsidDel="005464E3">
                <w:rPr>
                  <w:color w:val="000000"/>
                  <w:sz w:val="22"/>
                  <w:szCs w:val="22"/>
                </w:rPr>
                <w:delText> </w:delText>
              </w:r>
            </w:del>
          </w:p>
        </w:tc>
      </w:tr>
      <w:tr w:rsidR="00BB2644" w:rsidRPr="00BB2644" w:rsidTr="005464E3">
        <w:trPr>
          <w:trHeight w:val="600"/>
          <w:trPrChange w:id="1140" w:author="Autor">
            <w:trPr>
              <w:trHeight w:val="600"/>
            </w:trPr>
          </w:trPrChange>
        </w:trPr>
        <w:tc>
          <w:tcPr>
            <w:tcW w:w="582" w:type="dxa"/>
            <w:shd w:val="clear" w:color="auto" w:fill="auto"/>
            <w:noWrap/>
            <w:vAlign w:val="center"/>
            <w:tcPrChange w:id="1141"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142" w:author="Autor">
              <w:r w:rsidDel="005464E3">
                <w:rPr>
                  <w:color w:val="000000"/>
                  <w:sz w:val="22"/>
                  <w:szCs w:val="22"/>
                </w:rPr>
                <w:delText>9</w:delText>
              </w:r>
            </w:del>
          </w:p>
        </w:tc>
        <w:tc>
          <w:tcPr>
            <w:tcW w:w="4820" w:type="dxa"/>
            <w:gridSpan w:val="2"/>
            <w:shd w:val="clear" w:color="auto" w:fill="auto"/>
            <w:vAlign w:val="center"/>
            <w:tcPrChange w:id="1143" w:author="Autor">
              <w:tcPr>
                <w:tcW w:w="4820" w:type="dxa"/>
                <w:gridSpan w:val="2"/>
                <w:shd w:val="clear" w:color="auto" w:fill="auto"/>
                <w:vAlign w:val="center"/>
              </w:tcPr>
            </w:tcPrChange>
          </w:tcPr>
          <w:p w:rsidR="00BB2644" w:rsidRPr="00BB2644" w:rsidRDefault="00BB2644" w:rsidP="00BB2644">
            <w:pPr>
              <w:rPr>
                <w:color w:val="000000"/>
                <w:sz w:val="22"/>
                <w:szCs w:val="22"/>
              </w:rPr>
            </w:pPr>
            <w:del w:id="1144" w:author="Autor">
              <w:r w:rsidRPr="00BB2644" w:rsidDel="005464E3">
                <w:rPr>
                  <w:color w:val="000000"/>
                  <w:sz w:val="22"/>
                  <w:szCs w:val="22"/>
                </w:rPr>
                <w:delText>Sú podmienky účasti týkajúce sa technickej alebo odbornej spôsobilosti stanovené v súlade s § 28 ZVO?</w:delText>
              </w:r>
            </w:del>
          </w:p>
        </w:tc>
        <w:tc>
          <w:tcPr>
            <w:tcW w:w="567" w:type="dxa"/>
            <w:shd w:val="clear" w:color="auto" w:fill="auto"/>
            <w:vAlign w:val="center"/>
            <w:tcPrChange w:id="1145" w:author="Autor">
              <w:tcPr>
                <w:tcW w:w="567" w:type="dxa"/>
                <w:shd w:val="clear" w:color="auto" w:fill="auto"/>
                <w:vAlign w:val="center"/>
              </w:tcPr>
            </w:tcPrChange>
          </w:tcPr>
          <w:p w:rsidR="00BB2644" w:rsidRPr="00BB2644" w:rsidRDefault="00BB2644" w:rsidP="00BB2644">
            <w:pPr>
              <w:jc w:val="center"/>
              <w:rPr>
                <w:color w:val="000000"/>
                <w:sz w:val="22"/>
                <w:szCs w:val="22"/>
              </w:rPr>
            </w:pPr>
            <w:del w:id="1146" w:author="Autor">
              <w:r w:rsidRPr="00BB2644" w:rsidDel="005464E3">
                <w:rPr>
                  <w:color w:val="000000"/>
                  <w:sz w:val="22"/>
                  <w:szCs w:val="22"/>
                </w:rPr>
                <w:delText> </w:delText>
              </w:r>
            </w:del>
          </w:p>
        </w:tc>
        <w:tc>
          <w:tcPr>
            <w:tcW w:w="567" w:type="dxa"/>
            <w:shd w:val="clear" w:color="auto" w:fill="auto"/>
            <w:vAlign w:val="center"/>
            <w:tcPrChange w:id="1147" w:author="Autor">
              <w:tcPr>
                <w:tcW w:w="567" w:type="dxa"/>
                <w:shd w:val="clear" w:color="auto" w:fill="auto"/>
                <w:vAlign w:val="center"/>
              </w:tcPr>
            </w:tcPrChange>
          </w:tcPr>
          <w:p w:rsidR="00BB2644" w:rsidRPr="00BB2644" w:rsidRDefault="00BB2644" w:rsidP="00BB2644">
            <w:pPr>
              <w:jc w:val="center"/>
              <w:rPr>
                <w:color w:val="000000"/>
                <w:sz w:val="22"/>
                <w:szCs w:val="22"/>
              </w:rPr>
            </w:pPr>
            <w:del w:id="1148" w:author="Autor">
              <w:r w:rsidRPr="00BB2644" w:rsidDel="005464E3">
                <w:rPr>
                  <w:color w:val="000000"/>
                  <w:sz w:val="22"/>
                  <w:szCs w:val="22"/>
                </w:rPr>
                <w:delText> </w:delText>
              </w:r>
            </w:del>
          </w:p>
        </w:tc>
        <w:tc>
          <w:tcPr>
            <w:tcW w:w="776" w:type="dxa"/>
            <w:shd w:val="clear" w:color="auto" w:fill="auto"/>
            <w:vAlign w:val="center"/>
            <w:tcPrChange w:id="1149" w:author="Autor">
              <w:tcPr>
                <w:tcW w:w="776" w:type="dxa"/>
                <w:shd w:val="clear" w:color="auto" w:fill="auto"/>
                <w:vAlign w:val="center"/>
              </w:tcPr>
            </w:tcPrChange>
          </w:tcPr>
          <w:p w:rsidR="00BB2644" w:rsidRPr="00BB2644" w:rsidRDefault="00BB2644" w:rsidP="00BB2644">
            <w:pPr>
              <w:jc w:val="center"/>
              <w:rPr>
                <w:color w:val="000000"/>
                <w:sz w:val="22"/>
                <w:szCs w:val="22"/>
              </w:rPr>
            </w:pPr>
            <w:del w:id="1150" w:author="Autor">
              <w:r w:rsidRPr="00BB2644" w:rsidDel="005464E3">
                <w:rPr>
                  <w:color w:val="000000"/>
                  <w:sz w:val="22"/>
                  <w:szCs w:val="22"/>
                </w:rPr>
                <w:delText> </w:delText>
              </w:r>
            </w:del>
          </w:p>
        </w:tc>
        <w:tc>
          <w:tcPr>
            <w:tcW w:w="1775" w:type="dxa"/>
            <w:shd w:val="clear" w:color="auto" w:fill="auto"/>
            <w:vAlign w:val="center"/>
            <w:tcPrChange w:id="1151" w:author="Autor">
              <w:tcPr>
                <w:tcW w:w="1775" w:type="dxa"/>
                <w:shd w:val="clear" w:color="auto" w:fill="auto"/>
                <w:vAlign w:val="center"/>
              </w:tcPr>
            </w:tcPrChange>
          </w:tcPr>
          <w:p w:rsidR="00BB2644" w:rsidRPr="00BB2644" w:rsidRDefault="00BB2644" w:rsidP="00BB2644">
            <w:pPr>
              <w:jc w:val="center"/>
              <w:rPr>
                <w:color w:val="000000"/>
                <w:sz w:val="22"/>
                <w:szCs w:val="22"/>
              </w:rPr>
            </w:pPr>
            <w:del w:id="1152" w:author="Autor">
              <w:r w:rsidRPr="00BB2644" w:rsidDel="005464E3">
                <w:rPr>
                  <w:color w:val="000000"/>
                  <w:sz w:val="22"/>
                  <w:szCs w:val="22"/>
                </w:rPr>
                <w:delText> </w:delText>
              </w:r>
            </w:del>
          </w:p>
        </w:tc>
      </w:tr>
      <w:tr w:rsidR="003F1B24" w:rsidRPr="00BB2644" w:rsidTr="005464E3">
        <w:trPr>
          <w:trHeight w:val="1268"/>
          <w:trPrChange w:id="1153" w:author="Autor">
            <w:trPr>
              <w:trHeight w:val="1268"/>
            </w:trPr>
          </w:trPrChange>
        </w:trPr>
        <w:tc>
          <w:tcPr>
            <w:tcW w:w="582" w:type="dxa"/>
            <w:vMerge w:val="restart"/>
            <w:shd w:val="clear" w:color="auto" w:fill="auto"/>
            <w:noWrap/>
            <w:vAlign w:val="center"/>
            <w:tcPrChange w:id="1154" w:author="Autor">
              <w:tcPr>
                <w:tcW w:w="582" w:type="dxa"/>
                <w:vMerge w:val="restart"/>
                <w:shd w:val="clear" w:color="auto" w:fill="auto"/>
                <w:noWrap/>
                <w:vAlign w:val="center"/>
              </w:tcPr>
            </w:tcPrChange>
          </w:tcPr>
          <w:p w:rsidR="003F1B24" w:rsidRPr="00BB2644" w:rsidRDefault="003F1B24" w:rsidP="00BB2644">
            <w:pPr>
              <w:jc w:val="center"/>
              <w:rPr>
                <w:color w:val="000000"/>
                <w:sz w:val="22"/>
                <w:szCs w:val="22"/>
              </w:rPr>
            </w:pPr>
            <w:del w:id="1155" w:author="Autor">
              <w:r w:rsidDel="005464E3">
                <w:rPr>
                  <w:color w:val="000000"/>
                  <w:sz w:val="22"/>
                  <w:szCs w:val="22"/>
                </w:rPr>
                <w:delText>10</w:delText>
              </w:r>
            </w:del>
          </w:p>
        </w:tc>
        <w:tc>
          <w:tcPr>
            <w:tcW w:w="4820" w:type="dxa"/>
            <w:gridSpan w:val="2"/>
            <w:vMerge w:val="restart"/>
            <w:shd w:val="clear" w:color="auto" w:fill="auto"/>
            <w:vAlign w:val="center"/>
            <w:tcPrChange w:id="1156" w:author="Autor">
              <w:tcPr>
                <w:tcW w:w="4820" w:type="dxa"/>
                <w:gridSpan w:val="2"/>
                <w:vMerge w:val="restart"/>
                <w:shd w:val="clear" w:color="auto" w:fill="auto"/>
                <w:vAlign w:val="center"/>
              </w:tcPr>
            </w:tcPrChange>
          </w:tcPr>
          <w:p w:rsidR="003F1B24" w:rsidRPr="00BB2644" w:rsidRDefault="003F1B24" w:rsidP="00BB2644">
            <w:pPr>
              <w:rPr>
                <w:color w:val="000000"/>
                <w:sz w:val="22"/>
                <w:szCs w:val="22"/>
              </w:rPr>
            </w:pPr>
            <w:del w:id="1157" w:author="Autor">
              <w:r w:rsidRPr="00BB2644" w:rsidDel="005464E3">
                <w:rPr>
                  <w:color w:val="000000"/>
                  <w:sz w:val="22"/>
                  <w:szCs w:val="22"/>
                </w:rPr>
                <w:delText>a) Sú podmienky účasti, ktoré verejný obstarávateľ  určil na preukázanie finančného a ekonomického postavenia a technickej spôsobilosti alebo odbornej spôsobilosti, primerané a súvisiace s predmetom zákazky?</w:delText>
              </w:r>
              <w:r w:rsidRPr="00BB2644" w:rsidDel="005464E3">
                <w:rPr>
                  <w:color w:val="000000"/>
                  <w:sz w:val="22"/>
                  <w:szCs w:val="22"/>
                </w:rPr>
                <w:br/>
                <w:delText xml:space="preserve">b) Umožňuje verejný obstarávateľ predložiť rovnocenné potvrdenie vydané príslušným orgánom iného členského štátu alebo iný doklad, ktorým uchádzač alebo záujemca preukazuje splnenie podmienok účasti vo verejnom obstarávaní? </w:delText>
              </w:r>
            </w:del>
          </w:p>
        </w:tc>
        <w:tc>
          <w:tcPr>
            <w:tcW w:w="567" w:type="dxa"/>
            <w:shd w:val="clear" w:color="auto" w:fill="auto"/>
            <w:vAlign w:val="center"/>
            <w:tcPrChange w:id="1158" w:author="Autor">
              <w:tcPr>
                <w:tcW w:w="567" w:type="dxa"/>
                <w:shd w:val="clear" w:color="auto" w:fill="auto"/>
                <w:vAlign w:val="center"/>
              </w:tcPr>
            </w:tcPrChange>
          </w:tcPr>
          <w:p w:rsidR="003F1B24" w:rsidRPr="00BB2644" w:rsidRDefault="003F1B24" w:rsidP="00BB2644">
            <w:pPr>
              <w:jc w:val="center"/>
              <w:rPr>
                <w:color w:val="000000"/>
                <w:sz w:val="22"/>
                <w:szCs w:val="22"/>
              </w:rPr>
            </w:pPr>
            <w:del w:id="1159" w:author="Autor">
              <w:r w:rsidRPr="00BB2644" w:rsidDel="005464E3">
                <w:rPr>
                  <w:color w:val="000000"/>
                  <w:sz w:val="22"/>
                  <w:szCs w:val="22"/>
                </w:rPr>
                <w:delText> </w:delText>
              </w:r>
            </w:del>
          </w:p>
        </w:tc>
        <w:tc>
          <w:tcPr>
            <w:tcW w:w="567" w:type="dxa"/>
            <w:shd w:val="clear" w:color="auto" w:fill="auto"/>
            <w:vAlign w:val="center"/>
            <w:tcPrChange w:id="1160" w:author="Autor">
              <w:tcPr>
                <w:tcW w:w="567" w:type="dxa"/>
                <w:shd w:val="clear" w:color="auto" w:fill="auto"/>
                <w:vAlign w:val="center"/>
              </w:tcPr>
            </w:tcPrChange>
          </w:tcPr>
          <w:p w:rsidR="003F1B24" w:rsidRPr="00BB2644" w:rsidRDefault="003F1B24" w:rsidP="00BB2644">
            <w:pPr>
              <w:jc w:val="center"/>
              <w:rPr>
                <w:color w:val="000000"/>
                <w:sz w:val="22"/>
                <w:szCs w:val="22"/>
              </w:rPr>
            </w:pPr>
            <w:del w:id="1161" w:author="Autor">
              <w:r w:rsidRPr="00BB2644" w:rsidDel="005464E3">
                <w:rPr>
                  <w:color w:val="000000"/>
                  <w:sz w:val="22"/>
                  <w:szCs w:val="22"/>
                </w:rPr>
                <w:delText> </w:delText>
              </w:r>
            </w:del>
          </w:p>
        </w:tc>
        <w:tc>
          <w:tcPr>
            <w:tcW w:w="776" w:type="dxa"/>
            <w:shd w:val="clear" w:color="auto" w:fill="auto"/>
            <w:vAlign w:val="center"/>
            <w:tcPrChange w:id="1162" w:author="Autor">
              <w:tcPr>
                <w:tcW w:w="776" w:type="dxa"/>
                <w:shd w:val="clear" w:color="auto" w:fill="auto"/>
                <w:vAlign w:val="center"/>
              </w:tcPr>
            </w:tcPrChange>
          </w:tcPr>
          <w:p w:rsidR="003F1B24" w:rsidRPr="00BB2644" w:rsidRDefault="003F1B24" w:rsidP="00BB2644">
            <w:pPr>
              <w:jc w:val="center"/>
              <w:rPr>
                <w:color w:val="000000"/>
                <w:sz w:val="22"/>
                <w:szCs w:val="22"/>
              </w:rPr>
            </w:pPr>
            <w:del w:id="1163" w:author="Autor">
              <w:r w:rsidRPr="00BB2644" w:rsidDel="005464E3">
                <w:rPr>
                  <w:color w:val="000000"/>
                  <w:sz w:val="22"/>
                  <w:szCs w:val="22"/>
                </w:rPr>
                <w:delText> </w:delText>
              </w:r>
            </w:del>
          </w:p>
        </w:tc>
        <w:tc>
          <w:tcPr>
            <w:tcW w:w="1775" w:type="dxa"/>
            <w:shd w:val="clear" w:color="auto" w:fill="auto"/>
            <w:vAlign w:val="center"/>
            <w:tcPrChange w:id="1164" w:author="Autor">
              <w:tcPr>
                <w:tcW w:w="1775" w:type="dxa"/>
                <w:shd w:val="clear" w:color="auto" w:fill="auto"/>
                <w:vAlign w:val="center"/>
              </w:tcPr>
            </w:tcPrChange>
          </w:tcPr>
          <w:p w:rsidR="003F1B24" w:rsidRPr="00BB2644" w:rsidRDefault="003F1B24" w:rsidP="00BB2644">
            <w:pPr>
              <w:jc w:val="center"/>
              <w:rPr>
                <w:color w:val="000000"/>
                <w:sz w:val="22"/>
                <w:szCs w:val="22"/>
              </w:rPr>
            </w:pPr>
            <w:del w:id="1165" w:author="Autor">
              <w:r w:rsidRPr="00BB2644" w:rsidDel="005464E3">
                <w:rPr>
                  <w:color w:val="000000"/>
                  <w:sz w:val="22"/>
                  <w:szCs w:val="22"/>
                </w:rPr>
                <w:delText> </w:delText>
              </w:r>
            </w:del>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5464E3">
        <w:trPr>
          <w:trHeight w:val="630"/>
          <w:trPrChange w:id="1166" w:author="Autor">
            <w:trPr>
              <w:trHeight w:val="630"/>
            </w:trPr>
          </w:trPrChange>
        </w:trPr>
        <w:tc>
          <w:tcPr>
            <w:tcW w:w="582" w:type="dxa"/>
            <w:vMerge w:val="restart"/>
            <w:shd w:val="clear" w:color="auto" w:fill="auto"/>
            <w:noWrap/>
            <w:vAlign w:val="center"/>
            <w:tcPrChange w:id="1167" w:author="Autor">
              <w:tcPr>
                <w:tcW w:w="582" w:type="dxa"/>
                <w:vMerge w:val="restart"/>
                <w:shd w:val="clear" w:color="auto" w:fill="auto"/>
                <w:noWrap/>
                <w:vAlign w:val="center"/>
              </w:tcPr>
            </w:tcPrChange>
          </w:tcPr>
          <w:p w:rsidR="003F1B24" w:rsidRPr="00BB2644" w:rsidRDefault="003F1B24" w:rsidP="00BB2644">
            <w:pPr>
              <w:jc w:val="center"/>
              <w:rPr>
                <w:color w:val="000000"/>
                <w:sz w:val="22"/>
                <w:szCs w:val="22"/>
              </w:rPr>
            </w:pPr>
            <w:del w:id="1168" w:author="Autor">
              <w:r w:rsidDel="005464E3">
                <w:rPr>
                  <w:color w:val="000000"/>
                  <w:sz w:val="22"/>
                  <w:szCs w:val="22"/>
                </w:rPr>
                <w:delText>11</w:delText>
              </w:r>
            </w:del>
          </w:p>
        </w:tc>
        <w:tc>
          <w:tcPr>
            <w:tcW w:w="4820" w:type="dxa"/>
            <w:gridSpan w:val="2"/>
            <w:vMerge w:val="restart"/>
            <w:shd w:val="clear" w:color="auto" w:fill="auto"/>
            <w:vAlign w:val="center"/>
            <w:tcPrChange w:id="1169" w:author="Autor">
              <w:tcPr>
                <w:tcW w:w="4820" w:type="dxa"/>
                <w:gridSpan w:val="2"/>
                <w:vMerge w:val="restart"/>
                <w:shd w:val="clear" w:color="auto" w:fill="auto"/>
                <w:vAlign w:val="center"/>
              </w:tcPr>
            </w:tcPrChange>
          </w:tcPr>
          <w:p w:rsidR="003F1B24" w:rsidRPr="00BB2644" w:rsidRDefault="003F1B24" w:rsidP="00BB2644">
            <w:pPr>
              <w:rPr>
                <w:color w:val="000000"/>
                <w:sz w:val="22"/>
                <w:szCs w:val="22"/>
              </w:rPr>
            </w:pPr>
            <w:del w:id="1170" w:author="Autor">
              <w:r w:rsidRPr="00BB2644" w:rsidDel="005464E3">
                <w:rPr>
                  <w:color w:val="000000"/>
                  <w:sz w:val="22"/>
                  <w:szCs w:val="22"/>
                </w:rPr>
                <w:delText>a) Je lehota na predkladanie ponúk určená v súlade so ZVO?</w:delText>
              </w:r>
              <w:r w:rsidRPr="00BB2644" w:rsidDel="005464E3">
                <w:rPr>
                  <w:color w:val="000000"/>
                  <w:sz w:val="22"/>
                  <w:szCs w:val="22"/>
                </w:rPr>
                <w:br/>
                <w:delText>b) Je lehota na vyžiadanie súťažných podkladov určená v súlade so ZVO a s príslušným jednotným metodickým výkladom ÚVO?</w:delText>
              </w:r>
            </w:del>
          </w:p>
        </w:tc>
        <w:tc>
          <w:tcPr>
            <w:tcW w:w="567" w:type="dxa"/>
            <w:shd w:val="clear" w:color="auto" w:fill="auto"/>
            <w:vAlign w:val="center"/>
            <w:tcPrChange w:id="1171" w:author="Autor">
              <w:tcPr>
                <w:tcW w:w="567" w:type="dxa"/>
                <w:shd w:val="clear" w:color="auto" w:fill="auto"/>
                <w:vAlign w:val="center"/>
              </w:tcPr>
            </w:tcPrChange>
          </w:tcPr>
          <w:p w:rsidR="003F1B24" w:rsidRPr="00BB2644" w:rsidRDefault="003F1B24" w:rsidP="00BB2644">
            <w:pPr>
              <w:jc w:val="center"/>
              <w:rPr>
                <w:color w:val="000000"/>
                <w:sz w:val="22"/>
                <w:szCs w:val="22"/>
              </w:rPr>
            </w:pPr>
            <w:del w:id="1172" w:author="Autor">
              <w:r w:rsidRPr="00BB2644" w:rsidDel="005464E3">
                <w:rPr>
                  <w:color w:val="000000"/>
                  <w:sz w:val="22"/>
                  <w:szCs w:val="22"/>
                </w:rPr>
                <w:delText> </w:delText>
              </w:r>
            </w:del>
          </w:p>
        </w:tc>
        <w:tc>
          <w:tcPr>
            <w:tcW w:w="567" w:type="dxa"/>
            <w:shd w:val="clear" w:color="auto" w:fill="auto"/>
            <w:vAlign w:val="center"/>
            <w:tcPrChange w:id="1173" w:author="Autor">
              <w:tcPr>
                <w:tcW w:w="567" w:type="dxa"/>
                <w:shd w:val="clear" w:color="auto" w:fill="auto"/>
                <w:vAlign w:val="center"/>
              </w:tcPr>
            </w:tcPrChange>
          </w:tcPr>
          <w:p w:rsidR="003F1B24" w:rsidRPr="00BB2644" w:rsidRDefault="003F1B24" w:rsidP="00BB2644">
            <w:pPr>
              <w:jc w:val="center"/>
              <w:rPr>
                <w:color w:val="000000"/>
                <w:sz w:val="22"/>
                <w:szCs w:val="22"/>
              </w:rPr>
            </w:pPr>
            <w:del w:id="1174" w:author="Autor">
              <w:r w:rsidRPr="00BB2644" w:rsidDel="005464E3">
                <w:rPr>
                  <w:color w:val="000000"/>
                  <w:sz w:val="22"/>
                  <w:szCs w:val="22"/>
                </w:rPr>
                <w:delText> </w:delText>
              </w:r>
            </w:del>
          </w:p>
        </w:tc>
        <w:tc>
          <w:tcPr>
            <w:tcW w:w="776" w:type="dxa"/>
            <w:shd w:val="clear" w:color="auto" w:fill="auto"/>
            <w:vAlign w:val="center"/>
            <w:tcPrChange w:id="1175" w:author="Autor">
              <w:tcPr>
                <w:tcW w:w="776" w:type="dxa"/>
                <w:shd w:val="clear" w:color="auto" w:fill="auto"/>
                <w:vAlign w:val="center"/>
              </w:tcPr>
            </w:tcPrChange>
          </w:tcPr>
          <w:p w:rsidR="003F1B24" w:rsidRPr="00BB2644" w:rsidRDefault="003F1B24" w:rsidP="00BB2644">
            <w:pPr>
              <w:jc w:val="center"/>
              <w:rPr>
                <w:color w:val="000000"/>
                <w:sz w:val="22"/>
                <w:szCs w:val="22"/>
              </w:rPr>
            </w:pPr>
            <w:del w:id="1176" w:author="Autor">
              <w:r w:rsidRPr="00BB2644" w:rsidDel="005464E3">
                <w:rPr>
                  <w:color w:val="000000"/>
                  <w:sz w:val="22"/>
                  <w:szCs w:val="22"/>
                </w:rPr>
                <w:delText> </w:delText>
              </w:r>
            </w:del>
          </w:p>
        </w:tc>
        <w:tc>
          <w:tcPr>
            <w:tcW w:w="1775" w:type="dxa"/>
            <w:shd w:val="clear" w:color="auto" w:fill="auto"/>
            <w:vAlign w:val="center"/>
            <w:tcPrChange w:id="1177" w:author="Autor">
              <w:tcPr>
                <w:tcW w:w="1775" w:type="dxa"/>
                <w:shd w:val="clear" w:color="auto" w:fill="auto"/>
                <w:vAlign w:val="center"/>
              </w:tcPr>
            </w:tcPrChange>
          </w:tcPr>
          <w:p w:rsidR="003F1B24" w:rsidRPr="00BB2644" w:rsidRDefault="003F1B24" w:rsidP="00BB2644">
            <w:pPr>
              <w:jc w:val="center"/>
              <w:rPr>
                <w:color w:val="000000"/>
                <w:sz w:val="22"/>
                <w:szCs w:val="22"/>
              </w:rPr>
            </w:pPr>
            <w:del w:id="1178" w:author="Autor">
              <w:r w:rsidRPr="00BB2644" w:rsidDel="005464E3">
                <w:rPr>
                  <w:color w:val="000000"/>
                  <w:sz w:val="22"/>
                  <w:szCs w:val="22"/>
                </w:rPr>
                <w:delText> </w:delText>
              </w:r>
            </w:del>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5464E3">
        <w:trPr>
          <w:trHeight w:val="845"/>
          <w:trPrChange w:id="1179" w:author="Autor">
            <w:trPr>
              <w:trHeight w:val="845"/>
            </w:trPr>
          </w:trPrChange>
        </w:trPr>
        <w:tc>
          <w:tcPr>
            <w:tcW w:w="582" w:type="dxa"/>
            <w:vMerge w:val="restart"/>
            <w:shd w:val="clear" w:color="auto" w:fill="auto"/>
            <w:noWrap/>
            <w:vAlign w:val="center"/>
            <w:tcPrChange w:id="1180" w:author="Autor">
              <w:tcPr>
                <w:tcW w:w="582" w:type="dxa"/>
                <w:vMerge w:val="restart"/>
                <w:shd w:val="clear" w:color="auto" w:fill="auto"/>
                <w:noWrap/>
                <w:vAlign w:val="center"/>
              </w:tcPr>
            </w:tcPrChange>
          </w:tcPr>
          <w:p w:rsidR="003F1B24" w:rsidRPr="00BB2644" w:rsidRDefault="003F1B24" w:rsidP="00BB2644">
            <w:pPr>
              <w:jc w:val="center"/>
              <w:rPr>
                <w:color w:val="000000"/>
                <w:sz w:val="22"/>
                <w:szCs w:val="22"/>
              </w:rPr>
            </w:pPr>
            <w:del w:id="1181" w:author="Autor">
              <w:r w:rsidDel="005464E3">
                <w:rPr>
                  <w:color w:val="000000"/>
                  <w:sz w:val="22"/>
                  <w:szCs w:val="22"/>
                </w:rPr>
                <w:delText>12</w:delText>
              </w:r>
            </w:del>
          </w:p>
        </w:tc>
        <w:tc>
          <w:tcPr>
            <w:tcW w:w="4820" w:type="dxa"/>
            <w:gridSpan w:val="2"/>
            <w:vMerge w:val="restart"/>
            <w:shd w:val="clear" w:color="auto" w:fill="auto"/>
            <w:vAlign w:val="center"/>
            <w:tcPrChange w:id="1182" w:author="Autor">
              <w:tcPr>
                <w:tcW w:w="4820" w:type="dxa"/>
                <w:gridSpan w:val="2"/>
                <w:vMerge w:val="restart"/>
                <w:shd w:val="clear" w:color="auto" w:fill="auto"/>
                <w:vAlign w:val="center"/>
              </w:tcPr>
            </w:tcPrChange>
          </w:tcPr>
          <w:p w:rsidR="003F1B24" w:rsidRPr="00BB2644" w:rsidRDefault="003F1B24" w:rsidP="00BB2644">
            <w:pPr>
              <w:rPr>
                <w:color w:val="000000"/>
                <w:sz w:val="22"/>
                <w:szCs w:val="22"/>
              </w:rPr>
            </w:pPr>
            <w:del w:id="1183" w:author="Autor">
              <w:r w:rsidRPr="00BB2644" w:rsidDel="005464E3">
                <w:rPr>
                  <w:color w:val="000000"/>
                  <w:sz w:val="22"/>
                  <w:szCs w:val="22"/>
                </w:rPr>
                <w:delText>a) Je predmet zákazky opísaný jednoznačne, úplne a nestranne?</w:delText>
              </w:r>
              <w:r w:rsidRPr="00BB2644" w:rsidDel="005464E3">
                <w:rPr>
                  <w:color w:val="000000"/>
                  <w:sz w:val="22"/>
                  <w:szCs w:val="22"/>
                </w:rPr>
                <w:br/>
                <w:delText>b) Sú technické požiadavky určené tak, aby bol zabezpečený rovnaký prístup pre všetkých uchádzačov alebo záujemcov a zabezpečená čestná hospodárska súťaž?</w:delText>
              </w:r>
              <w:r w:rsidRPr="00BB2644" w:rsidDel="005464E3">
                <w:rPr>
                  <w:color w:val="000000"/>
                  <w:sz w:val="22"/>
                  <w:szCs w:val="22"/>
                </w:rPr>
                <w:br/>
                <w:delText>c) Je opis predmetu zákazky vypracovaný odkazom na technické špecifikácie v poradí podľa § 34 ods. 2 písm. a) ZVO a doplnený slovami "alebo ekvivalentný"?</w:delText>
              </w:r>
            </w:del>
          </w:p>
        </w:tc>
        <w:tc>
          <w:tcPr>
            <w:tcW w:w="567" w:type="dxa"/>
            <w:shd w:val="clear" w:color="auto" w:fill="auto"/>
            <w:vAlign w:val="center"/>
            <w:tcPrChange w:id="1184" w:author="Autor">
              <w:tcPr>
                <w:tcW w:w="567" w:type="dxa"/>
                <w:shd w:val="clear" w:color="auto" w:fill="auto"/>
                <w:vAlign w:val="center"/>
              </w:tcPr>
            </w:tcPrChange>
          </w:tcPr>
          <w:p w:rsidR="003F1B24" w:rsidRPr="00BB2644" w:rsidRDefault="003F1B24" w:rsidP="00BB2644">
            <w:pPr>
              <w:jc w:val="center"/>
              <w:rPr>
                <w:color w:val="000000"/>
                <w:sz w:val="22"/>
                <w:szCs w:val="22"/>
              </w:rPr>
            </w:pPr>
            <w:del w:id="1185" w:author="Autor">
              <w:r w:rsidRPr="00BB2644" w:rsidDel="005464E3">
                <w:rPr>
                  <w:color w:val="000000"/>
                  <w:sz w:val="22"/>
                  <w:szCs w:val="22"/>
                </w:rPr>
                <w:delText> </w:delText>
              </w:r>
            </w:del>
          </w:p>
        </w:tc>
        <w:tc>
          <w:tcPr>
            <w:tcW w:w="567" w:type="dxa"/>
            <w:shd w:val="clear" w:color="auto" w:fill="auto"/>
            <w:vAlign w:val="center"/>
            <w:tcPrChange w:id="1186" w:author="Autor">
              <w:tcPr>
                <w:tcW w:w="567" w:type="dxa"/>
                <w:shd w:val="clear" w:color="auto" w:fill="auto"/>
                <w:vAlign w:val="center"/>
              </w:tcPr>
            </w:tcPrChange>
          </w:tcPr>
          <w:p w:rsidR="003F1B24" w:rsidRPr="00BB2644" w:rsidRDefault="003F1B24" w:rsidP="00BB2644">
            <w:pPr>
              <w:jc w:val="center"/>
              <w:rPr>
                <w:color w:val="000000"/>
                <w:sz w:val="22"/>
                <w:szCs w:val="22"/>
              </w:rPr>
            </w:pPr>
            <w:del w:id="1187" w:author="Autor">
              <w:r w:rsidRPr="00BB2644" w:rsidDel="005464E3">
                <w:rPr>
                  <w:color w:val="000000"/>
                  <w:sz w:val="22"/>
                  <w:szCs w:val="22"/>
                </w:rPr>
                <w:delText> </w:delText>
              </w:r>
            </w:del>
          </w:p>
        </w:tc>
        <w:tc>
          <w:tcPr>
            <w:tcW w:w="776" w:type="dxa"/>
            <w:shd w:val="clear" w:color="auto" w:fill="auto"/>
            <w:vAlign w:val="center"/>
            <w:tcPrChange w:id="1188" w:author="Autor">
              <w:tcPr>
                <w:tcW w:w="776" w:type="dxa"/>
                <w:shd w:val="clear" w:color="auto" w:fill="auto"/>
                <w:vAlign w:val="center"/>
              </w:tcPr>
            </w:tcPrChange>
          </w:tcPr>
          <w:p w:rsidR="003F1B24" w:rsidRPr="00BB2644" w:rsidRDefault="003F1B24" w:rsidP="00BB2644">
            <w:pPr>
              <w:jc w:val="center"/>
              <w:rPr>
                <w:color w:val="000000"/>
                <w:sz w:val="22"/>
                <w:szCs w:val="22"/>
              </w:rPr>
            </w:pPr>
            <w:del w:id="1189" w:author="Autor">
              <w:r w:rsidRPr="00BB2644" w:rsidDel="005464E3">
                <w:rPr>
                  <w:color w:val="000000"/>
                  <w:sz w:val="22"/>
                  <w:szCs w:val="22"/>
                </w:rPr>
                <w:delText> </w:delText>
              </w:r>
            </w:del>
          </w:p>
        </w:tc>
        <w:tc>
          <w:tcPr>
            <w:tcW w:w="1775" w:type="dxa"/>
            <w:shd w:val="clear" w:color="auto" w:fill="auto"/>
            <w:vAlign w:val="center"/>
            <w:tcPrChange w:id="1190" w:author="Autor">
              <w:tcPr>
                <w:tcW w:w="1775" w:type="dxa"/>
                <w:shd w:val="clear" w:color="auto" w:fill="auto"/>
                <w:vAlign w:val="center"/>
              </w:tcPr>
            </w:tcPrChange>
          </w:tcPr>
          <w:p w:rsidR="003F1B24" w:rsidRPr="00BB2644" w:rsidRDefault="003F1B24" w:rsidP="00BB2644">
            <w:pPr>
              <w:jc w:val="center"/>
              <w:rPr>
                <w:color w:val="000000"/>
                <w:sz w:val="22"/>
                <w:szCs w:val="22"/>
              </w:rPr>
            </w:pPr>
            <w:del w:id="1191" w:author="Autor">
              <w:r w:rsidRPr="00BB2644" w:rsidDel="005464E3">
                <w:rPr>
                  <w:color w:val="000000"/>
                  <w:sz w:val="22"/>
                  <w:szCs w:val="22"/>
                </w:rPr>
                <w:delText> </w:delText>
              </w:r>
            </w:del>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5464E3">
        <w:trPr>
          <w:trHeight w:val="699"/>
          <w:trPrChange w:id="1192" w:author="Autor">
            <w:trPr>
              <w:trHeight w:val="699"/>
            </w:trPr>
          </w:trPrChange>
        </w:trPr>
        <w:tc>
          <w:tcPr>
            <w:tcW w:w="582" w:type="dxa"/>
            <w:vMerge w:val="restart"/>
            <w:shd w:val="clear" w:color="auto" w:fill="auto"/>
            <w:noWrap/>
            <w:vAlign w:val="center"/>
            <w:tcPrChange w:id="1193" w:author="Autor">
              <w:tcPr>
                <w:tcW w:w="582" w:type="dxa"/>
                <w:vMerge w:val="restart"/>
                <w:shd w:val="clear" w:color="auto" w:fill="auto"/>
                <w:noWrap/>
                <w:vAlign w:val="center"/>
              </w:tcPr>
            </w:tcPrChange>
          </w:tcPr>
          <w:p w:rsidR="003F1B24" w:rsidRPr="00BB2644" w:rsidRDefault="003F1B24" w:rsidP="00BB2644">
            <w:pPr>
              <w:jc w:val="center"/>
              <w:rPr>
                <w:color w:val="000000"/>
                <w:sz w:val="22"/>
                <w:szCs w:val="22"/>
              </w:rPr>
            </w:pPr>
            <w:del w:id="1194" w:author="Autor">
              <w:r w:rsidDel="005464E3">
                <w:rPr>
                  <w:color w:val="000000"/>
                  <w:sz w:val="22"/>
                  <w:szCs w:val="22"/>
                </w:rPr>
                <w:delText>13</w:delText>
              </w:r>
            </w:del>
          </w:p>
        </w:tc>
        <w:tc>
          <w:tcPr>
            <w:tcW w:w="4820" w:type="dxa"/>
            <w:gridSpan w:val="2"/>
            <w:vMerge w:val="restart"/>
            <w:shd w:val="clear" w:color="auto" w:fill="auto"/>
            <w:vAlign w:val="center"/>
            <w:tcPrChange w:id="1195" w:author="Autor">
              <w:tcPr>
                <w:tcW w:w="4820" w:type="dxa"/>
                <w:gridSpan w:val="2"/>
                <w:vMerge w:val="restart"/>
                <w:shd w:val="clear" w:color="auto" w:fill="auto"/>
                <w:vAlign w:val="center"/>
              </w:tcPr>
            </w:tcPrChange>
          </w:tcPr>
          <w:p w:rsidR="003F1B24" w:rsidRPr="00BB2644" w:rsidRDefault="003F1B24" w:rsidP="00BB2644">
            <w:pPr>
              <w:rPr>
                <w:color w:val="000000"/>
                <w:sz w:val="22"/>
                <w:szCs w:val="22"/>
              </w:rPr>
            </w:pPr>
            <w:del w:id="1196" w:author="Autor">
              <w:r w:rsidRPr="00BB2644" w:rsidDel="005464E3">
                <w:rPr>
                  <w:color w:val="000000"/>
                  <w:sz w:val="22"/>
                  <w:szCs w:val="22"/>
                </w:rPr>
                <w:delText>a) Sú určené kritéria na vyhodnotenie ponúk v súlade s § 35 ZVO?</w:delText>
              </w:r>
              <w:r w:rsidRPr="00BB2644" w:rsidDel="005464E3">
                <w:rPr>
                  <w:color w:val="000000"/>
                  <w:sz w:val="22"/>
                  <w:szCs w:val="22"/>
                </w:rPr>
                <w:br w:type="page"/>
                <w:delText>b) Uvádza verejný obstarávateľ v oznámení o vyhlásení VO alebo v jeho ekvivalente  kritériá na vyhodnotenie ponúk?</w:delText>
              </w:r>
              <w:r w:rsidRPr="00BB2644" w:rsidDel="005464E3">
                <w:rPr>
                  <w:color w:val="000000"/>
                  <w:sz w:val="22"/>
                  <w:szCs w:val="22"/>
                </w:rPr>
                <w:br w:type="page"/>
                <w:delText>c) Určuje verejný obstarávateľ a obstarávateľ každému z kritérií pravidlá na ich uplatnenie a ich relatívnu váhu, ktorú možno vyjadriť určením intervalu s príslušným maximálnym rozpätím?</w:delText>
              </w:r>
              <w:r w:rsidRPr="00BB2644" w:rsidDel="005464E3">
                <w:rPr>
                  <w:color w:val="000000"/>
                  <w:sz w:val="22"/>
                  <w:szCs w:val="22"/>
                </w:rPr>
                <w:br w:type="page"/>
                <w:delText>d) Sú verejným obstarávateľom  určené kritéria a pravidlá na ich hodnotenie kritérií nediskriminačné a podporujúce spravodlivú súťaž?</w:delText>
              </w:r>
            </w:del>
          </w:p>
        </w:tc>
        <w:tc>
          <w:tcPr>
            <w:tcW w:w="567" w:type="dxa"/>
            <w:shd w:val="clear" w:color="auto" w:fill="auto"/>
            <w:vAlign w:val="center"/>
            <w:tcPrChange w:id="1197" w:author="Autor">
              <w:tcPr>
                <w:tcW w:w="567" w:type="dxa"/>
                <w:shd w:val="clear" w:color="auto" w:fill="auto"/>
                <w:vAlign w:val="center"/>
              </w:tcPr>
            </w:tcPrChange>
          </w:tcPr>
          <w:p w:rsidR="003F1B24" w:rsidRPr="00BB2644" w:rsidRDefault="003F1B24" w:rsidP="00BB2644">
            <w:pPr>
              <w:jc w:val="center"/>
              <w:rPr>
                <w:color w:val="000000"/>
                <w:sz w:val="22"/>
                <w:szCs w:val="22"/>
              </w:rPr>
            </w:pPr>
            <w:del w:id="1198" w:author="Autor">
              <w:r w:rsidRPr="00BB2644" w:rsidDel="005464E3">
                <w:rPr>
                  <w:color w:val="000000"/>
                  <w:sz w:val="22"/>
                  <w:szCs w:val="22"/>
                </w:rPr>
                <w:delText> </w:delText>
              </w:r>
            </w:del>
          </w:p>
        </w:tc>
        <w:tc>
          <w:tcPr>
            <w:tcW w:w="567" w:type="dxa"/>
            <w:shd w:val="clear" w:color="auto" w:fill="auto"/>
            <w:vAlign w:val="center"/>
            <w:tcPrChange w:id="1199" w:author="Autor">
              <w:tcPr>
                <w:tcW w:w="567" w:type="dxa"/>
                <w:shd w:val="clear" w:color="auto" w:fill="auto"/>
                <w:vAlign w:val="center"/>
              </w:tcPr>
            </w:tcPrChange>
          </w:tcPr>
          <w:p w:rsidR="003F1B24" w:rsidRPr="00BB2644" w:rsidRDefault="003F1B24" w:rsidP="00BB2644">
            <w:pPr>
              <w:jc w:val="center"/>
              <w:rPr>
                <w:color w:val="000000"/>
                <w:sz w:val="22"/>
                <w:szCs w:val="22"/>
              </w:rPr>
            </w:pPr>
            <w:del w:id="1200" w:author="Autor">
              <w:r w:rsidRPr="00BB2644" w:rsidDel="005464E3">
                <w:rPr>
                  <w:color w:val="000000"/>
                  <w:sz w:val="22"/>
                  <w:szCs w:val="22"/>
                </w:rPr>
                <w:delText> </w:delText>
              </w:r>
            </w:del>
          </w:p>
        </w:tc>
        <w:tc>
          <w:tcPr>
            <w:tcW w:w="776" w:type="dxa"/>
            <w:shd w:val="clear" w:color="auto" w:fill="auto"/>
            <w:vAlign w:val="center"/>
            <w:tcPrChange w:id="1201" w:author="Autor">
              <w:tcPr>
                <w:tcW w:w="776" w:type="dxa"/>
                <w:shd w:val="clear" w:color="auto" w:fill="auto"/>
                <w:vAlign w:val="center"/>
              </w:tcPr>
            </w:tcPrChange>
          </w:tcPr>
          <w:p w:rsidR="003F1B24" w:rsidRPr="00BB2644" w:rsidRDefault="003F1B24" w:rsidP="00BB2644">
            <w:pPr>
              <w:jc w:val="center"/>
              <w:rPr>
                <w:color w:val="000000"/>
                <w:sz w:val="22"/>
                <w:szCs w:val="22"/>
              </w:rPr>
            </w:pPr>
            <w:del w:id="1202" w:author="Autor">
              <w:r w:rsidRPr="00BB2644" w:rsidDel="005464E3">
                <w:rPr>
                  <w:color w:val="000000"/>
                  <w:sz w:val="22"/>
                  <w:szCs w:val="22"/>
                </w:rPr>
                <w:delText> </w:delText>
              </w:r>
            </w:del>
          </w:p>
        </w:tc>
        <w:tc>
          <w:tcPr>
            <w:tcW w:w="1775" w:type="dxa"/>
            <w:shd w:val="clear" w:color="auto" w:fill="auto"/>
            <w:vAlign w:val="center"/>
            <w:tcPrChange w:id="1203" w:author="Autor">
              <w:tcPr>
                <w:tcW w:w="1775" w:type="dxa"/>
                <w:shd w:val="clear" w:color="auto" w:fill="auto"/>
                <w:vAlign w:val="center"/>
              </w:tcPr>
            </w:tcPrChange>
          </w:tcPr>
          <w:p w:rsidR="003F1B24" w:rsidRPr="00BB2644" w:rsidRDefault="003F1B24" w:rsidP="00BB2644">
            <w:pPr>
              <w:jc w:val="center"/>
              <w:rPr>
                <w:color w:val="000000"/>
                <w:sz w:val="22"/>
                <w:szCs w:val="22"/>
              </w:rPr>
            </w:pPr>
            <w:del w:id="1204" w:author="Autor">
              <w:r w:rsidRPr="00BB2644" w:rsidDel="005464E3">
                <w:rPr>
                  <w:color w:val="000000"/>
                  <w:sz w:val="22"/>
                  <w:szCs w:val="22"/>
                </w:rPr>
                <w:delText> </w:delText>
              </w:r>
            </w:del>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5464E3">
        <w:trPr>
          <w:trHeight w:val="300"/>
          <w:trPrChange w:id="1205" w:author="Autor">
            <w:trPr>
              <w:trHeight w:val="300"/>
            </w:trPr>
          </w:trPrChange>
        </w:trPr>
        <w:tc>
          <w:tcPr>
            <w:tcW w:w="582" w:type="dxa"/>
            <w:shd w:val="clear" w:color="auto" w:fill="auto"/>
            <w:noWrap/>
            <w:vAlign w:val="center"/>
            <w:tcPrChange w:id="1206"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207" w:author="Autor">
              <w:r w:rsidDel="005464E3">
                <w:rPr>
                  <w:color w:val="000000"/>
                  <w:sz w:val="22"/>
                  <w:szCs w:val="22"/>
                </w:rPr>
                <w:delText>14</w:delText>
              </w:r>
            </w:del>
          </w:p>
        </w:tc>
        <w:tc>
          <w:tcPr>
            <w:tcW w:w="4820" w:type="dxa"/>
            <w:gridSpan w:val="2"/>
            <w:shd w:val="clear" w:color="auto" w:fill="auto"/>
            <w:vAlign w:val="center"/>
            <w:tcPrChange w:id="1208" w:author="Autor">
              <w:tcPr>
                <w:tcW w:w="4820" w:type="dxa"/>
                <w:gridSpan w:val="2"/>
                <w:shd w:val="clear" w:color="auto" w:fill="auto"/>
                <w:vAlign w:val="center"/>
              </w:tcPr>
            </w:tcPrChange>
          </w:tcPr>
          <w:p w:rsidR="00BB2644" w:rsidRPr="00BB2644" w:rsidRDefault="00BB2644" w:rsidP="00BB2644">
            <w:pPr>
              <w:rPr>
                <w:color w:val="000000"/>
                <w:sz w:val="22"/>
                <w:szCs w:val="22"/>
              </w:rPr>
            </w:pPr>
            <w:del w:id="1209" w:author="Autor">
              <w:r w:rsidRPr="00BB2644" w:rsidDel="005464E3">
                <w:rPr>
                  <w:color w:val="000000"/>
                  <w:sz w:val="22"/>
                  <w:szCs w:val="22"/>
                </w:rPr>
                <w:delText>Vyžaduje sa zábezpeka v súlade so ZVO?</w:delText>
              </w:r>
            </w:del>
          </w:p>
        </w:tc>
        <w:tc>
          <w:tcPr>
            <w:tcW w:w="567" w:type="dxa"/>
            <w:shd w:val="clear" w:color="auto" w:fill="auto"/>
            <w:vAlign w:val="center"/>
            <w:tcPrChange w:id="1210" w:author="Autor">
              <w:tcPr>
                <w:tcW w:w="567" w:type="dxa"/>
                <w:shd w:val="clear" w:color="auto" w:fill="auto"/>
                <w:vAlign w:val="center"/>
              </w:tcPr>
            </w:tcPrChange>
          </w:tcPr>
          <w:p w:rsidR="00BB2644" w:rsidRPr="00BB2644" w:rsidRDefault="00BB2644" w:rsidP="00BB2644">
            <w:pPr>
              <w:jc w:val="center"/>
              <w:rPr>
                <w:color w:val="000000"/>
                <w:sz w:val="22"/>
                <w:szCs w:val="22"/>
              </w:rPr>
            </w:pPr>
            <w:del w:id="1211" w:author="Autor">
              <w:r w:rsidRPr="00BB2644" w:rsidDel="005464E3">
                <w:rPr>
                  <w:color w:val="000000"/>
                  <w:sz w:val="22"/>
                  <w:szCs w:val="22"/>
                </w:rPr>
                <w:delText> </w:delText>
              </w:r>
            </w:del>
          </w:p>
        </w:tc>
        <w:tc>
          <w:tcPr>
            <w:tcW w:w="567" w:type="dxa"/>
            <w:shd w:val="clear" w:color="auto" w:fill="auto"/>
            <w:vAlign w:val="center"/>
            <w:tcPrChange w:id="1212" w:author="Autor">
              <w:tcPr>
                <w:tcW w:w="567" w:type="dxa"/>
                <w:shd w:val="clear" w:color="auto" w:fill="auto"/>
                <w:vAlign w:val="center"/>
              </w:tcPr>
            </w:tcPrChange>
          </w:tcPr>
          <w:p w:rsidR="00BB2644" w:rsidRPr="00BB2644" w:rsidRDefault="00BB2644" w:rsidP="00BB2644">
            <w:pPr>
              <w:jc w:val="center"/>
              <w:rPr>
                <w:color w:val="000000"/>
                <w:sz w:val="22"/>
                <w:szCs w:val="22"/>
              </w:rPr>
            </w:pPr>
            <w:del w:id="1213" w:author="Autor">
              <w:r w:rsidRPr="00BB2644" w:rsidDel="005464E3">
                <w:rPr>
                  <w:color w:val="000000"/>
                  <w:sz w:val="22"/>
                  <w:szCs w:val="22"/>
                </w:rPr>
                <w:delText> </w:delText>
              </w:r>
            </w:del>
          </w:p>
        </w:tc>
        <w:tc>
          <w:tcPr>
            <w:tcW w:w="776" w:type="dxa"/>
            <w:shd w:val="clear" w:color="auto" w:fill="auto"/>
            <w:vAlign w:val="center"/>
            <w:tcPrChange w:id="1214" w:author="Autor">
              <w:tcPr>
                <w:tcW w:w="776" w:type="dxa"/>
                <w:shd w:val="clear" w:color="auto" w:fill="auto"/>
                <w:vAlign w:val="center"/>
              </w:tcPr>
            </w:tcPrChange>
          </w:tcPr>
          <w:p w:rsidR="00BB2644" w:rsidRPr="00BB2644" w:rsidRDefault="00BB2644" w:rsidP="00BB2644">
            <w:pPr>
              <w:jc w:val="center"/>
              <w:rPr>
                <w:color w:val="000000"/>
                <w:sz w:val="22"/>
                <w:szCs w:val="22"/>
              </w:rPr>
            </w:pPr>
            <w:del w:id="1215" w:author="Autor">
              <w:r w:rsidRPr="00BB2644" w:rsidDel="005464E3">
                <w:rPr>
                  <w:color w:val="000000"/>
                  <w:sz w:val="22"/>
                  <w:szCs w:val="22"/>
                </w:rPr>
                <w:delText> </w:delText>
              </w:r>
            </w:del>
          </w:p>
        </w:tc>
        <w:tc>
          <w:tcPr>
            <w:tcW w:w="1775" w:type="dxa"/>
            <w:shd w:val="clear" w:color="auto" w:fill="auto"/>
            <w:vAlign w:val="center"/>
            <w:tcPrChange w:id="1216" w:author="Autor">
              <w:tcPr>
                <w:tcW w:w="1775" w:type="dxa"/>
                <w:shd w:val="clear" w:color="auto" w:fill="auto"/>
                <w:vAlign w:val="center"/>
              </w:tcPr>
            </w:tcPrChange>
          </w:tcPr>
          <w:p w:rsidR="00BB2644" w:rsidRPr="00BB2644" w:rsidRDefault="00BB2644" w:rsidP="00BB2644">
            <w:pPr>
              <w:jc w:val="center"/>
              <w:rPr>
                <w:color w:val="000000"/>
                <w:sz w:val="22"/>
                <w:szCs w:val="22"/>
              </w:rPr>
            </w:pPr>
            <w:del w:id="1217" w:author="Autor">
              <w:r w:rsidRPr="00BB2644" w:rsidDel="005464E3">
                <w:rPr>
                  <w:color w:val="000000"/>
                  <w:sz w:val="22"/>
                  <w:szCs w:val="22"/>
                </w:rPr>
                <w:delText> </w:delText>
              </w:r>
            </w:del>
          </w:p>
        </w:tc>
      </w:tr>
      <w:tr w:rsidR="003F1B24" w:rsidRPr="00BB2644" w:rsidTr="005464E3">
        <w:trPr>
          <w:trHeight w:val="845"/>
          <w:trPrChange w:id="1218" w:author="Autor">
            <w:trPr>
              <w:trHeight w:val="845"/>
            </w:trPr>
          </w:trPrChange>
        </w:trPr>
        <w:tc>
          <w:tcPr>
            <w:tcW w:w="582" w:type="dxa"/>
            <w:vMerge w:val="restart"/>
            <w:shd w:val="clear" w:color="auto" w:fill="auto"/>
            <w:noWrap/>
            <w:vAlign w:val="center"/>
            <w:tcPrChange w:id="1219" w:author="Autor">
              <w:tcPr>
                <w:tcW w:w="582" w:type="dxa"/>
                <w:vMerge w:val="restart"/>
                <w:shd w:val="clear" w:color="auto" w:fill="auto"/>
                <w:noWrap/>
                <w:vAlign w:val="center"/>
              </w:tcPr>
            </w:tcPrChange>
          </w:tcPr>
          <w:p w:rsidR="003F1B24" w:rsidRPr="00BB2644" w:rsidRDefault="003F1B24" w:rsidP="00BB2644">
            <w:pPr>
              <w:jc w:val="center"/>
              <w:rPr>
                <w:color w:val="000000"/>
                <w:sz w:val="22"/>
                <w:szCs w:val="22"/>
              </w:rPr>
            </w:pPr>
            <w:del w:id="1220" w:author="Autor">
              <w:r w:rsidDel="005464E3">
                <w:rPr>
                  <w:color w:val="000000"/>
                  <w:sz w:val="22"/>
                  <w:szCs w:val="22"/>
                </w:rPr>
                <w:delText>15</w:delText>
              </w:r>
            </w:del>
          </w:p>
        </w:tc>
        <w:tc>
          <w:tcPr>
            <w:tcW w:w="4820" w:type="dxa"/>
            <w:gridSpan w:val="2"/>
            <w:vMerge w:val="restart"/>
            <w:shd w:val="clear" w:color="auto" w:fill="auto"/>
            <w:vAlign w:val="center"/>
            <w:tcPrChange w:id="1221" w:author="Autor">
              <w:tcPr>
                <w:tcW w:w="4820" w:type="dxa"/>
                <w:gridSpan w:val="2"/>
                <w:vMerge w:val="restart"/>
                <w:shd w:val="clear" w:color="auto" w:fill="auto"/>
                <w:vAlign w:val="center"/>
              </w:tcPr>
            </w:tcPrChange>
          </w:tcPr>
          <w:p w:rsidR="003F1B24" w:rsidRPr="00BB2644" w:rsidRDefault="003F1B24" w:rsidP="00BB2644">
            <w:pPr>
              <w:rPr>
                <w:color w:val="000000"/>
                <w:sz w:val="22"/>
                <w:szCs w:val="22"/>
              </w:rPr>
            </w:pPr>
            <w:del w:id="1222" w:author="Autor">
              <w:r w:rsidRPr="00BB2644" w:rsidDel="005464E3">
                <w:rPr>
                  <w:color w:val="000000"/>
                  <w:sz w:val="22"/>
                  <w:szCs w:val="22"/>
                </w:rPr>
                <w:delText>a) Pokiaľ sa jedná o dodanie tovaru bežne dostupného na trhu, bude použitá elektronická aukcia?</w:delText>
              </w:r>
              <w:r w:rsidRPr="00BB2644" w:rsidDel="005464E3">
                <w:rPr>
                  <w:color w:val="000000"/>
                  <w:sz w:val="22"/>
                  <w:szCs w:val="22"/>
                </w:rPr>
                <w:br/>
                <w:delText>b) Uvádza verejný obstarávateľ použitie elektronickej aukcie v oznámení o vyhlásení verejného obstarávania alebo v oznámení použitom ako výzva na súťaž?</w:delText>
              </w:r>
              <w:r w:rsidRPr="00BB2644" w:rsidDel="005464E3">
                <w:rPr>
                  <w:color w:val="000000"/>
                  <w:sz w:val="22"/>
                  <w:szCs w:val="22"/>
                </w:rPr>
                <w:br/>
                <w:delText>c) Sú podmienky elektronickej aukcie uvedené v súťažných podkladoch a sú stanovené v súlade so ZVO?</w:delText>
              </w:r>
            </w:del>
          </w:p>
        </w:tc>
        <w:tc>
          <w:tcPr>
            <w:tcW w:w="567" w:type="dxa"/>
            <w:shd w:val="clear" w:color="auto" w:fill="auto"/>
            <w:vAlign w:val="center"/>
            <w:tcPrChange w:id="1223" w:author="Autor">
              <w:tcPr>
                <w:tcW w:w="567" w:type="dxa"/>
                <w:shd w:val="clear" w:color="auto" w:fill="auto"/>
                <w:vAlign w:val="center"/>
              </w:tcPr>
            </w:tcPrChange>
          </w:tcPr>
          <w:p w:rsidR="003F1B24" w:rsidRPr="00BB2644" w:rsidRDefault="003F1B24" w:rsidP="00BB2644">
            <w:pPr>
              <w:jc w:val="center"/>
              <w:rPr>
                <w:color w:val="000000"/>
                <w:sz w:val="22"/>
                <w:szCs w:val="22"/>
              </w:rPr>
            </w:pPr>
            <w:del w:id="1224" w:author="Autor">
              <w:r w:rsidRPr="00BB2644" w:rsidDel="005464E3">
                <w:rPr>
                  <w:color w:val="000000"/>
                  <w:sz w:val="22"/>
                  <w:szCs w:val="22"/>
                </w:rPr>
                <w:delText> </w:delText>
              </w:r>
            </w:del>
          </w:p>
        </w:tc>
        <w:tc>
          <w:tcPr>
            <w:tcW w:w="567" w:type="dxa"/>
            <w:shd w:val="clear" w:color="auto" w:fill="auto"/>
            <w:vAlign w:val="center"/>
            <w:tcPrChange w:id="1225" w:author="Autor">
              <w:tcPr>
                <w:tcW w:w="567" w:type="dxa"/>
                <w:shd w:val="clear" w:color="auto" w:fill="auto"/>
                <w:vAlign w:val="center"/>
              </w:tcPr>
            </w:tcPrChange>
          </w:tcPr>
          <w:p w:rsidR="003F1B24" w:rsidRPr="00BB2644" w:rsidRDefault="003F1B24" w:rsidP="00BB2644">
            <w:pPr>
              <w:jc w:val="center"/>
              <w:rPr>
                <w:color w:val="000000"/>
                <w:sz w:val="22"/>
                <w:szCs w:val="22"/>
              </w:rPr>
            </w:pPr>
            <w:del w:id="1226" w:author="Autor">
              <w:r w:rsidRPr="00BB2644" w:rsidDel="005464E3">
                <w:rPr>
                  <w:color w:val="000000"/>
                  <w:sz w:val="22"/>
                  <w:szCs w:val="22"/>
                </w:rPr>
                <w:delText> </w:delText>
              </w:r>
            </w:del>
          </w:p>
        </w:tc>
        <w:tc>
          <w:tcPr>
            <w:tcW w:w="776" w:type="dxa"/>
            <w:shd w:val="clear" w:color="auto" w:fill="auto"/>
            <w:vAlign w:val="center"/>
            <w:tcPrChange w:id="1227" w:author="Autor">
              <w:tcPr>
                <w:tcW w:w="776" w:type="dxa"/>
                <w:shd w:val="clear" w:color="auto" w:fill="auto"/>
                <w:vAlign w:val="center"/>
              </w:tcPr>
            </w:tcPrChange>
          </w:tcPr>
          <w:p w:rsidR="003F1B24" w:rsidRPr="00BB2644" w:rsidRDefault="003F1B24" w:rsidP="00BB2644">
            <w:pPr>
              <w:jc w:val="center"/>
              <w:rPr>
                <w:color w:val="000000"/>
                <w:sz w:val="22"/>
                <w:szCs w:val="22"/>
              </w:rPr>
            </w:pPr>
            <w:del w:id="1228" w:author="Autor">
              <w:r w:rsidRPr="00BB2644" w:rsidDel="005464E3">
                <w:rPr>
                  <w:color w:val="000000"/>
                  <w:sz w:val="22"/>
                  <w:szCs w:val="22"/>
                </w:rPr>
                <w:delText> </w:delText>
              </w:r>
            </w:del>
          </w:p>
        </w:tc>
        <w:tc>
          <w:tcPr>
            <w:tcW w:w="1775" w:type="dxa"/>
            <w:shd w:val="clear" w:color="auto" w:fill="auto"/>
            <w:vAlign w:val="center"/>
            <w:tcPrChange w:id="1229" w:author="Autor">
              <w:tcPr>
                <w:tcW w:w="1775" w:type="dxa"/>
                <w:shd w:val="clear" w:color="auto" w:fill="auto"/>
                <w:vAlign w:val="center"/>
              </w:tcPr>
            </w:tcPrChange>
          </w:tcPr>
          <w:p w:rsidR="003F1B24" w:rsidRPr="00BB2644" w:rsidRDefault="003F1B24" w:rsidP="00BB2644">
            <w:pPr>
              <w:jc w:val="center"/>
              <w:rPr>
                <w:color w:val="000000"/>
                <w:sz w:val="22"/>
                <w:szCs w:val="22"/>
              </w:rPr>
            </w:pPr>
            <w:del w:id="1230" w:author="Autor">
              <w:r w:rsidRPr="00BB2644" w:rsidDel="005464E3">
                <w:rPr>
                  <w:color w:val="000000"/>
                  <w:sz w:val="22"/>
                  <w:szCs w:val="22"/>
                </w:rPr>
                <w:delText> </w:delText>
              </w:r>
            </w:del>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5464E3">
        <w:trPr>
          <w:trHeight w:val="1013"/>
          <w:trPrChange w:id="1231" w:author="Autor">
            <w:trPr>
              <w:trHeight w:val="1013"/>
            </w:trPr>
          </w:trPrChange>
        </w:trPr>
        <w:tc>
          <w:tcPr>
            <w:tcW w:w="582" w:type="dxa"/>
            <w:vMerge w:val="restart"/>
            <w:shd w:val="clear" w:color="auto" w:fill="auto"/>
            <w:noWrap/>
            <w:vAlign w:val="center"/>
            <w:tcPrChange w:id="1232" w:author="Autor">
              <w:tcPr>
                <w:tcW w:w="582" w:type="dxa"/>
                <w:vMerge w:val="restart"/>
                <w:shd w:val="clear" w:color="auto" w:fill="auto"/>
                <w:noWrap/>
                <w:vAlign w:val="center"/>
              </w:tcPr>
            </w:tcPrChange>
          </w:tcPr>
          <w:p w:rsidR="003F1B24" w:rsidRPr="00BB2644" w:rsidRDefault="003F1B24" w:rsidP="00BB2644">
            <w:pPr>
              <w:jc w:val="center"/>
              <w:rPr>
                <w:color w:val="000000"/>
                <w:sz w:val="22"/>
                <w:szCs w:val="22"/>
              </w:rPr>
            </w:pPr>
            <w:del w:id="1233" w:author="Autor">
              <w:r w:rsidDel="005464E3">
                <w:rPr>
                  <w:color w:val="000000"/>
                  <w:sz w:val="22"/>
                  <w:szCs w:val="22"/>
                </w:rPr>
                <w:delText>16</w:delText>
              </w:r>
            </w:del>
          </w:p>
        </w:tc>
        <w:tc>
          <w:tcPr>
            <w:tcW w:w="4820" w:type="dxa"/>
            <w:gridSpan w:val="2"/>
            <w:vMerge w:val="restart"/>
            <w:shd w:val="clear" w:color="auto" w:fill="auto"/>
            <w:vAlign w:val="center"/>
            <w:tcPrChange w:id="1234" w:author="Autor">
              <w:tcPr>
                <w:tcW w:w="4820" w:type="dxa"/>
                <w:gridSpan w:val="2"/>
                <w:vMerge w:val="restart"/>
                <w:shd w:val="clear" w:color="auto" w:fill="auto"/>
                <w:vAlign w:val="center"/>
              </w:tcPr>
            </w:tcPrChange>
          </w:tcPr>
          <w:p w:rsidR="003F1B24" w:rsidRPr="00BB2644" w:rsidRDefault="003F1B24" w:rsidP="00BB2644">
            <w:pPr>
              <w:rPr>
                <w:color w:val="000000"/>
                <w:sz w:val="22"/>
                <w:szCs w:val="22"/>
              </w:rPr>
            </w:pPr>
            <w:del w:id="1235" w:author="Autor">
              <w:r w:rsidRPr="00BB2644" w:rsidDel="005464E3">
                <w:rPr>
                  <w:color w:val="000000"/>
                  <w:sz w:val="22"/>
                  <w:szCs w:val="22"/>
                </w:rPr>
                <w:delText>a) V prípade, že obmedzil verejný obstarávateľ v užšej súťaži počet záujemcov, ktorých vyzve na predloženie ponuky, bolo toto obmedzenie v rozmedzí najmenej 10 a najviac 20 záujemcov?</w:delText>
              </w:r>
              <w:r w:rsidRPr="00BB2644" w:rsidDel="005464E3">
                <w:rPr>
                  <w:color w:val="000000"/>
                  <w:sz w:val="22"/>
                  <w:szCs w:val="22"/>
                </w:rPr>
                <w:br/>
                <w:delText>b) V prípade, že verejný obstarávateľ obmedzil počet záujemcov, ktorých vyzve na predloženie ponuky, určil objektívne kritéria na základe ktorých to urobí?</w:delText>
              </w:r>
            </w:del>
          </w:p>
        </w:tc>
        <w:tc>
          <w:tcPr>
            <w:tcW w:w="567" w:type="dxa"/>
            <w:shd w:val="clear" w:color="auto" w:fill="auto"/>
            <w:vAlign w:val="center"/>
            <w:tcPrChange w:id="1236" w:author="Autor">
              <w:tcPr>
                <w:tcW w:w="567" w:type="dxa"/>
                <w:shd w:val="clear" w:color="auto" w:fill="auto"/>
                <w:vAlign w:val="center"/>
              </w:tcPr>
            </w:tcPrChange>
          </w:tcPr>
          <w:p w:rsidR="003F1B24" w:rsidRPr="00BB2644" w:rsidRDefault="003F1B24" w:rsidP="00BB2644">
            <w:pPr>
              <w:jc w:val="center"/>
              <w:rPr>
                <w:color w:val="000000"/>
                <w:sz w:val="22"/>
                <w:szCs w:val="22"/>
              </w:rPr>
            </w:pPr>
            <w:del w:id="1237" w:author="Autor">
              <w:r w:rsidRPr="00BB2644" w:rsidDel="005464E3">
                <w:rPr>
                  <w:color w:val="000000"/>
                  <w:sz w:val="22"/>
                  <w:szCs w:val="22"/>
                </w:rPr>
                <w:delText> </w:delText>
              </w:r>
            </w:del>
          </w:p>
        </w:tc>
        <w:tc>
          <w:tcPr>
            <w:tcW w:w="567" w:type="dxa"/>
            <w:shd w:val="clear" w:color="auto" w:fill="auto"/>
            <w:vAlign w:val="center"/>
            <w:tcPrChange w:id="1238" w:author="Autor">
              <w:tcPr>
                <w:tcW w:w="567" w:type="dxa"/>
                <w:shd w:val="clear" w:color="auto" w:fill="auto"/>
                <w:vAlign w:val="center"/>
              </w:tcPr>
            </w:tcPrChange>
          </w:tcPr>
          <w:p w:rsidR="003F1B24" w:rsidRPr="00BB2644" w:rsidRDefault="003F1B24" w:rsidP="00BB2644">
            <w:pPr>
              <w:jc w:val="center"/>
              <w:rPr>
                <w:color w:val="000000"/>
                <w:sz w:val="22"/>
                <w:szCs w:val="22"/>
              </w:rPr>
            </w:pPr>
            <w:del w:id="1239" w:author="Autor">
              <w:r w:rsidRPr="00BB2644" w:rsidDel="005464E3">
                <w:rPr>
                  <w:color w:val="000000"/>
                  <w:sz w:val="22"/>
                  <w:szCs w:val="22"/>
                </w:rPr>
                <w:delText> </w:delText>
              </w:r>
            </w:del>
          </w:p>
        </w:tc>
        <w:tc>
          <w:tcPr>
            <w:tcW w:w="776" w:type="dxa"/>
            <w:shd w:val="clear" w:color="auto" w:fill="auto"/>
            <w:vAlign w:val="center"/>
            <w:tcPrChange w:id="1240" w:author="Autor">
              <w:tcPr>
                <w:tcW w:w="776" w:type="dxa"/>
                <w:shd w:val="clear" w:color="auto" w:fill="auto"/>
                <w:vAlign w:val="center"/>
              </w:tcPr>
            </w:tcPrChange>
          </w:tcPr>
          <w:p w:rsidR="003F1B24" w:rsidRPr="00BB2644" w:rsidRDefault="003F1B24" w:rsidP="00BB2644">
            <w:pPr>
              <w:jc w:val="center"/>
              <w:rPr>
                <w:color w:val="000000"/>
                <w:sz w:val="22"/>
                <w:szCs w:val="22"/>
              </w:rPr>
            </w:pPr>
            <w:del w:id="1241" w:author="Autor">
              <w:r w:rsidRPr="00BB2644" w:rsidDel="005464E3">
                <w:rPr>
                  <w:color w:val="000000"/>
                  <w:sz w:val="22"/>
                  <w:szCs w:val="22"/>
                </w:rPr>
                <w:delText> </w:delText>
              </w:r>
            </w:del>
          </w:p>
        </w:tc>
        <w:tc>
          <w:tcPr>
            <w:tcW w:w="1775" w:type="dxa"/>
            <w:shd w:val="clear" w:color="auto" w:fill="auto"/>
            <w:vAlign w:val="center"/>
            <w:tcPrChange w:id="1242" w:author="Autor">
              <w:tcPr>
                <w:tcW w:w="1775" w:type="dxa"/>
                <w:shd w:val="clear" w:color="auto" w:fill="auto"/>
                <w:vAlign w:val="center"/>
              </w:tcPr>
            </w:tcPrChange>
          </w:tcPr>
          <w:p w:rsidR="003F1B24" w:rsidRPr="00BB2644" w:rsidRDefault="003F1B24" w:rsidP="00BB2644">
            <w:pPr>
              <w:jc w:val="center"/>
              <w:rPr>
                <w:color w:val="000000"/>
                <w:sz w:val="22"/>
                <w:szCs w:val="22"/>
              </w:rPr>
            </w:pPr>
            <w:del w:id="1243" w:author="Autor">
              <w:r w:rsidRPr="00BB2644" w:rsidDel="005464E3">
                <w:rPr>
                  <w:color w:val="000000"/>
                  <w:sz w:val="22"/>
                  <w:szCs w:val="22"/>
                </w:rPr>
                <w:delText> </w:delText>
              </w:r>
            </w:del>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5464E3">
        <w:trPr>
          <w:trHeight w:val="900"/>
          <w:trPrChange w:id="1244" w:author="Autor">
            <w:trPr>
              <w:trHeight w:val="900"/>
            </w:trPr>
          </w:trPrChange>
        </w:trPr>
        <w:tc>
          <w:tcPr>
            <w:tcW w:w="582" w:type="dxa"/>
            <w:shd w:val="clear" w:color="auto" w:fill="auto"/>
            <w:noWrap/>
            <w:vAlign w:val="center"/>
            <w:tcPrChange w:id="1245"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246" w:author="Autor">
              <w:r w:rsidDel="005464E3">
                <w:rPr>
                  <w:color w:val="000000"/>
                  <w:sz w:val="22"/>
                  <w:szCs w:val="22"/>
                </w:rPr>
                <w:delText>17</w:delText>
              </w:r>
            </w:del>
          </w:p>
        </w:tc>
        <w:tc>
          <w:tcPr>
            <w:tcW w:w="4820" w:type="dxa"/>
            <w:gridSpan w:val="2"/>
            <w:shd w:val="clear" w:color="auto" w:fill="auto"/>
            <w:vAlign w:val="center"/>
            <w:tcPrChange w:id="1247" w:author="Autor">
              <w:tcPr>
                <w:tcW w:w="4820" w:type="dxa"/>
                <w:gridSpan w:val="2"/>
                <w:shd w:val="clear" w:color="auto" w:fill="auto"/>
                <w:vAlign w:val="center"/>
              </w:tcPr>
            </w:tcPrChange>
          </w:tcPr>
          <w:p w:rsidR="00BB2644" w:rsidRPr="00BB2644" w:rsidRDefault="00BB2644" w:rsidP="00BB2644">
            <w:pPr>
              <w:rPr>
                <w:color w:val="000000"/>
                <w:sz w:val="22"/>
                <w:szCs w:val="22"/>
              </w:rPr>
            </w:pPr>
            <w:del w:id="1248" w:author="Autor">
              <w:r w:rsidRPr="00BB2644" w:rsidDel="005464E3">
                <w:rPr>
                  <w:color w:val="000000"/>
                  <w:sz w:val="22"/>
                  <w:szCs w:val="22"/>
                </w:rPr>
                <w:delText>V oznámení o vyhlásení verejného obstarávania určil verejný obstarávateľ v užšej súťaži lehotu na predloženie žiadostí o účasť, obmedzenie počtu záujemcov, ak sa uplatňuje,  pravidlá na vyhodnotenie splnenia podmienok účasti?</w:delText>
              </w:r>
            </w:del>
          </w:p>
        </w:tc>
        <w:tc>
          <w:tcPr>
            <w:tcW w:w="567" w:type="dxa"/>
            <w:shd w:val="clear" w:color="auto" w:fill="auto"/>
            <w:vAlign w:val="center"/>
            <w:tcPrChange w:id="1249" w:author="Autor">
              <w:tcPr>
                <w:tcW w:w="567" w:type="dxa"/>
                <w:shd w:val="clear" w:color="auto" w:fill="auto"/>
                <w:vAlign w:val="center"/>
              </w:tcPr>
            </w:tcPrChange>
          </w:tcPr>
          <w:p w:rsidR="00BB2644" w:rsidRPr="00BB2644" w:rsidRDefault="00BB2644" w:rsidP="00BB2644">
            <w:pPr>
              <w:jc w:val="center"/>
              <w:rPr>
                <w:color w:val="000000"/>
                <w:sz w:val="22"/>
                <w:szCs w:val="22"/>
              </w:rPr>
            </w:pPr>
            <w:del w:id="1250" w:author="Autor">
              <w:r w:rsidRPr="00BB2644" w:rsidDel="005464E3">
                <w:rPr>
                  <w:color w:val="000000"/>
                  <w:sz w:val="22"/>
                  <w:szCs w:val="22"/>
                </w:rPr>
                <w:delText> </w:delText>
              </w:r>
            </w:del>
          </w:p>
        </w:tc>
        <w:tc>
          <w:tcPr>
            <w:tcW w:w="567" w:type="dxa"/>
            <w:shd w:val="clear" w:color="auto" w:fill="auto"/>
            <w:vAlign w:val="center"/>
            <w:tcPrChange w:id="1251" w:author="Autor">
              <w:tcPr>
                <w:tcW w:w="567" w:type="dxa"/>
                <w:shd w:val="clear" w:color="auto" w:fill="auto"/>
                <w:vAlign w:val="center"/>
              </w:tcPr>
            </w:tcPrChange>
          </w:tcPr>
          <w:p w:rsidR="00BB2644" w:rsidRPr="00BB2644" w:rsidRDefault="00BB2644" w:rsidP="00BB2644">
            <w:pPr>
              <w:jc w:val="center"/>
              <w:rPr>
                <w:color w:val="000000"/>
                <w:sz w:val="22"/>
                <w:szCs w:val="22"/>
              </w:rPr>
            </w:pPr>
            <w:del w:id="1252" w:author="Autor">
              <w:r w:rsidRPr="00BB2644" w:rsidDel="005464E3">
                <w:rPr>
                  <w:color w:val="000000"/>
                  <w:sz w:val="22"/>
                  <w:szCs w:val="22"/>
                </w:rPr>
                <w:delText> </w:delText>
              </w:r>
            </w:del>
          </w:p>
        </w:tc>
        <w:tc>
          <w:tcPr>
            <w:tcW w:w="776" w:type="dxa"/>
            <w:shd w:val="clear" w:color="auto" w:fill="auto"/>
            <w:vAlign w:val="center"/>
            <w:tcPrChange w:id="1253" w:author="Autor">
              <w:tcPr>
                <w:tcW w:w="776" w:type="dxa"/>
                <w:shd w:val="clear" w:color="auto" w:fill="auto"/>
                <w:vAlign w:val="center"/>
              </w:tcPr>
            </w:tcPrChange>
          </w:tcPr>
          <w:p w:rsidR="00BB2644" w:rsidRPr="00BB2644" w:rsidRDefault="00BB2644" w:rsidP="00BB2644">
            <w:pPr>
              <w:jc w:val="center"/>
              <w:rPr>
                <w:color w:val="000000"/>
                <w:sz w:val="22"/>
                <w:szCs w:val="22"/>
              </w:rPr>
            </w:pPr>
            <w:del w:id="1254" w:author="Autor">
              <w:r w:rsidRPr="00BB2644" w:rsidDel="005464E3">
                <w:rPr>
                  <w:color w:val="000000"/>
                  <w:sz w:val="22"/>
                  <w:szCs w:val="22"/>
                </w:rPr>
                <w:delText> </w:delText>
              </w:r>
            </w:del>
          </w:p>
        </w:tc>
        <w:tc>
          <w:tcPr>
            <w:tcW w:w="1775" w:type="dxa"/>
            <w:shd w:val="clear" w:color="auto" w:fill="auto"/>
            <w:vAlign w:val="center"/>
            <w:tcPrChange w:id="1255" w:author="Autor">
              <w:tcPr>
                <w:tcW w:w="1775" w:type="dxa"/>
                <w:shd w:val="clear" w:color="auto" w:fill="auto"/>
                <w:vAlign w:val="center"/>
              </w:tcPr>
            </w:tcPrChange>
          </w:tcPr>
          <w:p w:rsidR="00BB2644" w:rsidRPr="00BB2644" w:rsidRDefault="00BB2644" w:rsidP="00BB2644">
            <w:pPr>
              <w:jc w:val="center"/>
              <w:rPr>
                <w:color w:val="000000"/>
                <w:sz w:val="22"/>
                <w:szCs w:val="22"/>
              </w:rPr>
            </w:pPr>
            <w:del w:id="1256" w:author="Autor">
              <w:r w:rsidRPr="00BB2644" w:rsidDel="005464E3">
                <w:rPr>
                  <w:color w:val="000000"/>
                  <w:sz w:val="22"/>
                  <w:szCs w:val="22"/>
                </w:rPr>
                <w:delText> </w:delText>
              </w:r>
            </w:del>
          </w:p>
        </w:tc>
      </w:tr>
      <w:tr w:rsidR="00BB2644" w:rsidRPr="00BB2644" w:rsidTr="005464E3">
        <w:trPr>
          <w:trHeight w:val="300"/>
          <w:trPrChange w:id="1257" w:author="Autor">
            <w:trPr>
              <w:trHeight w:val="300"/>
            </w:trPr>
          </w:trPrChange>
        </w:trPr>
        <w:tc>
          <w:tcPr>
            <w:tcW w:w="582" w:type="dxa"/>
            <w:shd w:val="clear" w:color="auto" w:fill="auto"/>
            <w:noWrap/>
            <w:vAlign w:val="center"/>
            <w:tcPrChange w:id="1258" w:author="Autor">
              <w:tcPr>
                <w:tcW w:w="582" w:type="dxa"/>
                <w:shd w:val="clear" w:color="auto" w:fill="auto"/>
                <w:noWrap/>
                <w:vAlign w:val="center"/>
              </w:tcPr>
            </w:tcPrChange>
          </w:tcPr>
          <w:p w:rsidR="00BB2644" w:rsidRPr="00BB2644" w:rsidRDefault="007E4C9D" w:rsidP="00BB2644">
            <w:pPr>
              <w:jc w:val="center"/>
              <w:rPr>
                <w:color w:val="000000"/>
                <w:sz w:val="22"/>
                <w:szCs w:val="22"/>
              </w:rPr>
            </w:pPr>
            <w:del w:id="1259" w:author="Autor">
              <w:r w:rsidDel="005464E3">
                <w:rPr>
                  <w:color w:val="000000"/>
                  <w:sz w:val="22"/>
                  <w:szCs w:val="22"/>
                </w:rPr>
                <w:delText>18</w:delText>
              </w:r>
            </w:del>
          </w:p>
        </w:tc>
        <w:tc>
          <w:tcPr>
            <w:tcW w:w="4820" w:type="dxa"/>
            <w:gridSpan w:val="2"/>
            <w:shd w:val="clear" w:color="auto" w:fill="auto"/>
            <w:vAlign w:val="center"/>
            <w:tcPrChange w:id="1260" w:author="Autor">
              <w:tcPr>
                <w:tcW w:w="4820" w:type="dxa"/>
                <w:gridSpan w:val="2"/>
                <w:shd w:val="clear" w:color="auto" w:fill="auto"/>
                <w:vAlign w:val="center"/>
              </w:tcPr>
            </w:tcPrChange>
          </w:tcPr>
          <w:p w:rsidR="00BB2644" w:rsidRPr="00BB2644" w:rsidRDefault="00BB2644" w:rsidP="00BB2644">
            <w:pPr>
              <w:rPr>
                <w:sz w:val="22"/>
                <w:szCs w:val="22"/>
              </w:rPr>
            </w:pPr>
            <w:del w:id="1261" w:author="Autor">
              <w:r w:rsidRPr="00BB2644" w:rsidDel="005464E3">
                <w:rPr>
                  <w:sz w:val="22"/>
                  <w:szCs w:val="22"/>
                </w:rPr>
                <w:delText>Neboli identifikované iné porušenia pravidiel a postupov verejného obstarávania?</w:delText>
              </w:r>
            </w:del>
          </w:p>
        </w:tc>
        <w:tc>
          <w:tcPr>
            <w:tcW w:w="567" w:type="dxa"/>
            <w:shd w:val="clear" w:color="auto" w:fill="auto"/>
            <w:vAlign w:val="center"/>
            <w:tcPrChange w:id="1262" w:author="Autor">
              <w:tcPr>
                <w:tcW w:w="567" w:type="dxa"/>
                <w:shd w:val="clear" w:color="auto" w:fill="auto"/>
                <w:vAlign w:val="center"/>
              </w:tcPr>
            </w:tcPrChange>
          </w:tcPr>
          <w:p w:rsidR="00BB2644" w:rsidRPr="00BB2644" w:rsidRDefault="00BB2644" w:rsidP="00BB2644">
            <w:pPr>
              <w:jc w:val="center"/>
              <w:rPr>
                <w:color w:val="000000"/>
                <w:sz w:val="22"/>
                <w:szCs w:val="22"/>
              </w:rPr>
            </w:pPr>
            <w:del w:id="1263" w:author="Autor">
              <w:r w:rsidRPr="00BB2644" w:rsidDel="005464E3">
                <w:rPr>
                  <w:color w:val="000000"/>
                  <w:sz w:val="22"/>
                  <w:szCs w:val="22"/>
                </w:rPr>
                <w:delText> </w:delText>
              </w:r>
            </w:del>
          </w:p>
        </w:tc>
        <w:tc>
          <w:tcPr>
            <w:tcW w:w="567" w:type="dxa"/>
            <w:shd w:val="clear" w:color="auto" w:fill="auto"/>
            <w:vAlign w:val="center"/>
            <w:tcPrChange w:id="1264" w:author="Autor">
              <w:tcPr>
                <w:tcW w:w="567" w:type="dxa"/>
                <w:shd w:val="clear" w:color="auto" w:fill="auto"/>
                <w:vAlign w:val="center"/>
              </w:tcPr>
            </w:tcPrChange>
          </w:tcPr>
          <w:p w:rsidR="00BB2644" w:rsidRPr="00BB2644" w:rsidRDefault="00BB2644" w:rsidP="00BB2644">
            <w:pPr>
              <w:jc w:val="center"/>
              <w:rPr>
                <w:color w:val="000000"/>
                <w:sz w:val="22"/>
                <w:szCs w:val="22"/>
              </w:rPr>
            </w:pPr>
            <w:del w:id="1265" w:author="Autor">
              <w:r w:rsidRPr="00BB2644" w:rsidDel="005464E3">
                <w:rPr>
                  <w:color w:val="000000"/>
                  <w:sz w:val="22"/>
                  <w:szCs w:val="22"/>
                </w:rPr>
                <w:delText> </w:delText>
              </w:r>
            </w:del>
          </w:p>
        </w:tc>
        <w:tc>
          <w:tcPr>
            <w:tcW w:w="776" w:type="dxa"/>
            <w:shd w:val="clear" w:color="auto" w:fill="auto"/>
            <w:vAlign w:val="center"/>
            <w:tcPrChange w:id="1266" w:author="Autor">
              <w:tcPr>
                <w:tcW w:w="776" w:type="dxa"/>
                <w:shd w:val="clear" w:color="auto" w:fill="auto"/>
                <w:vAlign w:val="center"/>
              </w:tcPr>
            </w:tcPrChange>
          </w:tcPr>
          <w:p w:rsidR="00BB2644" w:rsidRPr="00BB2644" w:rsidRDefault="00BB2644" w:rsidP="00BB2644">
            <w:pPr>
              <w:jc w:val="center"/>
              <w:rPr>
                <w:color w:val="000000"/>
                <w:sz w:val="22"/>
                <w:szCs w:val="22"/>
              </w:rPr>
            </w:pPr>
            <w:del w:id="1267" w:author="Autor">
              <w:r w:rsidRPr="00BB2644" w:rsidDel="005464E3">
                <w:rPr>
                  <w:color w:val="000000"/>
                  <w:sz w:val="22"/>
                  <w:szCs w:val="22"/>
                </w:rPr>
                <w:delText> </w:delText>
              </w:r>
            </w:del>
          </w:p>
        </w:tc>
        <w:tc>
          <w:tcPr>
            <w:tcW w:w="1775" w:type="dxa"/>
            <w:shd w:val="clear" w:color="auto" w:fill="auto"/>
            <w:vAlign w:val="center"/>
            <w:tcPrChange w:id="1268" w:author="Autor">
              <w:tcPr>
                <w:tcW w:w="1775" w:type="dxa"/>
                <w:shd w:val="clear" w:color="auto" w:fill="auto"/>
                <w:vAlign w:val="center"/>
              </w:tcPr>
            </w:tcPrChange>
          </w:tcPr>
          <w:p w:rsidR="00BB2644" w:rsidRPr="00BB2644" w:rsidRDefault="00BB2644" w:rsidP="00BB2644">
            <w:pPr>
              <w:jc w:val="center"/>
              <w:rPr>
                <w:color w:val="000000"/>
                <w:sz w:val="22"/>
                <w:szCs w:val="22"/>
              </w:rPr>
            </w:pPr>
            <w:del w:id="1269" w:author="Autor">
              <w:r w:rsidRPr="00BB2644" w:rsidDel="005464E3">
                <w:rPr>
                  <w:color w:val="000000"/>
                  <w:sz w:val="22"/>
                  <w:szCs w:val="22"/>
                </w:rPr>
                <w:delText> </w:delText>
              </w:r>
            </w:del>
          </w:p>
        </w:tc>
      </w:tr>
      <w:tr w:rsidR="00C35C73" w:rsidRPr="00BB2644" w:rsidTr="00C35C73">
        <w:trPr>
          <w:trHeight w:val="300"/>
        </w:trPr>
        <w:tc>
          <w:tcPr>
            <w:tcW w:w="9087" w:type="dxa"/>
            <w:gridSpan w:val="7"/>
            <w:shd w:val="clear" w:color="auto" w:fill="auto"/>
            <w:noWrap/>
            <w:vAlign w:val="center"/>
          </w:tcPr>
          <w:p w:rsidR="00C35C73" w:rsidRPr="00BD2FCC" w:rsidDel="005464E3" w:rsidRDefault="00C35C73" w:rsidP="00C35C73">
            <w:pPr>
              <w:jc w:val="both"/>
              <w:rPr>
                <w:del w:id="1270" w:author="Autor"/>
                <w:b/>
                <w:sz w:val="20"/>
                <w:szCs w:val="20"/>
              </w:rPr>
            </w:pPr>
            <w:del w:id="1271" w:author="Autor">
              <w:r w:rsidRPr="00BD2FCC" w:rsidDel="005464E3">
                <w:rPr>
                  <w:b/>
                  <w:sz w:val="20"/>
                  <w:szCs w:val="20"/>
                </w:rPr>
                <w:delText>VYJADRENIE</w:delText>
              </w:r>
            </w:del>
          </w:p>
          <w:p w:rsidR="00C35C73" w:rsidRPr="00BD2FCC" w:rsidDel="005464E3" w:rsidRDefault="00C35C73" w:rsidP="00C35C73">
            <w:pPr>
              <w:jc w:val="both"/>
              <w:rPr>
                <w:del w:id="1272" w:author="Autor"/>
                <w:sz w:val="20"/>
                <w:szCs w:val="20"/>
              </w:rPr>
            </w:pPr>
          </w:p>
          <w:p w:rsidR="009503C9" w:rsidRPr="00A20234" w:rsidDel="005464E3" w:rsidRDefault="009503C9" w:rsidP="009503C9">
            <w:pPr>
              <w:jc w:val="both"/>
              <w:rPr>
                <w:del w:id="1273" w:author="Autor"/>
                <w:sz w:val="20"/>
                <w:szCs w:val="20"/>
              </w:rPr>
            </w:pPr>
            <w:del w:id="1274" w:author="Autor">
              <w:r w:rsidRPr="00A20234" w:rsidDel="005464E3">
                <w:rPr>
                  <w:sz w:val="20"/>
                  <w:szCs w:val="20"/>
                </w:rPr>
                <w:delText>Na základe overených skutočností potvrdzujem, že (uveďte jednu z možností v súlade s ustanovením § 7 ods. 3 zákona o finančnej kontrole).</w:delText>
              </w:r>
              <w:r w:rsidRPr="00A20234" w:rsidDel="005464E3">
                <w:rPr>
                  <w:sz w:val="20"/>
                  <w:szCs w:val="20"/>
                </w:rPr>
                <w:footnoteReference w:customMarkFollows="1" w:id="38"/>
                <w:delText>[1]</w:delText>
              </w:r>
            </w:del>
          </w:p>
          <w:p w:rsidR="000C1AA0" w:rsidRPr="00A54276" w:rsidDel="005464E3" w:rsidRDefault="000C1AA0" w:rsidP="000C1AA0">
            <w:pPr>
              <w:rPr>
                <w:del w:id="1278" w:author="Autor"/>
              </w:rPr>
            </w:pPr>
          </w:p>
          <w:p w:rsidR="00C35C73" w:rsidRPr="00BB2644" w:rsidRDefault="00C35C73" w:rsidP="00D57320">
            <w:pPr>
              <w:rPr>
                <w:b/>
                <w:bCs/>
                <w:color w:val="000000"/>
                <w:sz w:val="22"/>
                <w:szCs w:val="22"/>
              </w:rPr>
            </w:pPr>
          </w:p>
        </w:tc>
      </w:tr>
      <w:tr w:rsidR="00C35C73" w:rsidRPr="00BB2644" w:rsidTr="005464E3">
        <w:trPr>
          <w:trHeight w:val="300"/>
          <w:trPrChange w:id="1279" w:author="Autor">
            <w:trPr>
              <w:trHeight w:val="300"/>
            </w:trPr>
          </w:trPrChange>
        </w:trPr>
        <w:tc>
          <w:tcPr>
            <w:tcW w:w="3559" w:type="dxa"/>
            <w:gridSpan w:val="2"/>
            <w:shd w:val="clear" w:color="auto" w:fill="auto"/>
            <w:vAlign w:val="center"/>
            <w:tcPrChange w:id="1280" w:author="Autor">
              <w:tcPr>
                <w:tcW w:w="3559" w:type="dxa"/>
                <w:gridSpan w:val="2"/>
                <w:shd w:val="clear" w:color="auto" w:fill="auto"/>
                <w:vAlign w:val="center"/>
              </w:tcPr>
            </w:tcPrChange>
          </w:tcPr>
          <w:p w:rsidR="00C35C73" w:rsidRPr="00BB2644" w:rsidRDefault="00C35C73" w:rsidP="00C35C73">
            <w:pPr>
              <w:rPr>
                <w:b/>
                <w:bCs/>
                <w:sz w:val="22"/>
                <w:szCs w:val="22"/>
              </w:rPr>
            </w:pPr>
            <w:del w:id="1281" w:author="Autor">
              <w:r w:rsidRPr="00BB2644" w:rsidDel="005464E3">
                <w:rPr>
                  <w:b/>
                  <w:bCs/>
                  <w:sz w:val="22"/>
                  <w:szCs w:val="22"/>
                </w:rPr>
                <w:delText>Kontrolu vykonal</w:delText>
              </w:r>
              <w:r w:rsidR="009503C9" w:rsidDel="005464E3">
                <w:rPr>
                  <w:rStyle w:val="Odkaznapoznmkupodiarou"/>
                  <w:b/>
                  <w:bCs/>
                  <w:sz w:val="22"/>
                  <w:szCs w:val="22"/>
                </w:rPr>
                <w:footnoteReference w:customMarkFollows="1" w:id="39"/>
                <w:delText>2</w:delText>
              </w:r>
              <w:r w:rsidRPr="00BB2644" w:rsidDel="005464E3">
                <w:rPr>
                  <w:b/>
                  <w:bCs/>
                  <w:sz w:val="22"/>
                  <w:szCs w:val="22"/>
                </w:rPr>
                <w:delText>:</w:delText>
              </w:r>
            </w:del>
          </w:p>
        </w:tc>
        <w:tc>
          <w:tcPr>
            <w:tcW w:w="5528" w:type="dxa"/>
            <w:gridSpan w:val="5"/>
            <w:shd w:val="clear" w:color="auto" w:fill="auto"/>
            <w:vAlign w:val="center"/>
            <w:tcPrChange w:id="1284" w:author="Autor">
              <w:tcPr>
                <w:tcW w:w="5528" w:type="dxa"/>
                <w:gridSpan w:val="5"/>
                <w:shd w:val="clear" w:color="auto" w:fill="auto"/>
                <w:vAlign w:val="center"/>
              </w:tcPr>
            </w:tcPrChange>
          </w:tcPr>
          <w:p w:rsidR="00C35C73" w:rsidRPr="00BB2644" w:rsidRDefault="00C35C73" w:rsidP="00C35C73">
            <w:pPr>
              <w:rPr>
                <w:color w:val="000000"/>
                <w:sz w:val="22"/>
                <w:szCs w:val="22"/>
              </w:rPr>
            </w:pPr>
            <w:del w:id="1285" w:author="Autor">
              <w:r w:rsidRPr="00BB2644" w:rsidDel="005464E3">
                <w:rPr>
                  <w:color w:val="000000"/>
                  <w:sz w:val="22"/>
                  <w:szCs w:val="22"/>
                </w:rPr>
                <w:delText> </w:delText>
              </w:r>
            </w:del>
          </w:p>
        </w:tc>
      </w:tr>
      <w:tr w:rsidR="00C35C73" w:rsidRPr="00BB2644" w:rsidTr="005464E3">
        <w:trPr>
          <w:trHeight w:val="300"/>
          <w:trPrChange w:id="1286" w:author="Autor">
            <w:trPr>
              <w:trHeight w:val="300"/>
            </w:trPr>
          </w:trPrChange>
        </w:trPr>
        <w:tc>
          <w:tcPr>
            <w:tcW w:w="3559" w:type="dxa"/>
            <w:gridSpan w:val="2"/>
            <w:shd w:val="clear" w:color="auto" w:fill="auto"/>
            <w:vAlign w:val="center"/>
            <w:tcPrChange w:id="1287" w:author="Autor">
              <w:tcPr>
                <w:tcW w:w="3559" w:type="dxa"/>
                <w:gridSpan w:val="2"/>
                <w:shd w:val="clear" w:color="auto" w:fill="auto"/>
                <w:vAlign w:val="center"/>
              </w:tcPr>
            </w:tcPrChange>
          </w:tcPr>
          <w:p w:rsidR="00C35C73" w:rsidRPr="00BB2644" w:rsidRDefault="00C35C73" w:rsidP="00C35C73">
            <w:pPr>
              <w:rPr>
                <w:b/>
                <w:bCs/>
                <w:sz w:val="22"/>
                <w:szCs w:val="22"/>
              </w:rPr>
            </w:pPr>
            <w:del w:id="1288" w:author="Autor">
              <w:r w:rsidRPr="00BB2644" w:rsidDel="005464E3">
                <w:rPr>
                  <w:b/>
                  <w:bCs/>
                  <w:sz w:val="22"/>
                  <w:szCs w:val="22"/>
                </w:rPr>
                <w:delText>Dátum:</w:delText>
              </w:r>
            </w:del>
          </w:p>
        </w:tc>
        <w:tc>
          <w:tcPr>
            <w:tcW w:w="5528" w:type="dxa"/>
            <w:gridSpan w:val="5"/>
            <w:shd w:val="clear" w:color="auto" w:fill="auto"/>
            <w:vAlign w:val="center"/>
            <w:tcPrChange w:id="1289" w:author="Autor">
              <w:tcPr>
                <w:tcW w:w="5528" w:type="dxa"/>
                <w:gridSpan w:val="5"/>
                <w:shd w:val="clear" w:color="auto" w:fill="auto"/>
                <w:vAlign w:val="center"/>
              </w:tcPr>
            </w:tcPrChange>
          </w:tcPr>
          <w:p w:rsidR="00C35C73" w:rsidRPr="00BB2644" w:rsidRDefault="00C35C73" w:rsidP="00C35C73">
            <w:pPr>
              <w:rPr>
                <w:color w:val="000000"/>
                <w:sz w:val="22"/>
                <w:szCs w:val="22"/>
              </w:rPr>
            </w:pPr>
            <w:del w:id="1290" w:author="Autor">
              <w:r w:rsidRPr="00BB2644" w:rsidDel="005464E3">
                <w:rPr>
                  <w:color w:val="000000"/>
                  <w:sz w:val="22"/>
                  <w:szCs w:val="22"/>
                </w:rPr>
                <w:delText> </w:delText>
              </w:r>
            </w:del>
          </w:p>
        </w:tc>
      </w:tr>
      <w:tr w:rsidR="00C35C73" w:rsidRPr="00BB2644" w:rsidTr="005464E3">
        <w:trPr>
          <w:trHeight w:val="300"/>
          <w:trPrChange w:id="1291" w:author="Autor">
            <w:trPr>
              <w:trHeight w:val="300"/>
            </w:trPr>
          </w:trPrChange>
        </w:trPr>
        <w:tc>
          <w:tcPr>
            <w:tcW w:w="3559" w:type="dxa"/>
            <w:gridSpan w:val="2"/>
            <w:shd w:val="clear" w:color="000000" w:fill="FFFFFF"/>
            <w:vAlign w:val="center"/>
            <w:tcPrChange w:id="1292" w:author="Autor">
              <w:tcPr>
                <w:tcW w:w="3559" w:type="dxa"/>
                <w:gridSpan w:val="2"/>
                <w:shd w:val="clear" w:color="000000" w:fill="FFFFFF"/>
                <w:vAlign w:val="center"/>
              </w:tcPr>
            </w:tcPrChange>
          </w:tcPr>
          <w:p w:rsidR="00C35C73" w:rsidRPr="00BB2644" w:rsidRDefault="00C35C73" w:rsidP="00C35C73">
            <w:pPr>
              <w:rPr>
                <w:b/>
                <w:bCs/>
                <w:sz w:val="22"/>
                <w:szCs w:val="22"/>
              </w:rPr>
            </w:pPr>
            <w:del w:id="1293" w:author="Autor">
              <w:r w:rsidRPr="00BB2644" w:rsidDel="005464E3">
                <w:rPr>
                  <w:b/>
                  <w:bCs/>
                  <w:sz w:val="22"/>
                  <w:szCs w:val="22"/>
                </w:rPr>
                <w:delText>Podpis:</w:delText>
              </w:r>
            </w:del>
          </w:p>
        </w:tc>
        <w:tc>
          <w:tcPr>
            <w:tcW w:w="5528" w:type="dxa"/>
            <w:gridSpan w:val="5"/>
            <w:shd w:val="clear" w:color="auto" w:fill="auto"/>
            <w:vAlign w:val="center"/>
            <w:tcPrChange w:id="1294" w:author="Autor">
              <w:tcPr>
                <w:tcW w:w="5528" w:type="dxa"/>
                <w:gridSpan w:val="5"/>
                <w:shd w:val="clear" w:color="auto" w:fill="auto"/>
                <w:vAlign w:val="center"/>
              </w:tcPr>
            </w:tcPrChange>
          </w:tcPr>
          <w:p w:rsidR="00C35C73" w:rsidRPr="00BB2644" w:rsidRDefault="00C35C73" w:rsidP="00C35C73">
            <w:pPr>
              <w:rPr>
                <w:color w:val="000000"/>
                <w:sz w:val="22"/>
                <w:szCs w:val="22"/>
              </w:rPr>
            </w:pPr>
            <w:del w:id="1295" w:author="Autor">
              <w:r w:rsidRPr="00BB2644" w:rsidDel="005464E3">
                <w:rPr>
                  <w:color w:val="000000"/>
                  <w:sz w:val="22"/>
                  <w:szCs w:val="22"/>
                </w:rPr>
                <w:delText> </w:delText>
              </w:r>
            </w:del>
          </w:p>
        </w:tc>
      </w:tr>
      <w:tr w:rsidR="00C35C73" w:rsidRPr="00BB2644" w:rsidTr="005464E3">
        <w:trPr>
          <w:trHeight w:val="300"/>
          <w:trPrChange w:id="1296" w:author="Autor">
            <w:trPr>
              <w:trHeight w:val="300"/>
            </w:trPr>
          </w:trPrChange>
        </w:trPr>
        <w:tc>
          <w:tcPr>
            <w:tcW w:w="9087" w:type="dxa"/>
            <w:gridSpan w:val="7"/>
            <w:shd w:val="clear" w:color="auto" w:fill="auto"/>
            <w:noWrap/>
            <w:vAlign w:val="bottom"/>
            <w:tcPrChange w:id="1297" w:author="Autor">
              <w:tcPr>
                <w:tcW w:w="9087" w:type="dxa"/>
                <w:gridSpan w:val="7"/>
                <w:shd w:val="clear" w:color="auto" w:fill="auto"/>
                <w:noWrap/>
                <w:vAlign w:val="bottom"/>
              </w:tcPr>
            </w:tcPrChange>
          </w:tcPr>
          <w:p w:rsidR="00C35C73" w:rsidRPr="00BB2644" w:rsidRDefault="00C35C73" w:rsidP="00C35C73">
            <w:pPr>
              <w:jc w:val="center"/>
              <w:rPr>
                <w:color w:val="000000"/>
                <w:sz w:val="22"/>
                <w:szCs w:val="22"/>
              </w:rPr>
            </w:pPr>
            <w:del w:id="1298" w:author="Autor">
              <w:r w:rsidRPr="00BB2644" w:rsidDel="005464E3">
                <w:rPr>
                  <w:color w:val="000000"/>
                  <w:sz w:val="22"/>
                  <w:szCs w:val="22"/>
                </w:rPr>
                <w:delText> </w:delText>
              </w:r>
            </w:del>
          </w:p>
        </w:tc>
      </w:tr>
      <w:tr w:rsidR="00C35C73" w:rsidRPr="00BB2644" w:rsidTr="005464E3">
        <w:trPr>
          <w:trHeight w:val="300"/>
          <w:trPrChange w:id="1299" w:author="Autor">
            <w:trPr>
              <w:trHeight w:val="300"/>
            </w:trPr>
          </w:trPrChange>
        </w:trPr>
        <w:tc>
          <w:tcPr>
            <w:tcW w:w="3559" w:type="dxa"/>
            <w:gridSpan w:val="2"/>
            <w:shd w:val="clear" w:color="000000" w:fill="FFFFFF"/>
            <w:vAlign w:val="center"/>
            <w:tcPrChange w:id="1300" w:author="Autor">
              <w:tcPr>
                <w:tcW w:w="3559" w:type="dxa"/>
                <w:gridSpan w:val="2"/>
                <w:shd w:val="clear" w:color="000000" w:fill="FFFFFF"/>
                <w:vAlign w:val="center"/>
              </w:tcPr>
            </w:tcPrChange>
          </w:tcPr>
          <w:p w:rsidR="00C35C73" w:rsidRPr="00BB2644" w:rsidRDefault="00C35C73" w:rsidP="00C35C73">
            <w:pPr>
              <w:rPr>
                <w:b/>
                <w:bCs/>
                <w:sz w:val="22"/>
                <w:szCs w:val="22"/>
              </w:rPr>
            </w:pPr>
            <w:del w:id="1301" w:author="Autor">
              <w:r w:rsidRPr="00BB2644" w:rsidDel="005464E3">
                <w:rPr>
                  <w:b/>
                  <w:bCs/>
                  <w:sz w:val="22"/>
                  <w:szCs w:val="22"/>
                </w:rPr>
                <w:delText>Kontrolu vykonal</w:delText>
              </w:r>
              <w:r w:rsidR="009503C9" w:rsidDel="005464E3">
                <w:rPr>
                  <w:rStyle w:val="Odkaznapoznmkupodiarou"/>
                  <w:b/>
                  <w:bCs/>
                  <w:sz w:val="22"/>
                  <w:szCs w:val="22"/>
                </w:rPr>
                <w:footnoteReference w:customMarkFollows="1" w:id="40"/>
                <w:delText>3</w:delText>
              </w:r>
              <w:r w:rsidRPr="00BB2644" w:rsidDel="005464E3">
                <w:rPr>
                  <w:b/>
                  <w:bCs/>
                  <w:sz w:val="22"/>
                  <w:szCs w:val="22"/>
                </w:rPr>
                <w:delText>:</w:delText>
              </w:r>
            </w:del>
          </w:p>
        </w:tc>
        <w:tc>
          <w:tcPr>
            <w:tcW w:w="5528" w:type="dxa"/>
            <w:gridSpan w:val="5"/>
            <w:shd w:val="clear" w:color="auto" w:fill="auto"/>
            <w:vAlign w:val="center"/>
            <w:tcPrChange w:id="1304" w:author="Autor">
              <w:tcPr>
                <w:tcW w:w="5528" w:type="dxa"/>
                <w:gridSpan w:val="5"/>
                <w:shd w:val="clear" w:color="auto" w:fill="auto"/>
                <w:vAlign w:val="center"/>
              </w:tcPr>
            </w:tcPrChange>
          </w:tcPr>
          <w:p w:rsidR="00C35C73" w:rsidRPr="00BB2644" w:rsidRDefault="00C35C73" w:rsidP="00C35C73">
            <w:pPr>
              <w:rPr>
                <w:color w:val="000000"/>
                <w:sz w:val="22"/>
                <w:szCs w:val="22"/>
              </w:rPr>
            </w:pPr>
            <w:del w:id="1305" w:author="Autor">
              <w:r w:rsidRPr="00BB2644" w:rsidDel="005464E3">
                <w:rPr>
                  <w:color w:val="000000"/>
                  <w:sz w:val="22"/>
                  <w:szCs w:val="22"/>
                </w:rPr>
                <w:delText> </w:delText>
              </w:r>
            </w:del>
          </w:p>
        </w:tc>
      </w:tr>
      <w:tr w:rsidR="00C35C73" w:rsidRPr="00BB2644" w:rsidTr="005464E3">
        <w:trPr>
          <w:trHeight w:val="300"/>
          <w:trPrChange w:id="1306" w:author="Autor">
            <w:trPr>
              <w:trHeight w:val="300"/>
            </w:trPr>
          </w:trPrChange>
        </w:trPr>
        <w:tc>
          <w:tcPr>
            <w:tcW w:w="3559" w:type="dxa"/>
            <w:gridSpan w:val="2"/>
            <w:shd w:val="clear" w:color="000000" w:fill="FFFFFF"/>
            <w:vAlign w:val="center"/>
            <w:tcPrChange w:id="1307" w:author="Autor">
              <w:tcPr>
                <w:tcW w:w="3559" w:type="dxa"/>
                <w:gridSpan w:val="2"/>
                <w:shd w:val="clear" w:color="000000" w:fill="FFFFFF"/>
                <w:vAlign w:val="center"/>
              </w:tcPr>
            </w:tcPrChange>
          </w:tcPr>
          <w:p w:rsidR="00C35C73" w:rsidRPr="00BB2644" w:rsidRDefault="00C35C73" w:rsidP="00C35C73">
            <w:pPr>
              <w:rPr>
                <w:b/>
                <w:bCs/>
                <w:sz w:val="22"/>
                <w:szCs w:val="22"/>
              </w:rPr>
            </w:pPr>
            <w:del w:id="1308" w:author="Autor">
              <w:r w:rsidRPr="00BB2644" w:rsidDel="005464E3">
                <w:rPr>
                  <w:b/>
                  <w:bCs/>
                  <w:sz w:val="22"/>
                  <w:szCs w:val="22"/>
                </w:rPr>
                <w:delText xml:space="preserve">Dátum: </w:delText>
              </w:r>
            </w:del>
          </w:p>
        </w:tc>
        <w:tc>
          <w:tcPr>
            <w:tcW w:w="5528" w:type="dxa"/>
            <w:gridSpan w:val="5"/>
            <w:shd w:val="clear" w:color="auto" w:fill="auto"/>
            <w:vAlign w:val="center"/>
            <w:tcPrChange w:id="1309" w:author="Autor">
              <w:tcPr>
                <w:tcW w:w="5528" w:type="dxa"/>
                <w:gridSpan w:val="5"/>
                <w:shd w:val="clear" w:color="auto" w:fill="auto"/>
                <w:vAlign w:val="center"/>
              </w:tcPr>
            </w:tcPrChange>
          </w:tcPr>
          <w:p w:rsidR="00C35C73" w:rsidRPr="00BB2644" w:rsidRDefault="00C35C73" w:rsidP="00C35C73">
            <w:pPr>
              <w:rPr>
                <w:color w:val="000000"/>
                <w:sz w:val="22"/>
                <w:szCs w:val="22"/>
              </w:rPr>
            </w:pPr>
            <w:del w:id="1310" w:author="Autor">
              <w:r w:rsidRPr="00BB2644" w:rsidDel="005464E3">
                <w:rPr>
                  <w:color w:val="000000"/>
                  <w:sz w:val="22"/>
                  <w:szCs w:val="22"/>
                </w:rPr>
                <w:delText> </w:delText>
              </w:r>
            </w:del>
          </w:p>
        </w:tc>
      </w:tr>
      <w:tr w:rsidR="00C35C73" w:rsidRPr="00BB2644" w:rsidTr="005464E3">
        <w:trPr>
          <w:trHeight w:val="300"/>
          <w:trPrChange w:id="1311" w:author="Autor">
            <w:trPr>
              <w:trHeight w:val="300"/>
            </w:trPr>
          </w:trPrChange>
        </w:trPr>
        <w:tc>
          <w:tcPr>
            <w:tcW w:w="3559" w:type="dxa"/>
            <w:gridSpan w:val="2"/>
            <w:shd w:val="clear" w:color="000000" w:fill="FFFFFF"/>
            <w:vAlign w:val="center"/>
            <w:tcPrChange w:id="1312" w:author="Autor">
              <w:tcPr>
                <w:tcW w:w="3559" w:type="dxa"/>
                <w:gridSpan w:val="2"/>
                <w:shd w:val="clear" w:color="000000" w:fill="FFFFFF"/>
                <w:vAlign w:val="center"/>
              </w:tcPr>
            </w:tcPrChange>
          </w:tcPr>
          <w:p w:rsidR="00C35C73" w:rsidRPr="00BB2644" w:rsidRDefault="00C35C73" w:rsidP="00C35C73">
            <w:pPr>
              <w:rPr>
                <w:b/>
                <w:bCs/>
                <w:sz w:val="22"/>
                <w:szCs w:val="22"/>
              </w:rPr>
            </w:pPr>
            <w:del w:id="1313" w:author="Autor">
              <w:r w:rsidRPr="00BB2644" w:rsidDel="005464E3">
                <w:rPr>
                  <w:b/>
                  <w:bCs/>
                  <w:sz w:val="22"/>
                  <w:szCs w:val="22"/>
                </w:rPr>
                <w:delText>Podpis:</w:delText>
              </w:r>
            </w:del>
          </w:p>
        </w:tc>
        <w:tc>
          <w:tcPr>
            <w:tcW w:w="5528" w:type="dxa"/>
            <w:gridSpan w:val="5"/>
            <w:shd w:val="clear" w:color="auto" w:fill="auto"/>
            <w:vAlign w:val="center"/>
            <w:tcPrChange w:id="1314" w:author="Autor">
              <w:tcPr>
                <w:tcW w:w="5528" w:type="dxa"/>
                <w:gridSpan w:val="5"/>
                <w:shd w:val="clear" w:color="auto" w:fill="auto"/>
                <w:vAlign w:val="center"/>
              </w:tcPr>
            </w:tcPrChange>
          </w:tcPr>
          <w:p w:rsidR="00C35C73" w:rsidRPr="00BB2644" w:rsidRDefault="00C35C73" w:rsidP="00C35C73">
            <w:pPr>
              <w:rPr>
                <w:color w:val="000000"/>
                <w:sz w:val="22"/>
                <w:szCs w:val="22"/>
              </w:rPr>
            </w:pPr>
            <w:del w:id="1315" w:author="Autor">
              <w:r w:rsidRPr="00BB2644" w:rsidDel="005464E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16"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3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317" w:author="Autor">
              <w:r w:rsidR="00682F85">
                <w:rPr>
                  <w:color w:val="000000"/>
                  <w:sz w:val="22"/>
                  <w:szCs w:val="22"/>
                </w:rPr>
                <w:t>prioritnej osi</w:t>
              </w:r>
            </w:ins>
            <w:del w:id="1318"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1"/>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42"/>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ins w:id="1319" w:author="Autor">
              <w:r w:rsidR="006D16F2">
                <w:rPr>
                  <w:b/>
                  <w:bCs/>
                  <w:sz w:val="22"/>
                  <w:szCs w:val="22"/>
                </w:rPr>
                <w:t>schválil</w:t>
              </w:r>
              <w:r w:rsidR="006D16F2" w:rsidRPr="00BB2644" w:rsidDel="006D16F2">
                <w:rPr>
                  <w:b/>
                  <w:bCs/>
                  <w:sz w:val="22"/>
                  <w:szCs w:val="22"/>
                </w:rPr>
                <w:t xml:space="preserve"> </w:t>
              </w:r>
            </w:ins>
            <w:del w:id="1320" w:author="Autor">
              <w:r w:rsidRPr="00BB2644" w:rsidDel="006D16F2">
                <w:rPr>
                  <w:b/>
                  <w:bCs/>
                  <w:sz w:val="22"/>
                  <w:szCs w:val="22"/>
                </w:rPr>
                <w:delText>vykonal</w:delText>
              </w:r>
            </w:del>
            <w:r w:rsidR="009503C9">
              <w:rPr>
                <w:rStyle w:val="Odkaznapoznmkupodiarou"/>
                <w:b/>
                <w:bCs/>
                <w:sz w:val="22"/>
                <w:szCs w:val="22"/>
              </w:rPr>
              <w:footnoteReference w:customMarkFollows="1" w:id="43"/>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21"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3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322" w:author="Autor">
              <w:r w:rsidR="00682F85">
                <w:rPr>
                  <w:color w:val="000000"/>
                  <w:sz w:val="22"/>
                  <w:szCs w:val="22"/>
                </w:rPr>
                <w:t>prioritnej osi</w:t>
              </w:r>
            </w:ins>
            <w:del w:id="1323"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4"/>
              <w:t>[1]</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45"/>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ins w:id="1324" w:author="Autor">
              <w:r w:rsidR="006D16F2">
                <w:rPr>
                  <w:b/>
                  <w:bCs/>
                  <w:sz w:val="22"/>
                  <w:szCs w:val="22"/>
                </w:rPr>
                <w:t>schválil</w:t>
              </w:r>
              <w:r w:rsidR="006D16F2" w:rsidRPr="00BB2644" w:rsidDel="006D16F2">
                <w:rPr>
                  <w:b/>
                  <w:bCs/>
                  <w:sz w:val="22"/>
                  <w:szCs w:val="22"/>
                </w:rPr>
                <w:t xml:space="preserve"> </w:t>
              </w:r>
            </w:ins>
            <w:del w:id="1325" w:author="Autor">
              <w:r w:rsidRPr="00BB2644" w:rsidDel="006D16F2">
                <w:rPr>
                  <w:b/>
                  <w:bCs/>
                  <w:sz w:val="22"/>
                  <w:szCs w:val="22"/>
                </w:rPr>
                <w:delText>vykonal</w:delText>
              </w:r>
            </w:del>
            <w:r w:rsidR="009503C9">
              <w:rPr>
                <w:rStyle w:val="Odkaznapoznmkupodiarou"/>
                <w:b/>
                <w:bCs/>
                <w:sz w:val="22"/>
                <w:szCs w:val="22"/>
              </w:rPr>
              <w:footnoteReference w:customMarkFollows="1" w:id="46"/>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26"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32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327" w:author="Autor">
              <w:r w:rsidR="00682F85">
                <w:rPr>
                  <w:color w:val="000000"/>
                  <w:sz w:val="22"/>
                  <w:szCs w:val="22"/>
                </w:rPr>
                <w:t>prioritnej osi</w:t>
              </w:r>
            </w:ins>
            <w:del w:id="1328"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7"/>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8"/>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1329" w:author="Autor">
              <w:r w:rsidR="006D16F2">
                <w:rPr>
                  <w:b/>
                  <w:bCs/>
                  <w:sz w:val="22"/>
                  <w:szCs w:val="22"/>
                </w:rPr>
                <w:t>schválil</w:t>
              </w:r>
              <w:r w:rsidR="006D16F2" w:rsidRPr="00BB2644" w:rsidDel="006D16F2">
                <w:rPr>
                  <w:b/>
                  <w:bCs/>
                  <w:sz w:val="22"/>
                  <w:szCs w:val="22"/>
                </w:rPr>
                <w:t xml:space="preserve"> </w:t>
              </w:r>
            </w:ins>
            <w:del w:id="1330" w:author="Autor">
              <w:r w:rsidRPr="00BB2644" w:rsidDel="006D16F2">
                <w:rPr>
                  <w:b/>
                  <w:bCs/>
                  <w:sz w:val="22"/>
                  <w:szCs w:val="22"/>
                </w:rPr>
                <w:delText>vykonal</w:delText>
              </w:r>
            </w:del>
            <w:r w:rsidR="009503C9">
              <w:rPr>
                <w:rStyle w:val="Odkaznapoznmkupodiarou"/>
                <w:b/>
                <w:bCs/>
                <w:sz w:val="22"/>
                <w:szCs w:val="22"/>
              </w:rPr>
              <w:footnoteReference w:customMarkFollows="1" w:id="49"/>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1331"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1332">
          <w:tblGrid>
            <w:gridCol w:w="582"/>
            <w:gridCol w:w="2977"/>
            <w:gridCol w:w="1843"/>
            <w:gridCol w:w="567"/>
            <w:gridCol w:w="567"/>
            <w:gridCol w:w="776"/>
            <w:gridCol w:w="1775"/>
          </w:tblGrid>
        </w:tblGridChange>
      </w:tblGrid>
      <w:tr w:rsidR="00BB2644" w:rsidRPr="00BB2644" w:rsidTr="005464E3">
        <w:trPr>
          <w:trHeight w:val="645"/>
          <w:trPrChange w:id="1333" w:author="Autor">
            <w:trPr>
              <w:trHeight w:val="645"/>
            </w:trPr>
          </w:trPrChange>
        </w:trPr>
        <w:tc>
          <w:tcPr>
            <w:tcW w:w="9087" w:type="dxa"/>
            <w:gridSpan w:val="7"/>
            <w:shd w:val="clear" w:color="000000" w:fill="60497A"/>
            <w:vAlign w:val="center"/>
            <w:tcPrChange w:id="1334" w:author="Autor">
              <w:tcPr>
                <w:tcW w:w="9087" w:type="dxa"/>
                <w:gridSpan w:val="7"/>
                <w:shd w:val="clear" w:color="000000" w:fill="60497A"/>
                <w:vAlign w:val="center"/>
              </w:tcPr>
            </w:tcPrChange>
          </w:tcPr>
          <w:p w:rsidR="00BB2644" w:rsidRPr="00BB2644" w:rsidRDefault="00BB2644" w:rsidP="00432B14">
            <w:pPr>
              <w:jc w:val="center"/>
              <w:rPr>
                <w:b/>
                <w:bCs/>
                <w:color w:val="FFFFFF"/>
              </w:rPr>
            </w:pPr>
            <w:bookmarkStart w:id="1335" w:name="KZ_17"/>
            <w:del w:id="1336" w:author="Autor">
              <w:r w:rsidRPr="00BB2644" w:rsidDel="005464E3">
                <w:rPr>
                  <w:b/>
                  <w:bCs/>
                  <w:color w:val="FFFFFF"/>
                </w:rPr>
                <w:lastRenderedPageBreak/>
                <w:delText xml:space="preserve">Kontrolný zoznam k </w:delText>
              </w:r>
              <w:r w:rsidR="00432B14" w:rsidDel="005464E3">
                <w:rPr>
                  <w:b/>
                  <w:bCs/>
                  <w:color w:val="FFFFFF"/>
                </w:rPr>
                <w:delText>finančnej</w:delText>
              </w:r>
              <w:r w:rsidRPr="00BB2644" w:rsidDel="005464E3">
                <w:rPr>
                  <w:b/>
                  <w:bCs/>
                  <w:color w:val="FFFFFF"/>
                </w:rPr>
                <w:delText xml:space="preserve"> kontrole VO</w:delText>
              </w:r>
              <w:r w:rsidRPr="00BB2644" w:rsidDel="005464E3">
                <w:rPr>
                  <w:b/>
                  <w:bCs/>
                  <w:color w:val="FFFFFF"/>
                </w:rPr>
                <w:br/>
              </w:r>
              <w:r w:rsidR="002A537C" w:rsidRPr="002A537C" w:rsidDel="005464E3">
                <w:rPr>
                  <w:b/>
                  <w:bCs/>
                  <w:color w:val="FFFFFF"/>
                </w:rPr>
                <w:delText>Nadlimitná zákazka - priame rokovacie konanie - 1. ex-ante kontrola</w:delText>
              </w:r>
            </w:del>
          </w:p>
        </w:tc>
      </w:tr>
      <w:bookmarkEnd w:id="1335"/>
      <w:tr w:rsidR="00BB2644" w:rsidRPr="00BB2644" w:rsidTr="005464E3">
        <w:trPr>
          <w:trHeight w:val="330"/>
          <w:trPrChange w:id="1337" w:author="Autor">
            <w:trPr>
              <w:trHeight w:val="330"/>
            </w:trPr>
          </w:trPrChange>
        </w:trPr>
        <w:tc>
          <w:tcPr>
            <w:tcW w:w="9087" w:type="dxa"/>
            <w:gridSpan w:val="7"/>
            <w:shd w:val="clear" w:color="auto" w:fill="auto"/>
            <w:vAlign w:val="center"/>
            <w:tcPrChange w:id="1338"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1339" w:author="Autor">
              <w:r w:rsidRPr="00BB2644" w:rsidDel="005464E3">
                <w:rPr>
                  <w:b/>
                  <w:bCs/>
                  <w:color w:val="000000"/>
                  <w:sz w:val="22"/>
                  <w:szCs w:val="22"/>
                </w:rPr>
                <w:delText>Identifikácia programu</w:delText>
              </w:r>
            </w:del>
          </w:p>
        </w:tc>
      </w:tr>
      <w:tr w:rsidR="00BB2644" w:rsidRPr="00BB2644" w:rsidTr="005464E3">
        <w:trPr>
          <w:trHeight w:val="300"/>
          <w:trPrChange w:id="1340" w:author="Autor">
            <w:trPr>
              <w:trHeight w:val="300"/>
            </w:trPr>
          </w:trPrChange>
        </w:trPr>
        <w:tc>
          <w:tcPr>
            <w:tcW w:w="3559" w:type="dxa"/>
            <w:gridSpan w:val="2"/>
            <w:shd w:val="clear" w:color="auto" w:fill="auto"/>
            <w:vAlign w:val="center"/>
            <w:tcPrChange w:id="1341"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42" w:author="Autor">
              <w:r w:rsidRPr="00BB2644" w:rsidDel="005464E3">
                <w:rPr>
                  <w:color w:val="000000"/>
                  <w:sz w:val="22"/>
                  <w:szCs w:val="22"/>
                </w:rPr>
                <w:delText>Názov programu</w:delText>
              </w:r>
            </w:del>
          </w:p>
        </w:tc>
        <w:tc>
          <w:tcPr>
            <w:tcW w:w="5528" w:type="dxa"/>
            <w:gridSpan w:val="5"/>
            <w:shd w:val="clear" w:color="auto" w:fill="auto"/>
            <w:vAlign w:val="center"/>
            <w:tcPrChange w:id="1343"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44" w:author="Autor">
              <w:r w:rsidRPr="00BB2644" w:rsidDel="005464E3">
                <w:rPr>
                  <w:color w:val="000000"/>
                  <w:sz w:val="22"/>
                  <w:szCs w:val="22"/>
                </w:rPr>
                <w:delText> </w:delText>
              </w:r>
            </w:del>
          </w:p>
        </w:tc>
      </w:tr>
      <w:tr w:rsidR="00BB2644" w:rsidRPr="00BB2644" w:rsidTr="005464E3">
        <w:trPr>
          <w:trHeight w:val="660"/>
          <w:trPrChange w:id="1345" w:author="Autor">
            <w:trPr>
              <w:trHeight w:val="660"/>
            </w:trPr>
          </w:trPrChange>
        </w:trPr>
        <w:tc>
          <w:tcPr>
            <w:tcW w:w="3559" w:type="dxa"/>
            <w:gridSpan w:val="2"/>
            <w:shd w:val="clear" w:color="auto" w:fill="auto"/>
            <w:vAlign w:val="center"/>
            <w:tcPrChange w:id="1346"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47" w:author="Autor">
              <w:r w:rsidRPr="00BB2644" w:rsidDel="005464E3">
                <w:rPr>
                  <w:color w:val="000000"/>
                  <w:sz w:val="22"/>
                  <w:szCs w:val="22"/>
                </w:rPr>
                <w:delText>Názov opatrenia</w:delText>
              </w:r>
            </w:del>
          </w:p>
        </w:tc>
        <w:tc>
          <w:tcPr>
            <w:tcW w:w="5528" w:type="dxa"/>
            <w:gridSpan w:val="5"/>
            <w:shd w:val="clear" w:color="auto" w:fill="auto"/>
            <w:vAlign w:val="center"/>
            <w:tcPrChange w:id="1348"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49" w:author="Autor">
              <w:r w:rsidRPr="00BB2644" w:rsidDel="005464E3">
                <w:rPr>
                  <w:color w:val="000000"/>
                  <w:sz w:val="22"/>
                  <w:szCs w:val="22"/>
                </w:rPr>
                <w:delText> </w:delText>
              </w:r>
            </w:del>
          </w:p>
        </w:tc>
      </w:tr>
      <w:tr w:rsidR="00BB2644" w:rsidRPr="00BB2644" w:rsidTr="005464E3">
        <w:trPr>
          <w:trHeight w:val="330"/>
          <w:trPrChange w:id="1350" w:author="Autor">
            <w:trPr>
              <w:trHeight w:val="330"/>
            </w:trPr>
          </w:trPrChange>
        </w:trPr>
        <w:tc>
          <w:tcPr>
            <w:tcW w:w="9087" w:type="dxa"/>
            <w:gridSpan w:val="7"/>
            <w:shd w:val="clear" w:color="auto" w:fill="auto"/>
            <w:vAlign w:val="center"/>
            <w:tcPrChange w:id="1351"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1352" w:author="Autor">
              <w:r w:rsidRPr="00BB2644" w:rsidDel="005464E3">
                <w:rPr>
                  <w:b/>
                  <w:bCs/>
                  <w:color w:val="000000"/>
                  <w:sz w:val="22"/>
                  <w:szCs w:val="22"/>
                </w:rPr>
                <w:delText>Identifikácia projektu a prijímateľa</w:delText>
              </w:r>
            </w:del>
          </w:p>
        </w:tc>
      </w:tr>
      <w:tr w:rsidR="00BB2644" w:rsidRPr="00BB2644" w:rsidTr="005464E3">
        <w:trPr>
          <w:trHeight w:val="330"/>
          <w:trPrChange w:id="1353" w:author="Autor">
            <w:trPr>
              <w:trHeight w:val="330"/>
            </w:trPr>
          </w:trPrChange>
        </w:trPr>
        <w:tc>
          <w:tcPr>
            <w:tcW w:w="3559" w:type="dxa"/>
            <w:gridSpan w:val="2"/>
            <w:shd w:val="clear" w:color="auto" w:fill="auto"/>
            <w:vAlign w:val="center"/>
            <w:tcPrChange w:id="1354"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55" w:author="Autor">
              <w:r w:rsidRPr="00BB2644" w:rsidDel="005464E3">
                <w:rPr>
                  <w:color w:val="000000"/>
                  <w:sz w:val="22"/>
                  <w:szCs w:val="22"/>
                </w:rPr>
                <w:delText xml:space="preserve">Kód projektu v </w:delText>
              </w:r>
              <w:r w:rsidR="00372627" w:rsidDel="005464E3">
                <w:rPr>
                  <w:color w:val="000000"/>
                  <w:sz w:val="22"/>
                  <w:szCs w:val="22"/>
                </w:rPr>
                <w:delText>ITMS2014+</w:delText>
              </w:r>
            </w:del>
          </w:p>
        </w:tc>
        <w:tc>
          <w:tcPr>
            <w:tcW w:w="5528" w:type="dxa"/>
            <w:gridSpan w:val="5"/>
            <w:shd w:val="clear" w:color="auto" w:fill="auto"/>
            <w:vAlign w:val="center"/>
            <w:tcPrChange w:id="1356"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57" w:author="Autor">
              <w:r w:rsidRPr="00BB2644" w:rsidDel="005464E3">
                <w:rPr>
                  <w:color w:val="000000"/>
                  <w:sz w:val="22"/>
                  <w:szCs w:val="22"/>
                </w:rPr>
                <w:delText> </w:delText>
              </w:r>
            </w:del>
          </w:p>
        </w:tc>
      </w:tr>
      <w:tr w:rsidR="00BB2644" w:rsidRPr="00BB2644" w:rsidTr="005464E3">
        <w:trPr>
          <w:trHeight w:val="300"/>
          <w:trPrChange w:id="1358" w:author="Autor">
            <w:trPr>
              <w:trHeight w:val="300"/>
            </w:trPr>
          </w:trPrChange>
        </w:trPr>
        <w:tc>
          <w:tcPr>
            <w:tcW w:w="3559" w:type="dxa"/>
            <w:gridSpan w:val="2"/>
            <w:shd w:val="clear" w:color="auto" w:fill="auto"/>
            <w:vAlign w:val="center"/>
            <w:tcPrChange w:id="1359"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60" w:author="Autor">
              <w:r w:rsidRPr="00BB2644" w:rsidDel="005464E3">
                <w:rPr>
                  <w:color w:val="000000"/>
                  <w:sz w:val="22"/>
                  <w:szCs w:val="22"/>
                </w:rPr>
                <w:delText>Názov projektu</w:delText>
              </w:r>
            </w:del>
          </w:p>
        </w:tc>
        <w:tc>
          <w:tcPr>
            <w:tcW w:w="5528" w:type="dxa"/>
            <w:gridSpan w:val="5"/>
            <w:shd w:val="clear" w:color="auto" w:fill="auto"/>
            <w:vAlign w:val="center"/>
            <w:tcPrChange w:id="1361"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62" w:author="Autor">
              <w:r w:rsidRPr="00BB2644" w:rsidDel="005464E3">
                <w:rPr>
                  <w:color w:val="000000"/>
                  <w:sz w:val="22"/>
                  <w:szCs w:val="22"/>
                </w:rPr>
                <w:delText> </w:delText>
              </w:r>
            </w:del>
          </w:p>
        </w:tc>
      </w:tr>
      <w:tr w:rsidR="00BB2644" w:rsidRPr="00BB2644" w:rsidTr="005464E3">
        <w:trPr>
          <w:trHeight w:val="300"/>
          <w:trPrChange w:id="1363" w:author="Autor">
            <w:trPr>
              <w:trHeight w:val="300"/>
            </w:trPr>
          </w:trPrChange>
        </w:trPr>
        <w:tc>
          <w:tcPr>
            <w:tcW w:w="3559" w:type="dxa"/>
            <w:gridSpan w:val="2"/>
            <w:shd w:val="clear" w:color="auto" w:fill="auto"/>
            <w:vAlign w:val="center"/>
            <w:tcPrChange w:id="1364"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65" w:author="Autor">
              <w:r w:rsidRPr="00BB2644" w:rsidDel="005464E3">
                <w:rPr>
                  <w:color w:val="000000"/>
                  <w:sz w:val="22"/>
                  <w:szCs w:val="22"/>
                </w:rPr>
                <w:delText>Názov/Meno a adresa sídla prijímateľa</w:delText>
              </w:r>
            </w:del>
          </w:p>
        </w:tc>
        <w:tc>
          <w:tcPr>
            <w:tcW w:w="5528" w:type="dxa"/>
            <w:gridSpan w:val="5"/>
            <w:shd w:val="clear" w:color="auto" w:fill="auto"/>
            <w:vAlign w:val="center"/>
            <w:tcPrChange w:id="1366"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67" w:author="Autor">
              <w:r w:rsidRPr="00BB2644" w:rsidDel="005464E3">
                <w:rPr>
                  <w:color w:val="000000"/>
                  <w:sz w:val="22"/>
                  <w:szCs w:val="22"/>
                </w:rPr>
                <w:delText> </w:delText>
              </w:r>
            </w:del>
          </w:p>
        </w:tc>
      </w:tr>
      <w:tr w:rsidR="00BB2644" w:rsidRPr="00BB2644" w:rsidTr="005464E3">
        <w:trPr>
          <w:trHeight w:val="300"/>
          <w:trPrChange w:id="1368" w:author="Autor">
            <w:trPr>
              <w:trHeight w:val="300"/>
            </w:trPr>
          </w:trPrChange>
        </w:trPr>
        <w:tc>
          <w:tcPr>
            <w:tcW w:w="3559" w:type="dxa"/>
            <w:gridSpan w:val="2"/>
            <w:shd w:val="clear" w:color="auto" w:fill="auto"/>
            <w:vAlign w:val="center"/>
            <w:tcPrChange w:id="1369"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70" w:author="Autor">
              <w:r w:rsidRPr="00BB2644" w:rsidDel="005464E3">
                <w:rPr>
                  <w:color w:val="000000"/>
                  <w:sz w:val="22"/>
                  <w:szCs w:val="22"/>
                </w:rPr>
                <w:delText>Druh verejného obstarávateľa / obstarávateľa podľa ZVO</w:delText>
              </w:r>
            </w:del>
          </w:p>
        </w:tc>
        <w:tc>
          <w:tcPr>
            <w:tcW w:w="5528" w:type="dxa"/>
            <w:gridSpan w:val="5"/>
            <w:shd w:val="clear" w:color="auto" w:fill="auto"/>
            <w:vAlign w:val="center"/>
            <w:tcPrChange w:id="1371"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72" w:author="Autor">
              <w:r w:rsidRPr="00BB2644" w:rsidDel="005464E3">
                <w:rPr>
                  <w:color w:val="000000"/>
                  <w:sz w:val="22"/>
                  <w:szCs w:val="22"/>
                </w:rPr>
                <w:delText> </w:delText>
              </w:r>
            </w:del>
          </w:p>
        </w:tc>
      </w:tr>
      <w:tr w:rsidR="00BB2644" w:rsidRPr="00BB2644" w:rsidTr="005464E3">
        <w:trPr>
          <w:trHeight w:val="330"/>
          <w:trPrChange w:id="1373" w:author="Autor">
            <w:trPr>
              <w:trHeight w:val="330"/>
            </w:trPr>
          </w:trPrChange>
        </w:trPr>
        <w:tc>
          <w:tcPr>
            <w:tcW w:w="9087" w:type="dxa"/>
            <w:gridSpan w:val="7"/>
            <w:shd w:val="clear" w:color="auto" w:fill="auto"/>
            <w:vAlign w:val="center"/>
            <w:tcPrChange w:id="1374"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1375" w:author="Autor">
              <w:r w:rsidRPr="00BB2644" w:rsidDel="005464E3">
                <w:rPr>
                  <w:b/>
                  <w:bCs/>
                  <w:color w:val="000000"/>
                  <w:sz w:val="22"/>
                  <w:szCs w:val="22"/>
                </w:rPr>
                <w:delText>Identifikácia zákazky</w:delText>
              </w:r>
            </w:del>
          </w:p>
        </w:tc>
      </w:tr>
      <w:tr w:rsidR="00BB2644" w:rsidRPr="00BB2644" w:rsidTr="005464E3">
        <w:trPr>
          <w:trHeight w:val="300"/>
          <w:trPrChange w:id="1376" w:author="Autor">
            <w:trPr>
              <w:trHeight w:val="300"/>
            </w:trPr>
          </w:trPrChange>
        </w:trPr>
        <w:tc>
          <w:tcPr>
            <w:tcW w:w="3559" w:type="dxa"/>
            <w:gridSpan w:val="2"/>
            <w:shd w:val="clear" w:color="auto" w:fill="auto"/>
            <w:vAlign w:val="center"/>
            <w:tcPrChange w:id="1377"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78" w:author="Autor">
              <w:r w:rsidRPr="00BB2644" w:rsidDel="005464E3">
                <w:rPr>
                  <w:color w:val="000000"/>
                  <w:sz w:val="22"/>
                  <w:szCs w:val="22"/>
                </w:rPr>
                <w:delText>Druh zákazky podľa predpokladanej hodnoty zákazky</w:delText>
              </w:r>
            </w:del>
          </w:p>
        </w:tc>
        <w:tc>
          <w:tcPr>
            <w:tcW w:w="5528" w:type="dxa"/>
            <w:gridSpan w:val="5"/>
            <w:shd w:val="clear" w:color="auto" w:fill="auto"/>
            <w:vAlign w:val="center"/>
            <w:tcPrChange w:id="1379"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80" w:author="Autor">
              <w:r w:rsidRPr="00BB2644" w:rsidDel="005464E3">
                <w:rPr>
                  <w:color w:val="000000"/>
                  <w:sz w:val="22"/>
                  <w:szCs w:val="22"/>
                </w:rPr>
                <w:delText>Nadlimitná zákazka</w:delText>
              </w:r>
            </w:del>
          </w:p>
        </w:tc>
      </w:tr>
      <w:tr w:rsidR="00BB2644" w:rsidRPr="00BB2644" w:rsidTr="005464E3">
        <w:trPr>
          <w:trHeight w:val="300"/>
          <w:trPrChange w:id="1381" w:author="Autor">
            <w:trPr>
              <w:trHeight w:val="300"/>
            </w:trPr>
          </w:trPrChange>
        </w:trPr>
        <w:tc>
          <w:tcPr>
            <w:tcW w:w="3559" w:type="dxa"/>
            <w:gridSpan w:val="2"/>
            <w:shd w:val="clear" w:color="auto" w:fill="auto"/>
            <w:vAlign w:val="center"/>
            <w:tcPrChange w:id="1382"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83" w:author="Autor">
              <w:r w:rsidRPr="00BB2644" w:rsidDel="005464E3">
                <w:rPr>
                  <w:color w:val="000000"/>
                  <w:sz w:val="22"/>
                  <w:szCs w:val="22"/>
                </w:rPr>
                <w:delText>Druh zákazky podľa postupu</w:delText>
              </w:r>
            </w:del>
          </w:p>
        </w:tc>
        <w:tc>
          <w:tcPr>
            <w:tcW w:w="5528" w:type="dxa"/>
            <w:gridSpan w:val="5"/>
            <w:shd w:val="clear" w:color="auto" w:fill="auto"/>
            <w:vAlign w:val="center"/>
            <w:tcPrChange w:id="1384"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85" w:author="Autor">
              <w:r w:rsidRPr="00BB2644" w:rsidDel="005464E3">
                <w:rPr>
                  <w:color w:val="000000"/>
                  <w:sz w:val="22"/>
                  <w:szCs w:val="22"/>
                </w:rPr>
                <w:delText>Priame rokovacie konanie (§ 58 ZVO)</w:delText>
              </w:r>
            </w:del>
          </w:p>
        </w:tc>
      </w:tr>
      <w:tr w:rsidR="00BB2644" w:rsidRPr="00BB2644" w:rsidTr="005464E3">
        <w:trPr>
          <w:trHeight w:val="300"/>
          <w:trPrChange w:id="1386" w:author="Autor">
            <w:trPr>
              <w:trHeight w:val="300"/>
            </w:trPr>
          </w:trPrChange>
        </w:trPr>
        <w:tc>
          <w:tcPr>
            <w:tcW w:w="3559" w:type="dxa"/>
            <w:gridSpan w:val="2"/>
            <w:shd w:val="clear" w:color="auto" w:fill="auto"/>
            <w:vAlign w:val="center"/>
            <w:tcPrChange w:id="1387"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88" w:author="Autor">
              <w:r w:rsidRPr="00BB2644" w:rsidDel="005464E3">
                <w:rPr>
                  <w:color w:val="000000"/>
                  <w:sz w:val="22"/>
                  <w:szCs w:val="22"/>
                </w:rPr>
                <w:delText>Druh zákazky podľa predmetu obstarania</w:delText>
              </w:r>
            </w:del>
          </w:p>
        </w:tc>
        <w:tc>
          <w:tcPr>
            <w:tcW w:w="5528" w:type="dxa"/>
            <w:gridSpan w:val="5"/>
            <w:shd w:val="clear" w:color="auto" w:fill="auto"/>
            <w:vAlign w:val="center"/>
            <w:tcPrChange w:id="1389"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90" w:author="Autor">
              <w:r w:rsidRPr="00BB2644" w:rsidDel="005464E3">
                <w:rPr>
                  <w:color w:val="000000"/>
                  <w:sz w:val="22"/>
                  <w:szCs w:val="22"/>
                </w:rPr>
                <w:delText xml:space="preserve"> </w:delText>
              </w:r>
            </w:del>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del w:id="1391" w:author="Autor">
              <w:r w:rsidRPr="00863741" w:rsidDel="005464E3">
                <w:rPr>
                  <w:color w:val="000000"/>
                  <w:sz w:val="22"/>
                  <w:szCs w:val="22"/>
                </w:rPr>
                <w:delText>Identifikátor zákazky v</w:delText>
              </w:r>
              <w:r w:rsidDel="005464E3">
                <w:rPr>
                  <w:color w:val="000000"/>
                  <w:sz w:val="22"/>
                  <w:szCs w:val="22"/>
                </w:rPr>
                <w:delText> </w:delText>
              </w:r>
              <w:r w:rsidRPr="00863741" w:rsidDel="005464E3">
                <w:rPr>
                  <w:color w:val="000000"/>
                  <w:sz w:val="22"/>
                  <w:szCs w:val="22"/>
                </w:rPr>
                <w:delText>ITMS</w:delText>
              </w:r>
              <w:r w:rsidDel="005464E3">
                <w:rPr>
                  <w:color w:val="000000"/>
                  <w:sz w:val="22"/>
                  <w:szCs w:val="22"/>
                </w:rPr>
                <w:delText>2014+</w:delText>
              </w:r>
            </w:del>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5464E3">
        <w:trPr>
          <w:trHeight w:val="300"/>
          <w:trPrChange w:id="1392" w:author="Autor">
            <w:trPr>
              <w:trHeight w:val="300"/>
            </w:trPr>
          </w:trPrChange>
        </w:trPr>
        <w:tc>
          <w:tcPr>
            <w:tcW w:w="3559" w:type="dxa"/>
            <w:gridSpan w:val="2"/>
            <w:shd w:val="clear" w:color="auto" w:fill="auto"/>
            <w:vAlign w:val="center"/>
            <w:tcPrChange w:id="1393"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94" w:author="Autor">
              <w:r w:rsidRPr="00BB2644" w:rsidDel="005464E3">
                <w:rPr>
                  <w:color w:val="000000"/>
                  <w:sz w:val="22"/>
                  <w:szCs w:val="22"/>
                </w:rPr>
                <w:delText>Typ kontroly</w:delText>
              </w:r>
            </w:del>
          </w:p>
        </w:tc>
        <w:tc>
          <w:tcPr>
            <w:tcW w:w="5528" w:type="dxa"/>
            <w:gridSpan w:val="5"/>
            <w:shd w:val="clear" w:color="auto" w:fill="auto"/>
            <w:vAlign w:val="center"/>
            <w:tcPrChange w:id="1395" w:author="Autor">
              <w:tcPr>
                <w:tcW w:w="5528" w:type="dxa"/>
                <w:gridSpan w:val="5"/>
                <w:shd w:val="clear" w:color="auto" w:fill="auto"/>
                <w:vAlign w:val="center"/>
              </w:tcPr>
            </w:tcPrChange>
          </w:tcPr>
          <w:p w:rsidR="00BB2644" w:rsidRPr="00BB2644" w:rsidRDefault="00BB2644" w:rsidP="00BB2644">
            <w:pPr>
              <w:rPr>
                <w:color w:val="000000"/>
                <w:sz w:val="22"/>
                <w:szCs w:val="22"/>
              </w:rPr>
            </w:pPr>
            <w:del w:id="1396" w:author="Autor">
              <w:r w:rsidRPr="00BB2644" w:rsidDel="005464E3">
                <w:rPr>
                  <w:color w:val="000000"/>
                  <w:sz w:val="22"/>
                  <w:szCs w:val="22"/>
                </w:rPr>
                <w:delText>1. ex-ante kontrola</w:delText>
              </w:r>
            </w:del>
          </w:p>
        </w:tc>
      </w:tr>
      <w:tr w:rsidR="00BB2644" w:rsidRPr="00BB2644" w:rsidTr="005464E3">
        <w:trPr>
          <w:trHeight w:val="300"/>
          <w:trPrChange w:id="1397" w:author="Autor">
            <w:trPr>
              <w:trHeight w:val="300"/>
            </w:trPr>
          </w:trPrChange>
        </w:trPr>
        <w:tc>
          <w:tcPr>
            <w:tcW w:w="3559" w:type="dxa"/>
            <w:gridSpan w:val="2"/>
            <w:shd w:val="clear" w:color="auto" w:fill="auto"/>
            <w:vAlign w:val="center"/>
            <w:tcPrChange w:id="1398" w:author="Autor">
              <w:tcPr>
                <w:tcW w:w="3559" w:type="dxa"/>
                <w:gridSpan w:val="2"/>
                <w:shd w:val="clear" w:color="auto" w:fill="auto"/>
                <w:vAlign w:val="center"/>
              </w:tcPr>
            </w:tcPrChange>
          </w:tcPr>
          <w:p w:rsidR="00BB2644" w:rsidRPr="00BB2644" w:rsidRDefault="00BB2644" w:rsidP="00BB2644">
            <w:pPr>
              <w:rPr>
                <w:color w:val="000000"/>
                <w:sz w:val="22"/>
                <w:szCs w:val="22"/>
              </w:rPr>
            </w:pPr>
            <w:del w:id="1399" w:author="Autor">
              <w:r w:rsidRPr="00BB2644" w:rsidDel="005464E3">
                <w:rPr>
                  <w:color w:val="000000"/>
                  <w:sz w:val="22"/>
                  <w:szCs w:val="22"/>
                </w:rPr>
                <w:delText>Názov zákazky</w:delText>
              </w:r>
            </w:del>
          </w:p>
        </w:tc>
        <w:tc>
          <w:tcPr>
            <w:tcW w:w="5528" w:type="dxa"/>
            <w:gridSpan w:val="5"/>
            <w:shd w:val="clear" w:color="auto" w:fill="auto"/>
            <w:vAlign w:val="center"/>
            <w:tcPrChange w:id="1400" w:author="Autor">
              <w:tcPr>
                <w:tcW w:w="5528" w:type="dxa"/>
                <w:gridSpan w:val="5"/>
                <w:shd w:val="clear" w:color="auto" w:fill="auto"/>
                <w:vAlign w:val="center"/>
              </w:tcPr>
            </w:tcPrChange>
          </w:tcPr>
          <w:p w:rsidR="00BB2644" w:rsidRPr="00BB2644" w:rsidRDefault="00BB2644" w:rsidP="00BB2644">
            <w:pPr>
              <w:rPr>
                <w:color w:val="000000"/>
                <w:sz w:val="22"/>
                <w:szCs w:val="22"/>
              </w:rPr>
            </w:pPr>
            <w:del w:id="1401" w:author="Autor">
              <w:r w:rsidRPr="00BB2644" w:rsidDel="005464E3">
                <w:rPr>
                  <w:color w:val="000000"/>
                  <w:sz w:val="22"/>
                  <w:szCs w:val="22"/>
                </w:rPr>
                <w:delText> </w:delText>
              </w:r>
            </w:del>
          </w:p>
        </w:tc>
      </w:tr>
      <w:tr w:rsidR="00BB2644" w:rsidRPr="00BB2644" w:rsidTr="005464E3">
        <w:trPr>
          <w:trHeight w:val="300"/>
          <w:trPrChange w:id="1402" w:author="Autor">
            <w:trPr>
              <w:trHeight w:val="300"/>
            </w:trPr>
          </w:trPrChange>
        </w:trPr>
        <w:tc>
          <w:tcPr>
            <w:tcW w:w="3559" w:type="dxa"/>
            <w:gridSpan w:val="2"/>
            <w:shd w:val="clear" w:color="auto" w:fill="auto"/>
            <w:vAlign w:val="center"/>
            <w:tcPrChange w:id="1403" w:author="Autor">
              <w:tcPr>
                <w:tcW w:w="3559" w:type="dxa"/>
                <w:gridSpan w:val="2"/>
                <w:shd w:val="clear" w:color="auto" w:fill="auto"/>
                <w:vAlign w:val="center"/>
              </w:tcPr>
            </w:tcPrChange>
          </w:tcPr>
          <w:p w:rsidR="00BB2644" w:rsidRPr="00BB2644" w:rsidRDefault="00BB2644" w:rsidP="00BB2644">
            <w:pPr>
              <w:rPr>
                <w:color w:val="000000"/>
                <w:sz w:val="22"/>
                <w:szCs w:val="22"/>
              </w:rPr>
            </w:pPr>
            <w:del w:id="1404" w:author="Autor">
              <w:r w:rsidRPr="00BB2644" w:rsidDel="005464E3">
                <w:rPr>
                  <w:color w:val="000000"/>
                  <w:sz w:val="22"/>
                  <w:szCs w:val="22"/>
                </w:rPr>
                <w:delText>Názov dodávateľa</w:delText>
              </w:r>
            </w:del>
          </w:p>
        </w:tc>
        <w:tc>
          <w:tcPr>
            <w:tcW w:w="5528" w:type="dxa"/>
            <w:gridSpan w:val="5"/>
            <w:shd w:val="clear" w:color="auto" w:fill="auto"/>
            <w:vAlign w:val="center"/>
            <w:tcPrChange w:id="1405" w:author="Autor">
              <w:tcPr>
                <w:tcW w:w="5528" w:type="dxa"/>
                <w:gridSpan w:val="5"/>
                <w:shd w:val="clear" w:color="auto" w:fill="auto"/>
                <w:vAlign w:val="center"/>
              </w:tcPr>
            </w:tcPrChange>
          </w:tcPr>
          <w:p w:rsidR="00BB2644" w:rsidRPr="00BB2644" w:rsidRDefault="00BB2644" w:rsidP="00BB2644">
            <w:pPr>
              <w:rPr>
                <w:color w:val="000000"/>
                <w:sz w:val="22"/>
                <w:szCs w:val="22"/>
              </w:rPr>
            </w:pPr>
            <w:del w:id="1406" w:author="Autor">
              <w:r w:rsidRPr="00BB2644" w:rsidDel="005464E3">
                <w:rPr>
                  <w:color w:val="000000"/>
                  <w:sz w:val="22"/>
                  <w:szCs w:val="22"/>
                </w:rPr>
                <w:delText> </w:delText>
              </w:r>
            </w:del>
          </w:p>
        </w:tc>
      </w:tr>
      <w:tr w:rsidR="00BB2644" w:rsidRPr="00BB2644" w:rsidTr="005464E3">
        <w:trPr>
          <w:trHeight w:val="300"/>
          <w:trPrChange w:id="1407" w:author="Autor">
            <w:trPr>
              <w:trHeight w:val="300"/>
            </w:trPr>
          </w:trPrChange>
        </w:trPr>
        <w:tc>
          <w:tcPr>
            <w:tcW w:w="3559" w:type="dxa"/>
            <w:gridSpan w:val="2"/>
            <w:shd w:val="clear" w:color="auto" w:fill="auto"/>
            <w:vAlign w:val="center"/>
            <w:tcPrChange w:id="1408" w:author="Autor">
              <w:tcPr>
                <w:tcW w:w="3559" w:type="dxa"/>
                <w:gridSpan w:val="2"/>
                <w:shd w:val="clear" w:color="auto" w:fill="auto"/>
                <w:vAlign w:val="center"/>
              </w:tcPr>
            </w:tcPrChange>
          </w:tcPr>
          <w:p w:rsidR="00BB2644" w:rsidRPr="00BB2644" w:rsidRDefault="00BB2644" w:rsidP="00BB2644">
            <w:pPr>
              <w:rPr>
                <w:color w:val="000000"/>
                <w:sz w:val="22"/>
                <w:szCs w:val="22"/>
              </w:rPr>
            </w:pPr>
            <w:del w:id="1409" w:author="Autor">
              <w:r w:rsidRPr="00BB2644" w:rsidDel="005464E3">
                <w:rPr>
                  <w:color w:val="000000"/>
                  <w:sz w:val="22"/>
                  <w:szCs w:val="22"/>
                </w:rPr>
                <w:delText>IČO dodávateľa</w:delText>
              </w:r>
            </w:del>
          </w:p>
        </w:tc>
        <w:tc>
          <w:tcPr>
            <w:tcW w:w="5528" w:type="dxa"/>
            <w:gridSpan w:val="5"/>
            <w:shd w:val="clear" w:color="auto" w:fill="auto"/>
            <w:vAlign w:val="center"/>
            <w:tcPrChange w:id="1410" w:author="Autor">
              <w:tcPr>
                <w:tcW w:w="5528" w:type="dxa"/>
                <w:gridSpan w:val="5"/>
                <w:shd w:val="clear" w:color="auto" w:fill="auto"/>
                <w:vAlign w:val="center"/>
              </w:tcPr>
            </w:tcPrChange>
          </w:tcPr>
          <w:p w:rsidR="00BB2644" w:rsidRPr="00BB2644" w:rsidRDefault="00BB2644" w:rsidP="00BB2644">
            <w:pPr>
              <w:rPr>
                <w:color w:val="000000"/>
                <w:sz w:val="22"/>
                <w:szCs w:val="22"/>
              </w:rPr>
            </w:pPr>
            <w:del w:id="1411" w:author="Autor">
              <w:r w:rsidRPr="00BB2644" w:rsidDel="005464E3">
                <w:rPr>
                  <w:color w:val="000000"/>
                  <w:sz w:val="22"/>
                  <w:szCs w:val="22"/>
                </w:rPr>
                <w:delText> </w:delText>
              </w:r>
            </w:del>
          </w:p>
        </w:tc>
      </w:tr>
      <w:tr w:rsidR="00BB2644" w:rsidRPr="00BB2644" w:rsidTr="005464E3">
        <w:trPr>
          <w:trHeight w:val="300"/>
          <w:trPrChange w:id="1412" w:author="Autor">
            <w:trPr>
              <w:trHeight w:val="300"/>
            </w:trPr>
          </w:trPrChange>
        </w:trPr>
        <w:tc>
          <w:tcPr>
            <w:tcW w:w="3559" w:type="dxa"/>
            <w:gridSpan w:val="2"/>
            <w:shd w:val="clear" w:color="auto" w:fill="auto"/>
            <w:vAlign w:val="center"/>
            <w:tcPrChange w:id="1413" w:author="Autor">
              <w:tcPr>
                <w:tcW w:w="3559" w:type="dxa"/>
                <w:gridSpan w:val="2"/>
                <w:shd w:val="clear" w:color="auto" w:fill="auto"/>
                <w:vAlign w:val="center"/>
              </w:tcPr>
            </w:tcPrChange>
          </w:tcPr>
          <w:p w:rsidR="00BB2644" w:rsidRPr="00BB2644" w:rsidRDefault="00BB2644" w:rsidP="00BB2644">
            <w:pPr>
              <w:rPr>
                <w:color w:val="000000"/>
                <w:sz w:val="22"/>
                <w:szCs w:val="22"/>
              </w:rPr>
            </w:pPr>
            <w:del w:id="1414" w:author="Autor">
              <w:r w:rsidRPr="00BB2644" w:rsidDel="005464E3">
                <w:rPr>
                  <w:color w:val="000000"/>
                  <w:sz w:val="22"/>
                  <w:szCs w:val="22"/>
                </w:rPr>
                <w:delText>Predpokladaná hodnota zákazky</w:delText>
              </w:r>
            </w:del>
          </w:p>
        </w:tc>
        <w:tc>
          <w:tcPr>
            <w:tcW w:w="5528" w:type="dxa"/>
            <w:gridSpan w:val="5"/>
            <w:shd w:val="clear" w:color="auto" w:fill="auto"/>
            <w:vAlign w:val="center"/>
            <w:tcPrChange w:id="1415" w:author="Autor">
              <w:tcPr>
                <w:tcW w:w="5528" w:type="dxa"/>
                <w:gridSpan w:val="5"/>
                <w:shd w:val="clear" w:color="auto" w:fill="auto"/>
                <w:vAlign w:val="center"/>
              </w:tcPr>
            </w:tcPrChange>
          </w:tcPr>
          <w:p w:rsidR="00BB2644" w:rsidRPr="00BB2644" w:rsidRDefault="00BB2644" w:rsidP="00BB2644">
            <w:pPr>
              <w:rPr>
                <w:color w:val="000000"/>
                <w:sz w:val="22"/>
                <w:szCs w:val="22"/>
              </w:rPr>
            </w:pPr>
            <w:del w:id="1416" w:author="Autor">
              <w:r w:rsidRPr="00BB2644" w:rsidDel="005464E3">
                <w:rPr>
                  <w:color w:val="000000"/>
                  <w:sz w:val="22"/>
                  <w:szCs w:val="22"/>
                </w:rPr>
                <w:delText> </w:delText>
              </w:r>
            </w:del>
          </w:p>
        </w:tc>
      </w:tr>
      <w:tr w:rsidR="00BB2644" w:rsidRPr="00BB2644" w:rsidTr="005464E3">
        <w:trPr>
          <w:trHeight w:val="810"/>
          <w:trPrChange w:id="1417" w:author="Autor">
            <w:trPr>
              <w:trHeight w:val="810"/>
            </w:trPr>
          </w:trPrChange>
        </w:trPr>
        <w:tc>
          <w:tcPr>
            <w:tcW w:w="3559" w:type="dxa"/>
            <w:gridSpan w:val="2"/>
            <w:shd w:val="clear" w:color="auto" w:fill="auto"/>
            <w:vAlign w:val="center"/>
            <w:tcPrChange w:id="1418" w:author="Autor">
              <w:tcPr>
                <w:tcW w:w="3559" w:type="dxa"/>
                <w:gridSpan w:val="2"/>
                <w:shd w:val="clear" w:color="auto" w:fill="auto"/>
                <w:vAlign w:val="center"/>
              </w:tcPr>
            </w:tcPrChange>
          </w:tcPr>
          <w:p w:rsidR="00BB2644" w:rsidRPr="00BB2644" w:rsidRDefault="00BB2644" w:rsidP="00BB2644">
            <w:pPr>
              <w:rPr>
                <w:color w:val="000000"/>
                <w:sz w:val="22"/>
                <w:szCs w:val="22"/>
              </w:rPr>
            </w:pPr>
            <w:del w:id="1419" w:author="Autor">
              <w:r w:rsidRPr="00BB2644" w:rsidDel="005464E3">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1420" w:author="Autor">
              <w:tcPr>
                <w:tcW w:w="5528" w:type="dxa"/>
                <w:gridSpan w:val="5"/>
                <w:shd w:val="clear" w:color="auto" w:fill="auto"/>
                <w:vAlign w:val="center"/>
              </w:tcPr>
            </w:tcPrChange>
          </w:tcPr>
          <w:p w:rsidR="00BB2644" w:rsidRPr="00BB2644" w:rsidRDefault="00BB2644" w:rsidP="00BB2644">
            <w:pPr>
              <w:rPr>
                <w:color w:val="000000"/>
                <w:sz w:val="22"/>
                <w:szCs w:val="22"/>
              </w:rPr>
            </w:pPr>
            <w:del w:id="1421" w:author="Autor">
              <w:r w:rsidRPr="00BB2644" w:rsidDel="005464E3">
                <w:rPr>
                  <w:color w:val="000000"/>
                  <w:sz w:val="22"/>
                  <w:szCs w:val="22"/>
                </w:rPr>
                <w:delText> </w:delText>
              </w:r>
            </w:del>
          </w:p>
        </w:tc>
      </w:tr>
      <w:tr w:rsidR="00BB2644" w:rsidRPr="00BB2644" w:rsidTr="005464E3">
        <w:trPr>
          <w:trHeight w:val="315"/>
          <w:trPrChange w:id="1422" w:author="Autor">
            <w:trPr>
              <w:trHeight w:val="315"/>
            </w:trPr>
          </w:trPrChange>
        </w:trPr>
        <w:tc>
          <w:tcPr>
            <w:tcW w:w="582" w:type="dxa"/>
            <w:shd w:val="clear" w:color="000000" w:fill="60497A"/>
            <w:vAlign w:val="center"/>
            <w:tcPrChange w:id="1423" w:author="Autor">
              <w:tcPr>
                <w:tcW w:w="582" w:type="dxa"/>
                <w:shd w:val="clear" w:color="000000" w:fill="60497A"/>
                <w:vAlign w:val="center"/>
              </w:tcPr>
            </w:tcPrChange>
          </w:tcPr>
          <w:p w:rsidR="00BB2644" w:rsidRPr="00BB2644" w:rsidRDefault="00BB2644" w:rsidP="00BB2644">
            <w:pPr>
              <w:jc w:val="center"/>
              <w:rPr>
                <w:b/>
                <w:bCs/>
                <w:color w:val="FFFFFF"/>
                <w:sz w:val="22"/>
                <w:szCs w:val="22"/>
              </w:rPr>
            </w:pPr>
            <w:del w:id="1424" w:author="Autor">
              <w:r w:rsidRPr="00BB2644" w:rsidDel="005464E3">
                <w:rPr>
                  <w:b/>
                  <w:bCs/>
                  <w:color w:val="FFFFFF"/>
                  <w:sz w:val="22"/>
                  <w:szCs w:val="22"/>
                </w:rPr>
                <w:delText>P. č.</w:delText>
              </w:r>
            </w:del>
          </w:p>
        </w:tc>
        <w:tc>
          <w:tcPr>
            <w:tcW w:w="4820" w:type="dxa"/>
            <w:gridSpan w:val="2"/>
            <w:shd w:val="clear" w:color="000000" w:fill="60497A"/>
            <w:vAlign w:val="center"/>
            <w:tcPrChange w:id="1425" w:author="Autor">
              <w:tcPr>
                <w:tcW w:w="4820" w:type="dxa"/>
                <w:gridSpan w:val="2"/>
                <w:shd w:val="clear" w:color="000000" w:fill="60497A"/>
                <w:vAlign w:val="center"/>
              </w:tcPr>
            </w:tcPrChange>
          </w:tcPr>
          <w:p w:rsidR="00BB2644" w:rsidRPr="00BB2644" w:rsidRDefault="00BB2644" w:rsidP="00BB2644">
            <w:pPr>
              <w:jc w:val="center"/>
              <w:rPr>
                <w:b/>
                <w:bCs/>
                <w:color w:val="FFFFFF"/>
                <w:sz w:val="22"/>
                <w:szCs w:val="22"/>
              </w:rPr>
            </w:pPr>
            <w:del w:id="1426" w:author="Autor">
              <w:r w:rsidRPr="00BB2644" w:rsidDel="005464E3">
                <w:rPr>
                  <w:b/>
                  <w:bCs/>
                  <w:color w:val="FFFFFF"/>
                  <w:sz w:val="22"/>
                  <w:szCs w:val="22"/>
                </w:rPr>
                <w:delText>Kontrolné otázky</w:delText>
              </w:r>
            </w:del>
          </w:p>
        </w:tc>
        <w:tc>
          <w:tcPr>
            <w:tcW w:w="567" w:type="dxa"/>
            <w:shd w:val="clear" w:color="000000" w:fill="60497A"/>
            <w:vAlign w:val="center"/>
            <w:tcPrChange w:id="1427"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1428" w:author="Autor">
              <w:r w:rsidRPr="00BB2644" w:rsidDel="005464E3">
                <w:rPr>
                  <w:b/>
                  <w:bCs/>
                  <w:color w:val="FFFFFF"/>
                  <w:sz w:val="22"/>
                  <w:szCs w:val="22"/>
                </w:rPr>
                <w:delText>áno</w:delText>
              </w:r>
            </w:del>
          </w:p>
        </w:tc>
        <w:tc>
          <w:tcPr>
            <w:tcW w:w="567" w:type="dxa"/>
            <w:shd w:val="clear" w:color="000000" w:fill="60497A"/>
            <w:vAlign w:val="center"/>
            <w:tcPrChange w:id="1429"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1430" w:author="Autor">
              <w:r w:rsidRPr="00BB2644" w:rsidDel="005464E3">
                <w:rPr>
                  <w:b/>
                  <w:bCs/>
                  <w:color w:val="FFFFFF"/>
                  <w:sz w:val="22"/>
                  <w:szCs w:val="22"/>
                </w:rPr>
                <w:delText>nie</w:delText>
              </w:r>
            </w:del>
          </w:p>
        </w:tc>
        <w:tc>
          <w:tcPr>
            <w:tcW w:w="776" w:type="dxa"/>
            <w:shd w:val="clear" w:color="000000" w:fill="60497A"/>
            <w:vAlign w:val="center"/>
            <w:tcPrChange w:id="1431" w:author="Autor">
              <w:tcPr>
                <w:tcW w:w="776" w:type="dxa"/>
                <w:shd w:val="clear" w:color="000000" w:fill="60497A"/>
                <w:vAlign w:val="center"/>
              </w:tcPr>
            </w:tcPrChange>
          </w:tcPr>
          <w:p w:rsidR="00BB2644" w:rsidRPr="00BB2644" w:rsidRDefault="00BB2644" w:rsidP="00BB2644">
            <w:pPr>
              <w:jc w:val="center"/>
              <w:rPr>
                <w:b/>
                <w:bCs/>
                <w:color w:val="FFFFFF"/>
                <w:sz w:val="22"/>
                <w:szCs w:val="22"/>
              </w:rPr>
            </w:pPr>
            <w:del w:id="1432" w:author="Autor">
              <w:r w:rsidRPr="00BB2644" w:rsidDel="005464E3">
                <w:rPr>
                  <w:b/>
                  <w:bCs/>
                  <w:color w:val="FFFFFF"/>
                  <w:sz w:val="22"/>
                  <w:szCs w:val="22"/>
                </w:rPr>
                <w:delText>netýka sa</w:delText>
              </w:r>
            </w:del>
          </w:p>
        </w:tc>
        <w:tc>
          <w:tcPr>
            <w:tcW w:w="1775" w:type="dxa"/>
            <w:shd w:val="clear" w:color="000000" w:fill="60497A"/>
            <w:vAlign w:val="center"/>
            <w:tcPrChange w:id="1433" w:author="Autor">
              <w:tcPr>
                <w:tcW w:w="1775" w:type="dxa"/>
                <w:shd w:val="clear" w:color="000000" w:fill="60497A"/>
                <w:vAlign w:val="center"/>
              </w:tcPr>
            </w:tcPrChange>
          </w:tcPr>
          <w:p w:rsidR="00BB2644" w:rsidRPr="00BB2644" w:rsidRDefault="00BB2644" w:rsidP="00BB2644">
            <w:pPr>
              <w:jc w:val="center"/>
              <w:rPr>
                <w:b/>
                <w:bCs/>
                <w:color w:val="FFFFFF"/>
                <w:sz w:val="22"/>
                <w:szCs w:val="22"/>
              </w:rPr>
            </w:pPr>
            <w:del w:id="1434" w:author="Autor">
              <w:r w:rsidRPr="00BB2644" w:rsidDel="005464E3">
                <w:rPr>
                  <w:b/>
                  <w:bCs/>
                  <w:color w:val="FFFFFF"/>
                  <w:sz w:val="22"/>
                  <w:szCs w:val="22"/>
                </w:rPr>
                <w:delText>Poznámka</w:delText>
              </w:r>
            </w:del>
          </w:p>
        </w:tc>
      </w:tr>
      <w:tr w:rsidR="00AE25D3" w:rsidRPr="00BB2644" w:rsidTr="005464E3">
        <w:trPr>
          <w:trHeight w:val="873"/>
          <w:trPrChange w:id="1435" w:author="Autor">
            <w:trPr>
              <w:trHeight w:val="873"/>
            </w:trPr>
          </w:trPrChange>
        </w:trPr>
        <w:tc>
          <w:tcPr>
            <w:tcW w:w="582" w:type="dxa"/>
            <w:vMerge w:val="restart"/>
            <w:shd w:val="clear" w:color="auto" w:fill="auto"/>
            <w:noWrap/>
            <w:vAlign w:val="center"/>
            <w:tcPrChange w:id="1436" w:author="Autor">
              <w:tcPr>
                <w:tcW w:w="582" w:type="dxa"/>
                <w:vMerge w:val="restart"/>
                <w:shd w:val="clear" w:color="auto" w:fill="auto"/>
                <w:noWrap/>
                <w:vAlign w:val="center"/>
              </w:tcPr>
            </w:tcPrChange>
          </w:tcPr>
          <w:p w:rsidR="00AE25D3" w:rsidRPr="00BB2644" w:rsidRDefault="00AE25D3" w:rsidP="00BB2644">
            <w:pPr>
              <w:jc w:val="center"/>
              <w:rPr>
                <w:color w:val="000000"/>
                <w:sz w:val="22"/>
                <w:szCs w:val="22"/>
              </w:rPr>
            </w:pPr>
            <w:del w:id="1437" w:author="Autor">
              <w:r w:rsidRPr="00BB2644" w:rsidDel="005464E3">
                <w:rPr>
                  <w:color w:val="000000"/>
                  <w:sz w:val="22"/>
                  <w:szCs w:val="22"/>
                </w:rPr>
                <w:delText>1</w:delText>
              </w:r>
            </w:del>
          </w:p>
        </w:tc>
        <w:tc>
          <w:tcPr>
            <w:tcW w:w="4820" w:type="dxa"/>
            <w:gridSpan w:val="2"/>
            <w:vMerge w:val="restart"/>
            <w:shd w:val="clear" w:color="auto" w:fill="auto"/>
            <w:vAlign w:val="center"/>
            <w:tcPrChange w:id="1438" w:author="Autor">
              <w:tcPr>
                <w:tcW w:w="4820" w:type="dxa"/>
                <w:gridSpan w:val="2"/>
                <w:vMerge w:val="restart"/>
                <w:shd w:val="clear" w:color="auto" w:fill="auto"/>
                <w:vAlign w:val="center"/>
              </w:tcPr>
            </w:tcPrChange>
          </w:tcPr>
          <w:p w:rsidR="00AE25D3" w:rsidRPr="00BB2644" w:rsidRDefault="00AE25D3" w:rsidP="00BB2644">
            <w:pPr>
              <w:rPr>
                <w:color w:val="000000"/>
                <w:sz w:val="22"/>
                <w:szCs w:val="22"/>
              </w:rPr>
            </w:pPr>
            <w:del w:id="1439" w:author="Autor">
              <w:r w:rsidRPr="00BB2644" w:rsidDel="005464E3">
                <w:rPr>
                  <w:color w:val="000000"/>
                  <w:sz w:val="22"/>
                  <w:szCs w:val="22"/>
                </w:rPr>
                <w:delText>Bola predpokladaná hodnota zákazky určená súladne so ZVO?</w:delText>
              </w:r>
              <w:r w:rsidRPr="00BB2644" w:rsidDel="005464E3">
                <w:rPr>
                  <w:color w:val="000000"/>
                  <w:sz w:val="22"/>
                  <w:szCs w:val="22"/>
                </w:rPr>
                <w:br/>
                <w:delText>a) Bola PHZ určená ako cena bez DPH?</w:delText>
              </w:r>
              <w:r w:rsidRPr="00BB2644" w:rsidDel="005464E3">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5464E3">
                <w:rPr>
                  <w:color w:val="000000"/>
                  <w:sz w:val="22"/>
                  <w:szCs w:val="22"/>
                </w:rPr>
                <w:br/>
                <w:delText>c) Bola PHZ určená tak, že zahŕňa PHZ všetkých častí zákazky, vrátane opakovaných plnení, odmien a opcií?</w:delText>
              </w:r>
              <w:r w:rsidRPr="00BB2644" w:rsidDel="005464E3">
                <w:rPr>
                  <w:color w:val="000000"/>
                  <w:sz w:val="22"/>
                  <w:szCs w:val="22"/>
                </w:rPr>
                <w:br/>
                <w:delText>d) Je stanovená PHZ tak, že nezahŕňa PHZ aj dodávku tovaru alebo poskytnutie služieb, ktoré nie sú nevyhnutné  na splnenie zmluvy na stavebné práce?</w:delText>
              </w:r>
              <w:r w:rsidRPr="00BB2644" w:rsidDel="005464E3">
                <w:rPr>
                  <w:color w:val="000000"/>
                  <w:sz w:val="22"/>
                  <w:szCs w:val="22"/>
                </w:rPr>
                <w:br/>
                <w:delText>e) Nedošlo k rozdeleniu zákazky alebo nebol zvolený spôsob určenia jej PHZ s cieľom znížiť PHZ pod finančné limity podľa ZVO?</w:delText>
              </w:r>
              <w:r w:rsidRPr="00BB2644" w:rsidDel="005464E3">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1440" w:author="Autor">
              <w:tcPr>
                <w:tcW w:w="567" w:type="dxa"/>
                <w:shd w:val="clear" w:color="auto" w:fill="auto"/>
                <w:vAlign w:val="center"/>
              </w:tcPr>
            </w:tcPrChange>
          </w:tcPr>
          <w:p w:rsidR="00AE25D3" w:rsidRPr="00BB2644" w:rsidRDefault="00AE25D3" w:rsidP="00BB2644">
            <w:pPr>
              <w:jc w:val="center"/>
              <w:rPr>
                <w:color w:val="000000"/>
                <w:sz w:val="22"/>
                <w:szCs w:val="22"/>
              </w:rPr>
            </w:pPr>
            <w:del w:id="1441" w:author="Autor">
              <w:r w:rsidRPr="00BB2644" w:rsidDel="005464E3">
                <w:rPr>
                  <w:color w:val="000000"/>
                  <w:sz w:val="22"/>
                  <w:szCs w:val="22"/>
                </w:rPr>
                <w:delText> </w:delText>
              </w:r>
            </w:del>
          </w:p>
        </w:tc>
        <w:tc>
          <w:tcPr>
            <w:tcW w:w="567" w:type="dxa"/>
            <w:shd w:val="clear" w:color="auto" w:fill="auto"/>
            <w:vAlign w:val="center"/>
            <w:tcPrChange w:id="1442" w:author="Autor">
              <w:tcPr>
                <w:tcW w:w="567" w:type="dxa"/>
                <w:shd w:val="clear" w:color="auto" w:fill="auto"/>
                <w:vAlign w:val="center"/>
              </w:tcPr>
            </w:tcPrChange>
          </w:tcPr>
          <w:p w:rsidR="00AE25D3" w:rsidRPr="00BB2644" w:rsidRDefault="00AE25D3" w:rsidP="00BB2644">
            <w:pPr>
              <w:jc w:val="center"/>
              <w:rPr>
                <w:color w:val="000000"/>
                <w:sz w:val="22"/>
                <w:szCs w:val="22"/>
              </w:rPr>
            </w:pPr>
            <w:del w:id="1443" w:author="Autor">
              <w:r w:rsidRPr="00BB2644" w:rsidDel="005464E3">
                <w:rPr>
                  <w:color w:val="000000"/>
                  <w:sz w:val="22"/>
                  <w:szCs w:val="22"/>
                </w:rPr>
                <w:delText> </w:delText>
              </w:r>
            </w:del>
          </w:p>
        </w:tc>
        <w:tc>
          <w:tcPr>
            <w:tcW w:w="776" w:type="dxa"/>
            <w:shd w:val="clear" w:color="auto" w:fill="auto"/>
            <w:vAlign w:val="center"/>
            <w:tcPrChange w:id="1444" w:author="Autor">
              <w:tcPr>
                <w:tcW w:w="776" w:type="dxa"/>
                <w:shd w:val="clear" w:color="auto" w:fill="auto"/>
                <w:vAlign w:val="center"/>
              </w:tcPr>
            </w:tcPrChange>
          </w:tcPr>
          <w:p w:rsidR="00AE25D3" w:rsidRPr="00BB2644" w:rsidRDefault="00AE25D3" w:rsidP="00BB2644">
            <w:pPr>
              <w:jc w:val="center"/>
              <w:rPr>
                <w:color w:val="000000"/>
                <w:sz w:val="22"/>
                <w:szCs w:val="22"/>
              </w:rPr>
            </w:pPr>
            <w:del w:id="1445" w:author="Autor">
              <w:r w:rsidRPr="00BB2644" w:rsidDel="005464E3">
                <w:rPr>
                  <w:color w:val="000000"/>
                  <w:sz w:val="22"/>
                  <w:szCs w:val="22"/>
                </w:rPr>
                <w:delText> </w:delText>
              </w:r>
            </w:del>
          </w:p>
        </w:tc>
        <w:tc>
          <w:tcPr>
            <w:tcW w:w="1775" w:type="dxa"/>
            <w:shd w:val="clear" w:color="auto" w:fill="auto"/>
            <w:vAlign w:val="center"/>
            <w:tcPrChange w:id="1446" w:author="Autor">
              <w:tcPr>
                <w:tcW w:w="1775" w:type="dxa"/>
                <w:shd w:val="clear" w:color="auto" w:fill="auto"/>
                <w:vAlign w:val="center"/>
              </w:tcPr>
            </w:tcPrChange>
          </w:tcPr>
          <w:p w:rsidR="00AE25D3" w:rsidRPr="00BB2644" w:rsidRDefault="00AE25D3" w:rsidP="00BB2644">
            <w:pPr>
              <w:jc w:val="center"/>
              <w:rPr>
                <w:color w:val="000000"/>
                <w:sz w:val="22"/>
                <w:szCs w:val="22"/>
              </w:rPr>
            </w:pPr>
            <w:del w:id="1447" w:author="Autor">
              <w:r w:rsidRPr="00BB2644" w:rsidDel="005464E3">
                <w:rPr>
                  <w:color w:val="000000"/>
                  <w:sz w:val="22"/>
                  <w:szCs w:val="22"/>
                </w:rPr>
                <w:delText> </w:delText>
              </w:r>
            </w:del>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5464E3">
        <w:trPr>
          <w:trHeight w:val="600"/>
          <w:trPrChange w:id="1448" w:author="Autor">
            <w:trPr>
              <w:trHeight w:val="600"/>
            </w:trPr>
          </w:trPrChange>
        </w:trPr>
        <w:tc>
          <w:tcPr>
            <w:tcW w:w="582" w:type="dxa"/>
            <w:shd w:val="clear" w:color="auto" w:fill="auto"/>
            <w:noWrap/>
            <w:vAlign w:val="center"/>
            <w:tcPrChange w:id="144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450" w:author="Autor">
              <w:r w:rsidRPr="00BB2644" w:rsidDel="005464E3">
                <w:rPr>
                  <w:color w:val="000000"/>
                  <w:sz w:val="22"/>
                  <w:szCs w:val="22"/>
                </w:rPr>
                <w:delText>2</w:delText>
              </w:r>
            </w:del>
          </w:p>
        </w:tc>
        <w:tc>
          <w:tcPr>
            <w:tcW w:w="4820" w:type="dxa"/>
            <w:gridSpan w:val="2"/>
            <w:shd w:val="clear" w:color="auto" w:fill="auto"/>
            <w:vAlign w:val="center"/>
            <w:tcPrChange w:id="1451" w:author="Autor">
              <w:tcPr>
                <w:tcW w:w="4820" w:type="dxa"/>
                <w:gridSpan w:val="2"/>
                <w:shd w:val="clear" w:color="auto" w:fill="auto"/>
                <w:vAlign w:val="center"/>
              </w:tcPr>
            </w:tcPrChange>
          </w:tcPr>
          <w:p w:rsidR="00BB2644" w:rsidRPr="00BB2644" w:rsidRDefault="00BB2644" w:rsidP="00BB2644">
            <w:pPr>
              <w:rPr>
                <w:color w:val="000000"/>
                <w:sz w:val="22"/>
                <w:szCs w:val="22"/>
              </w:rPr>
            </w:pPr>
            <w:del w:id="1452" w:author="Autor">
              <w:r w:rsidRPr="00BB2644" w:rsidDel="005464E3">
                <w:rPr>
                  <w:color w:val="000000"/>
                  <w:sz w:val="22"/>
                  <w:szCs w:val="22"/>
                </w:rPr>
                <w:delText>Bolo priame rokovacie konanie  použité len vtedy, ak je splnená aspoň jedna z podmienok v § 58 ZVO?</w:delText>
              </w:r>
            </w:del>
          </w:p>
        </w:tc>
        <w:tc>
          <w:tcPr>
            <w:tcW w:w="567" w:type="dxa"/>
            <w:shd w:val="clear" w:color="auto" w:fill="auto"/>
            <w:vAlign w:val="center"/>
            <w:tcPrChange w:id="1453" w:author="Autor">
              <w:tcPr>
                <w:tcW w:w="567" w:type="dxa"/>
                <w:shd w:val="clear" w:color="auto" w:fill="auto"/>
                <w:vAlign w:val="center"/>
              </w:tcPr>
            </w:tcPrChange>
          </w:tcPr>
          <w:p w:rsidR="00BB2644" w:rsidRPr="00BB2644" w:rsidRDefault="00BB2644" w:rsidP="00BB2644">
            <w:pPr>
              <w:jc w:val="center"/>
              <w:rPr>
                <w:color w:val="000000"/>
                <w:sz w:val="22"/>
                <w:szCs w:val="22"/>
              </w:rPr>
            </w:pPr>
            <w:del w:id="1454" w:author="Autor">
              <w:r w:rsidRPr="00BB2644" w:rsidDel="005464E3">
                <w:rPr>
                  <w:color w:val="000000"/>
                  <w:sz w:val="22"/>
                  <w:szCs w:val="22"/>
                </w:rPr>
                <w:delText> </w:delText>
              </w:r>
            </w:del>
          </w:p>
        </w:tc>
        <w:tc>
          <w:tcPr>
            <w:tcW w:w="567" w:type="dxa"/>
            <w:shd w:val="clear" w:color="auto" w:fill="auto"/>
            <w:vAlign w:val="center"/>
            <w:tcPrChange w:id="1455" w:author="Autor">
              <w:tcPr>
                <w:tcW w:w="567" w:type="dxa"/>
                <w:shd w:val="clear" w:color="auto" w:fill="auto"/>
                <w:vAlign w:val="center"/>
              </w:tcPr>
            </w:tcPrChange>
          </w:tcPr>
          <w:p w:rsidR="00BB2644" w:rsidRPr="00BB2644" w:rsidRDefault="00BB2644" w:rsidP="00BB2644">
            <w:pPr>
              <w:jc w:val="center"/>
              <w:rPr>
                <w:color w:val="000000"/>
                <w:sz w:val="22"/>
                <w:szCs w:val="22"/>
              </w:rPr>
            </w:pPr>
            <w:del w:id="1456" w:author="Autor">
              <w:r w:rsidRPr="00BB2644" w:rsidDel="005464E3">
                <w:rPr>
                  <w:color w:val="000000"/>
                  <w:sz w:val="22"/>
                  <w:szCs w:val="22"/>
                </w:rPr>
                <w:delText> </w:delText>
              </w:r>
            </w:del>
          </w:p>
        </w:tc>
        <w:tc>
          <w:tcPr>
            <w:tcW w:w="776" w:type="dxa"/>
            <w:shd w:val="clear" w:color="auto" w:fill="auto"/>
            <w:vAlign w:val="center"/>
            <w:tcPrChange w:id="1457" w:author="Autor">
              <w:tcPr>
                <w:tcW w:w="776" w:type="dxa"/>
                <w:shd w:val="clear" w:color="auto" w:fill="auto"/>
                <w:vAlign w:val="center"/>
              </w:tcPr>
            </w:tcPrChange>
          </w:tcPr>
          <w:p w:rsidR="00BB2644" w:rsidRPr="00BB2644" w:rsidRDefault="00BB2644" w:rsidP="00BB2644">
            <w:pPr>
              <w:jc w:val="center"/>
              <w:rPr>
                <w:color w:val="000000"/>
                <w:sz w:val="22"/>
                <w:szCs w:val="22"/>
              </w:rPr>
            </w:pPr>
            <w:del w:id="1458" w:author="Autor">
              <w:r w:rsidRPr="00BB2644" w:rsidDel="005464E3">
                <w:rPr>
                  <w:color w:val="000000"/>
                  <w:sz w:val="22"/>
                  <w:szCs w:val="22"/>
                </w:rPr>
                <w:delText> </w:delText>
              </w:r>
            </w:del>
          </w:p>
        </w:tc>
        <w:tc>
          <w:tcPr>
            <w:tcW w:w="1775" w:type="dxa"/>
            <w:shd w:val="clear" w:color="auto" w:fill="auto"/>
            <w:vAlign w:val="center"/>
            <w:tcPrChange w:id="1459" w:author="Autor">
              <w:tcPr>
                <w:tcW w:w="1775" w:type="dxa"/>
                <w:shd w:val="clear" w:color="auto" w:fill="auto"/>
                <w:vAlign w:val="center"/>
              </w:tcPr>
            </w:tcPrChange>
          </w:tcPr>
          <w:p w:rsidR="00BB2644" w:rsidRPr="00BB2644" w:rsidRDefault="00BB2644" w:rsidP="00BB2644">
            <w:pPr>
              <w:jc w:val="center"/>
              <w:rPr>
                <w:color w:val="000000"/>
                <w:sz w:val="22"/>
                <w:szCs w:val="22"/>
              </w:rPr>
            </w:pPr>
            <w:del w:id="1460" w:author="Autor">
              <w:r w:rsidRPr="00BB2644" w:rsidDel="005464E3">
                <w:rPr>
                  <w:color w:val="000000"/>
                  <w:sz w:val="22"/>
                  <w:szCs w:val="22"/>
                </w:rPr>
                <w:delText> </w:delText>
              </w:r>
            </w:del>
          </w:p>
        </w:tc>
      </w:tr>
      <w:tr w:rsidR="00BB2644" w:rsidRPr="00BB2644" w:rsidTr="005464E3">
        <w:trPr>
          <w:trHeight w:val="600"/>
          <w:trPrChange w:id="1461" w:author="Autor">
            <w:trPr>
              <w:trHeight w:val="600"/>
            </w:trPr>
          </w:trPrChange>
        </w:trPr>
        <w:tc>
          <w:tcPr>
            <w:tcW w:w="582" w:type="dxa"/>
            <w:shd w:val="clear" w:color="auto" w:fill="auto"/>
            <w:noWrap/>
            <w:vAlign w:val="center"/>
            <w:tcPrChange w:id="146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463" w:author="Autor">
              <w:r w:rsidRPr="00BB2644" w:rsidDel="005464E3">
                <w:rPr>
                  <w:color w:val="000000"/>
                  <w:sz w:val="22"/>
                  <w:szCs w:val="22"/>
                </w:rPr>
                <w:delText>3</w:delText>
              </w:r>
            </w:del>
          </w:p>
        </w:tc>
        <w:tc>
          <w:tcPr>
            <w:tcW w:w="4820" w:type="dxa"/>
            <w:gridSpan w:val="2"/>
            <w:shd w:val="clear" w:color="auto" w:fill="auto"/>
            <w:vAlign w:val="center"/>
            <w:tcPrChange w:id="1464" w:author="Autor">
              <w:tcPr>
                <w:tcW w:w="4820" w:type="dxa"/>
                <w:gridSpan w:val="2"/>
                <w:shd w:val="clear" w:color="auto" w:fill="auto"/>
                <w:vAlign w:val="center"/>
              </w:tcPr>
            </w:tcPrChange>
          </w:tcPr>
          <w:p w:rsidR="00BB2644" w:rsidRPr="00BB2644" w:rsidRDefault="00BB2644" w:rsidP="00BB2644">
            <w:pPr>
              <w:rPr>
                <w:color w:val="000000"/>
                <w:sz w:val="22"/>
                <w:szCs w:val="22"/>
              </w:rPr>
            </w:pPr>
            <w:del w:id="1465" w:author="Autor">
              <w:r w:rsidRPr="00BB2644" w:rsidDel="005464E3">
                <w:rPr>
                  <w:color w:val="000000"/>
                  <w:sz w:val="22"/>
                  <w:szCs w:val="22"/>
                </w:rPr>
                <w:delText>Je zdôvodnenie použitia priameho rokovacieho konania dostatočné a argumenty predložené prijímateľom sú preukázateľné a overiteľné?</w:delText>
              </w:r>
            </w:del>
          </w:p>
        </w:tc>
        <w:tc>
          <w:tcPr>
            <w:tcW w:w="567" w:type="dxa"/>
            <w:shd w:val="clear" w:color="auto" w:fill="auto"/>
            <w:vAlign w:val="center"/>
            <w:tcPrChange w:id="1466" w:author="Autor">
              <w:tcPr>
                <w:tcW w:w="567" w:type="dxa"/>
                <w:shd w:val="clear" w:color="auto" w:fill="auto"/>
                <w:vAlign w:val="center"/>
              </w:tcPr>
            </w:tcPrChange>
          </w:tcPr>
          <w:p w:rsidR="00BB2644" w:rsidRPr="00BB2644" w:rsidRDefault="00BB2644" w:rsidP="00BB2644">
            <w:pPr>
              <w:jc w:val="center"/>
              <w:rPr>
                <w:color w:val="000000"/>
                <w:sz w:val="22"/>
                <w:szCs w:val="22"/>
              </w:rPr>
            </w:pPr>
            <w:del w:id="1467" w:author="Autor">
              <w:r w:rsidRPr="00BB2644" w:rsidDel="005464E3">
                <w:rPr>
                  <w:color w:val="000000"/>
                  <w:sz w:val="22"/>
                  <w:szCs w:val="22"/>
                </w:rPr>
                <w:delText> </w:delText>
              </w:r>
            </w:del>
          </w:p>
        </w:tc>
        <w:tc>
          <w:tcPr>
            <w:tcW w:w="567" w:type="dxa"/>
            <w:shd w:val="clear" w:color="auto" w:fill="auto"/>
            <w:vAlign w:val="center"/>
            <w:tcPrChange w:id="1468" w:author="Autor">
              <w:tcPr>
                <w:tcW w:w="567" w:type="dxa"/>
                <w:shd w:val="clear" w:color="auto" w:fill="auto"/>
                <w:vAlign w:val="center"/>
              </w:tcPr>
            </w:tcPrChange>
          </w:tcPr>
          <w:p w:rsidR="00BB2644" w:rsidRPr="00BB2644" w:rsidRDefault="00BB2644" w:rsidP="00BB2644">
            <w:pPr>
              <w:jc w:val="center"/>
              <w:rPr>
                <w:color w:val="000000"/>
                <w:sz w:val="22"/>
                <w:szCs w:val="22"/>
              </w:rPr>
            </w:pPr>
            <w:del w:id="1469" w:author="Autor">
              <w:r w:rsidRPr="00BB2644" w:rsidDel="005464E3">
                <w:rPr>
                  <w:color w:val="000000"/>
                  <w:sz w:val="22"/>
                  <w:szCs w:val="22"/>
                </w:rPr>
                <w:delText> </w:delText>
              </w:r>
            </w:del>
          </w:p>
        </w:tc>
        <w:tc>
          <w:tcPr>
            <w:tcW w:w="776" w:type="dxa"/>
            <w:shd w:val="clear" w:color="auto" w:fill="auto"/>
            <w:vAlign w:val="center"/>
            <w:tcPrChange w:id="1470" w:author="Autor">
              <w:tcPr>
                <w:tcW w:w="776" w:type="dxa"/>
                <w:shd w:val="clear" w:color="auto" w:fill="auto"/>
                <w:vAlign w:val="center"/>
              </w:tcPr>
            </w:tcPrChange>
          </w:tcPr>
          <w:p w:rsidR="00BB2644" w:rsidRPr="00BB2644" w:rsidRDefault="00BB2644" w:rsidP="00BB2644">
            <w:pPr>
              <w:jc w:val="center"/>
              <w:rPr>
                <w:color w:val="000000"/>
                <w:sz w:val="22"/>
                <w:szCs w:val="22"/>
              </w:rPr>
            </w:pPr>
            <w:del w:id="1471" w:author="Autor">
              <w:r w:rsidRPr="00BB2644" w:rsidDel="005464E3">
                <w:rPr>
                  <w:color w:val="000000"/>
                  <w:sz w:val="22"/>
                  <w:szCs w:val="22"/>
                </w:rPr>
                <w:delText> </w:delText>
              </w:r>
            </w:del>
          </w:p>
        </w:tc>
        <w:tc>
          <w:tcPr>
            <w:tcW w:w="1775" w:type="dxa"/>
            <w:shd w:val="clear" w:color="auto" w:fill="auto"/>
            <w:vAlign w:val="center"/>
            <w:tcPrChange w:id="1472" w:author="Autor">
              <w:tcPr>
                <w:tcW w:w="1775" w:type="dxa"/>
                <w:shd w:val="clear" w:color="auto" w:fill="auto"/>
                <w:vAlign w:val="center"/>
              </w:tcPr>
            </w:tcPrChange>
          </w:tcPr>
          <w:p w:rsidR="00BB2644" w:rsidRPr="00BB2644" w:rsidRDefault="00BB2644" w:rsidP="00BB2644">
            <w:pPr>
              <w:jc w:val="center"/>
              <w:rPr>
                <w:color w:val="000000"/>
                <w:sz w:val="22"/>
                <w:szCs w:val="22"/>
              </w:rPr>
            </w:pPr>
            <w:del w:id="1473" w:author="Autor">
              <w:r w:rsidRPr="00BB2644" w:rsidDel="005464E3">
                <w:rPr>
                  <w:color w:val="000000"/>
                  <w:sz w:val="22"/>
                  <w:szCs w:val="22"/>
                </w:rPr>
                <w:delText> </w:delText>
              </w:r>
            </w:del>
          </w:p>
        </w:tc>
      </w:tr>
      <w:tr w:rsidR="00BB2644" w:rsidRPr="00BB2644" w:rsidTr="005464E3">
        <w:trPr>
          <w:trHeight w:val="900"/>
          <w:trPrChange w:id="1474" w:author="Autor">
            <w:trPr>
              <w:trHeight w:val="900"/>
            </w:trPr>
          </w:trPrChange>
        </w:trPr>
        <w:tc>
          <w:tcPr>
            <w:tcW w:w="582" w:type="dxa"/>
            <w:shd w:val="clear" w:color="auto" w:fill="auto"/>
            <w:noWrap/>
            <w:vAlign w:val="center"/>
            <w:tcPrChange w:id="147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476" w:author="Autor">
              <w:r w:rsidRPr="00BB2644" w:rsidDel="005464E3">
                <w:rPr>
                  <w:color w:val="000000"/>
                  <w:sz w:val="22"/>
                  <w:szCs w:val="22"/>
                </w:rPr>
                <w:delText>4</w:delText>
              </w:r>
            </w:del>
          </w:p>
        </w:tc>
        <w:tc>
          <w:tcPr>
            <w:tcW w:w="4820" w:type="dxa"/>
            <w:gridSpan w:val="2"/>
            <w:shd w:val="clear" w:color="auto" w:fill="auto"/>
            <w:vAlign w:val="center"/>
            <w:tcPrChange w:id="1477" w:author="Autor">
              <w:tcPr>
                <w:tcW w:w="4820" w:type="dxa"/>
                <w:gridSpan w:val="2"/>
                <w:shd w:val="clear" w:color="auto" w:fill="auto"/>
                <w:vAlign w:val="center"/>
              </w:tcPr>
            </w:tcPrChange>
          </w:tcPr>
          <w:p w:rsidR="00BB2644" w:rsidRPr="00BB2644" w:rsidRDefault="00BB2644" w:rsidP="00BB2644">
            <w:pPr>
              <w:rPr>
                <w:color w:val="000000"/>
                <w:sz w:val="22"/>
                <w:szCs w:val="22"/>
              </w:rPr>
            </w:pPr>
            <w:del w:id="1478" w:author="Autor">
              <w:r w:rsidRPr="00BB2644" w:rsidDel="005464E3">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1479" w:author="Autor">
              <w:tcPr>
                <w:tcW w:w="567" w:type="dxa"/>
                <w:shd w:val="clear" w:color="auto" w:fill="auto"/>
                <w:vAlign w:val="center"/>
              </w:tcPr>
            </w:tcPrChange>
          </w:tcPr>
          <w:p w:rsidR="00BB2644" w:rsidRPr="00BB2644" w:rsidRDefault="00BB2644" w:rsidP="00BB2644">
            <w:pPr>
              <w:jc w:val="center"/>
              <w:rPr>
                <w:color w:val="000000"/>
                <w:sz w:val="22"/>
                <w:szCs w:val="22"/>
              </w:rPr>
            </w:pPr>
            <w:del w:id="1480" w:author="Autor">
              <w:r w:rsidRPr="00BB2644" w:rsidDel="005464E3">
                <w:rPr>
                  <w:color w:val="000000"/>
                  <w:sz w:val="22"/>
                  <w:szCs w:val="22"/>
                </w:rPr>
                <w:delText> </w:delText>
              </w:r>
            </w:del>
          </w:p>
        </w:tc>
        <w:tc>
          <w:tcPr>
            <w:tcW w:w="567" w:type="dxa"/>
            <w:shd w:val="clear" w:color="auto" w:fill="auto"/>
            <w:vAlign w:val="center"/>
            <w:tcPrChange w:id="1481" w:author="Autor">
              <w:tcPr>
                <w:tcW w:w="567" w:type="dxa"/>
                <w:shd w:val="clear" w:color="auto" w:fill="auto"/>
                <w:vAlign w:val="center"/>
              </w:tcPr>
            </w:tcPrChange>
          </w:tcPr>
          <w:p w:rsidR="00BB2644" w:rsidRPr="00BB2644" w:rsidRDefault="00BB2644" w:rsidP="00BB2644">
            <w:pPr>
              <w:jc w:val="center"/>
              <w:rPr>
                <w:color w:val="000000"/>
                <w:sz w:val="22"/>
                <w:szCs w:val="22"/>
              </w:rPr>
            </w:pPr>
            <w:del w:id="1482" w:author="Autor">
              <w:r w:rsidRPr="00BB2644" w:rsidDel="005464E3">
                <w:rPr>
                  <w:color w:val="000000"/>
                  <w:sz w:val="22"/>
                  <w:szCs w:val="22"/>
                </w:rPr>
                <w:delText> </w:delText>
              </w:r>
            </w:del>
          </w:p>
        </w:tc>
        <w:tc>
          <w:tcPr>
            <w:tcW w:w="776" w:type="dxa"/>
            <w:shd w:val="clear" w:color="auto" w:fill="auto"/>
            <w:vAlign w:val="center"/>
            <w:tcPrChange w:id="1483" w:author="Autor">
              <w:tcPr>
                <w:tcW w:w="776" w:type="dxa"/>
                <w:shd w:val="clear" w:color="auto" w:fill="auto"/>
                <w:vAlign w:val="center"/>
              </w:tcPr>
            </w:tcPrChange>
          </w:tcPr>
          <w:p w:rsidR="00BB2644" w:rsidRPr="00BB2644" w:rsidRDefault="00BB2644" w:rsidP="00BB2644">
            <w:pPr>
              <w:jc w:val="center"/>
              <w:rPr>
                <w:color w:val="000000"/>
                <w:sz w:val="22"/>
                <w:szCs w:val="22"/>
              </w:rPr>
            </w:pPr>
            <w:del w:id="1484" w:author="Autor">
              <w:r w:rsidRPr="00BB2644" w:rsidDel="005464E3">
                <w:rPr>
                  <w:color w:val="000000"/>
                  <w:sz w:val="22"/>
                  <w:szCs w:val="22"/>
                </w:rPr>
                <w:delText> </w:delText>
              </w:r>
            </w:del>
          </w:p>
        </w:tc>
        <w:tc>
          <w:tcPr>
            <w:tcW w:w="1775" w:type="dxa"/>
            <w:shd w:val="clear" w:color="auto" w:fill="auto"/>
            <w:vAlign w:val="center"/>
            <w:tcPrChange w:id="1485" w:author="Autor">
              <w:tcPr>
                <w:tcW w:w="1775" w:type="dxa"/>
                <w:shd w:val="clear" w:color="auto" w:fill="auto"/>
                <w:vAlign w:val="center"/>
              </w:tcPr>
            </w:tcPrChange>
          </w:tcPr>
          <w:p w:rsidR="00BB2644" w:rsidRPr="00BB2644" w:rsidRDefault="00BB2644" w:rsidP="00BB2644">
            <w:pPr>
              <w:jc w:val="center"/>
              <w:rPr>
                <w:color w:val="000000"/>
                <w:sz w:val="22"/>
                <w:szCs w:val="22"/>
              </w:rPr>
            </w:pPr>
            <w:del w:id="1486" w:author="Autor">
              <w:r w:rsidRPr="00BB2644" w:rsidDel="005464E3">
                <w:rPr>
                  <w:color w:val="000000"/>
                  <w:sz w:val="22"/>
                  <w:szCs w:val="22"/>
                </w:rPr>
                <w:delText> </w:delText>
              </w:r>
            </w:del>
          </w:p>
        </w:tc>
      </w:tr>
      <w:tr w:rsidR="00BB2644" w:rsidRPr="00BB2644" w:rsidTr="005464E3">
        <w:trPr>
          <w:trHeight w:val="900"/>
          <w:trPrChange w:id="1487" w:author="Autor">
            <w:trPr>
              <w:trHeight w:val="900"/>
            </w:trPr>
          </w:trPrChange>
        </w:trPr>
        <w:tc>
          <w:tcPr>
            <w:tcW w:w="582" w:type="dxa"/>
            <w:shd w:val="clear" w:color="auto" w:fill="auto"/>
            <w:noWrap/>
            <w:vAlign w:val="center"/>
            <w:tcPrChange w:id="1488"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489" w:author="Autor">
              <w:r w:rsidRPr="00BB2644" w:rsidDel="005464E3">
                <w:rPr>
                  <w:color w:val="000000"/>
                  <w:sz w:val="22"/>
                  <w:szCs w:val="22"/>
                </w:rPr>
                <w:delText>5</w:delText>
              </w:r>
            </w:del>
          </w:p>
        </w:tc>
        <w:tc>
          <w:tcPr>
            <w:tcW w:w="4820" w:type="dxa"/>
            <w:gridSpan w:val="2"/>
            <w:shd w:val="clear" w:color="auto" w:fill="auto"/>
            <w:vAlign w:val="center"/>
            <w:tcPrChange w:id="1490" w:author="Autor">
              <w:tcPr>
                <w:tcW w:w="4820" w:type="dxa"/>
                <w:gridSpan w:val="2"/>
                <w:shd w:val="clear" w:color="auto" w:fill="auto"/>
                <w:vAlign w:val="center"/>
              </w:tcPr>
            </w:tcPrChange>
          </w:tcPr>
          <w:p w:rsidR="00BB2644" w:rsidRPr="00BB2644" w:rsidRDefault="00BB2644" w:rsidP="00BB2644">
            <w:pPr>
              <w:rPr>
                <w:sz w:val="22"/>
                <w:szCs w:val="22"/>
              </w:rPr>
            </w:pPr>
            <w:del w:id="1491" w:author="Autor">
              <w:r w:rsidRPr="00BB2644" w:rsidDel="005464E3">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1492" w:author="Autor">
              <w:tcPr>
                <w:tcW w:w="567" w:type="dxa"/>
                <w:shd w:val="clear" w:color="auto" w:fill="auto"/>
                <w:vAlign w:val="center"/>
              </w:tcPr>
            </w:tcPrChange>
          </w:tcPr>
          <w:p w:rsidR="00BB2644" w:rsidRPr="00BB2644" w:rsidRDefault="00BB2644" w:rsidP="00BB2644">
            <w:pPr>
              <w:jc w:val="center"/>
              <w:rPr>
                <w:color w:val="000000"/>
                <w:sz w:val="22"/>
                <w:szCs w:val="22"/>
              </w:rPr>
            </w:pPr>
            <w:del w:id="1493" w:author="Autor">
              <w:r w:rsidRPr="00BB2644" w:rsidDel="005464E3">
                <w:rPr>
                  <w:color w:val="000000"/>
                  <w:sz w:val="22"/>
                  <w:szCs w:val="22"/>
                </w:rPr>
                <w:delText> </w:delText>
              </w:r>
            </w:del>
          </w:p>
        </w:tc>
        <w:tc>
          <w:tcPr>
            <w:tcW w:w="567" w:type="dxa"/>
            <w:shd w:val="clear" w:color="auto" w:fill="auto"/>
            <w:vAlign w:val="center"/>
            <w:tcPrChange w:id="1494" w:author="Autor">
              <w:tcPr>
                <w:tcW w:w="567" w:type="dxa"/>
                <w:shd w:val="clear" w:color="auto" w:fill="auto"/>
                <w:vAlign w:val="center"/>
              </w:tcPr>
            </w:tcPrChange>
          </w:tcPr>
          <w:p w:rsidR="00BB2644" w:rsidRPr="00BB2644" w:rsidRDefault="00BB2644" w:rsidP="00BB2644">
            <w:pPr>
              <w:jc w:val="center"/>
              <w:rPr>
                <w:color w:val="000000"/>
                <w:sz w:val="22"/>
                <w:szCs w:val="22"/>
              </w:rPr>
            </w:pPr>
            <w:del w:id="1495" w:author="Autor">
              <w:r w:rsidRPr="00BB2644" w:rsidDel="005464E3">
                <w:rPr>
                  <w:color w:val="000000"/>
                  <w:sz w:val="22"/>
                  <w:szCs w:val="22"/>
                </w:rPr>
                <w:delText> </w:delText>
              </w:r>
            </w:del>
          </w:p>
        </w:tc>
        <w:tc>
          <w:tcPr>
            <w:tcW w:w="776" w:type="dxa"/>
            <w:shd w:val="clear" w:color="auto" w:fill="auto"/>
            <w:vAlign w:val="center"/>
            <w:tcPrChange w:id="1496" w:author="Autor">
              <w:tcPr>
                <w:tcW w:w="776" w:type="dxa"/>
                <w:shd w:val="clear" w:color="auto" w:fill="auto"/>
                <w:vAlign w:val="center"/>
              </w:tcPr>
            </w:tcPrChange>
          </w:tcPr>
          <w:p w:rsidR="00BB2644" w:rsidRPr="00BB2644" w:rsidRDefault="00BB2644" w:rsidP="00BB2644">
            <w:pPr>
              <w:jc w:val="center"/>
              <w:rPr>
                <w:color w:val="000000"/>
                <w:sz w:val="22"/>
                <w:szCs w:val="22"/>
              </w:rPr>
            </w:pPr>
            <w:del w:id="1497" w:author="Autor">
              <w:r w:rsidRPr="00BB2644" w:rsidDel="005464E3">
                <w:rPr>
                  <w:color w:val="000000"/>
                  <w:sz w:val="22"/>
                  <w:szCs w:val="22"/>
                </w:rPr>
                <w:delText> </w:delText>
              </w:r>
            </w:del>
          </w:p>
        </w:tc>
        <w:tc>
          <w:tcPr>
            <w:tcW w:w="1775" w:type="dxa"/>
            <w:shd w:val="clear" w:color="auto" w:fill="auto"/>
            <w:vAlign w:val="center"/>
            <w:tcPrChange w:id="1498" w:author="Autor">
              <w:tcPr>
                <w:tcW w:w="1775" w:type="dxa"/>
                <w:shd w:val="clear" w:color="auto" w:fill="auto"/>
                <w:vAlign w:val="center"/>
              </w:tcPr>
            </w:tcPrChange>
          </w:tcPr>
          <w:p w:rsidR="00BB2644" w:rsidRPr="00BB2644" w:rsidRDefault="00BB2644" w:rsidP="00BB2644">
            <w:pPr>
              <w:jc w:val="center"/>
              <w:rPr>
                <w:color w:val="000000"/>
                <w:sz w:val="22"/>
                <w:szCs w:val="22"/>
              </w:rPr>
            </w:pPr>
            <w:del w:id="1499" w:author="Autor">
              <w:r w:rsidRPr="00BB2644" w:rsidDel="005464E3">
                <w:rPr>
                  <w:color w:val="000000"/>
                  <w:sz w:val="22"/>
                  <w:szCs w:val="22"/>
                </w:rPr>
                <w:delText> </w:delText>
              </w:r>
            </w:del>
          </w:p>
        </w:tc>
      </w:tr>
      <w:tr w:rsidR="00BB2644" w:rsidRPr="00BB2644" w:rsidTr="005464E3">
        <w:trPr>
          <w:trHeight w:val="900"/>
          <w:trPrChange w:id="1500" w:author="Autor">
            <w:trPr>
              <w:trHeight w:val="900"/>
            </w:trPr>
          </w:trPrChange>
        </w:trPr>
        <w:tc>
          <w:tcPr>
            <w:tcW w:w="582" w:type="dxa"/>
            <w:shd w:val="clear" w:color="auto" w:fill="auto"/>
            <w:noWrap/>
            <w:vAlign w:val="center"/>
            <w:tcPrChange w:id="150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502" w:author="Autor">
              <w:r w:rsidRPr="00BB2644" w:rsidDel="005464E3">
                <w:rPr>
                  <w:color w:val="000000"/>
                  <w:sz w:val="22"/>
                  <w:szCs w:val="22"/>
                </w:rPr>
                <w:delText>6</w:delText>
              </w:r>
            </w:del>
          </w:p>
        </w:tc>
        <w:tc>
          <w:tcPr>
            <w:tcW w:w="4820" w:type="dxa"/>
            <w:gridSpan w:val="2"/>
            <w:shd w:val="clear" w:color="auto" w:fill="auto"/>
            <w:vAlign w:val="center"/>
            <w:tcPrChange w:id="1503" w:author="Autor">
              <w:tcPr>
                <w:tcW w:w="4820" w:type="dxa"/>
                <w:gridSpan w:val="2"/>
                <w:shd w:val="clear" w:color="auto" w:fill="auto"/>
                <w:vAlign w:val="center"/>
              </w:tcPr>
            </w:tcPrChange>
          </w:tcPr>
          <w:p w:rsidR="00BB2644" w:rsidRPr="00BB2644" w:rsidRDefault="00BB2644" w:rsidP="00BB2644">
            <w:pPr>
              <w:rPr>
                <w:color w:val="000000"/>
                <w:sz w:val="22"/>
                <w:szCs w:val="22"/>
              </w:rPr>
            </w:pPr>
            <w:del w:id="1504" w:author="Autor">
              <w:r w:rsidRPr="00BB2644" w:rsidDel="005464E3">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1505" w:author="Autor">
              <w:tcPr>
                <w:tcW w:w="567" w:type="dxa"/>
                <w:shd w:val="clear" w:color="auto" w:fill="auto"/>
                <w:vAlign w:val="center"/>
              </w:tcPr>
            </w:tcPrChange>
          </w:tcPr>
          <w:p w:rsidR="00BB2644" w:rsidRPr="00BB2644" w:rsidRDefault="00BB2644" w:rsidP="00BB2644">
            <w:pPr>
              <w:jc w:val="center"/>
              <w:rPr>
                <w:color w:val="000000"/>
                <w:sz w:val="22"/>
                <w:szCs w:val="22"/>
              </w:rPr>
            </w:pPr>
            <w:del w:id="1506" w:author="Autor">
              <w:r w:rsidRPr="00BB2644" w:rsidDel="005464E3">
                <w:rPr>
                  <w:color w:val="000000"/>
                  <w:sz w:val="22"/>
                  <w:szCs w:val="22"/>
                </w:rPr>
                <w:delText> </w:delText>
              </w:r>
            </w:del>
          </w:p>
        </w:tc>
        <w:tc>
          <w:tcPr>
            <w:tcW w:w="567" w:type="dxa"/>
            <w:shd w:val="clear" w:color="auto" w:fill="auto"/>
            <w:vAlign w:val="center"/>
            <w:tcPrChange w:id="1507" w:author="Autor">
              <w:tcPr>
                <w:tcW w:w="567" w:type="dxa"/>
                <w:shd w:val="clear" w:color="auto" w:fill="auto"/>
                <w:vAlign w:val="center"/>
              </w:tcPr>
            </w:tcPrChange>
          </w:tcPr>
          <w:p w:rsidR="00BB2644" w:rsidRPr="00BB2644" w:rsidRDefault="00BB2644" w:rsidP="00BB2644">
            <w:pPr>
              <w:jc w:val="center"/>
              <w:rPr>
                <w:color w:val="000000"/>
                <w:sz w:val="22"/>
                <w:szCs w:val="22"/>
              </w:rPr>
            </w:pPr>
            <w:del w:id="1508" w:author="Autor">
              <w:r w:rsidRPr="00BB2644" w:rsidDel="005464E3">
                <w:rPr>
                  <w:color w:val="000000"/>
                  <w:sz w:val="22"/>
                  <w:szCs w:val="22"/>
                </w:rPr>
                <w:delText> </w:delText>
              </w:r>
            </w:del>
          </w:p>
        </w:tc>
        <w:tc>
          <w:tcPr>
            <w:tcW w:w="776" w:type="dxa"/>
            <w:shd w:val="clear" w:color="auto" w:fill="auto"/>
            <w:vAlign w:val="center"/>
            <w:tcPrChange w:id="1509" w:author="Autor">
              <w:tcPr>
                <w:tcW w:w="776" w:type="dxa"/>
                <w:shd w:val="clear" w:color="auto" w:fill="auto"/>
                <w:vAlign w:val="center"/>
              </w:tcPr>
            </w:tcPrChange>
          </w:tcPr>
          <w:p w:rsidR="00BB2644" w:rsidRPr="00BB2644" w:rsidRDefault="00BB2644" w:rsidP="00BB2644">
            <w:pPr>
              <w:jc w:val="center"/>
              <w:rPr>
                <w:color w:val="000000"/>
                <w:sz w:val="22"/>
                <w:szCs w:val="22"/>
              </w:rPr>
            </w:pPr>
            <w:del w:id="1510" w:author="Autor">
              <w:r w:rsidRPr="00BB2644" w:rsidDel="005464E3">
                <w:rPr>
                  <w:color w:val="000000"/>
                  <w:sz w:val="22"/>
                  <w:szCs w:val="22"/>
                </w:rPr>
                <w:delText> </w:delText>
              </w:r>
            </w:del>
          </w:p>
        </w:tc>
        <w:tc>
          <w:tcPr>
            <w:tcW w:w="1775" w:type="dxa"/>
            <w:shd w:val="clear" w:color="auto" w:fill="auto"/>
            <w:vAlign w:val="center"/>
            <w:tcPrChange w:id="1511" w:author="Autor">
              <w:tcPr>
                <w:tcW w:w="1775" w:type="dxa"/>
                <w:shd w:val="clear" w:color="auto" w:fill="auto"/>
                <w:vAlign w:val="center"/>
              </w:tcPr>
            </w:tcPrChange>
          </w:tcPr>
          <w:p w:rsidR="00BB2644" w:rsidRPr="00BB2644" w:rsidRDefault="00BB2644" w:rsidP="00BB2644">
            <w:pPr>
              <w:jc w:val="center"/>
              <w:rPr>
                <w:color w:val="000000"/>
                <w:sz w:val="22"/>
                <w:szCs w:val="22"/>
              </w:rPr>
            </w:pPr>
            <w:del w:id="1512" w:author="Autor">
              <w:r w:rsidRPr="00BB2644" w:rsidDel="005464E3">
                <w:rPr>
                  <w:color w:val="000000"/>
                  <w:sz w:val="22"/>
                  <w:szCs w:val="22"/>
                </w:rPr>
                <w:delText> </w:delText>
              </w:r>
            </w:del>
          </w:p>
        </w:tc>
      </w:tr>
      <w:tr w:rsidR="00BB2644" w:rsidRPr="00BB2644" w:rsidTr="005464E3">
        <w:trPr>
          <w:trHeight w:val="300"/>
          <w:trPrChange w:id="1513" w:author="Autor">
            <w:trPr>
              <w:trHeight w:val="300"/>
            </w:trPr>
          </w:trPrChange>
        </w:trPr>
        <w:tc>
          <w:tcPr>
            <w:tcW w:w="582" w:type="dxa"/>
            <w:shd w:val="clear" w:color="auto" w:fill="auto"/>
            <w:noWrap/>
            <w:vAlign w:val="center"/>
            <w:tcPrChange w:id="1514"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515" w:author="Autor">
              <w:r w:rsidRPr="00BB2644" w:rsidDel="005464E3">
                <w:rPr>
                  <w:color w:val="000000"/>
                  <w:sz w:val="22"/>
                  <w:szCs w:val="22"/>
                </w:rPr>
                <w:delText>7</w:delText>
              </w:r>
            </w:del>
          </w:p>
        </w:tc>
        <w:tc>
          <w:tcPr>
            <w:tcW w:w="4820" w:type="dxa"/>
            <w:gridSpan w:val="2"/>
            <w:shd w:val="clear" w:color="auto" w:fill="auto"/>
            <w:vAlign w:val="center"/>
            <w:tcPrChange w:id="1516" w:author="Autor">
              <w:tcPr>
                <w:tcW w:w="4820" w:type="dxa"/>
                <w:gridSpan w:val="2"/>
                <w:shd w:val="clear" w:color="auto" w:fill="auto"/>
                <w:vAlign w:val="center"/>
              </w:tcPr>
            </w:tcPrChange>
          </w:tcPr>
          <w:p w:rsidR="00BB2644" w:rsidRPr="00BB2644" w:rsidRDefault="00BB2644" w:rsidP="00BB2644">
            <w:pPr>
              <w:rPr>
                <w:sz w:val="22"/>
                <w:szCs w:val="22"/>
              </w:rPr>
            </w:pPr>
            <w:del w:id="1517" w:author="Autor">
              <w:r w:rsidRPr="00BB2644" w:rsidDel="005464E3">
                <w:rPr>
                  <w:sz w:val="22"/>
                  <w:szCs w:val="22"/>
                </w:rPr>
                <w:delText>Nebol pri zadávaní zákazky identifikovaný konflikt záujmov?</w:delText>
              </w:r>
            </w:del>
          </w:p>
        </w:tc>
        <w:tc>
          <w:tcPr>
            <w:tcW w:w="567" w:type="dxa"/>
            <w:shd w:val="clear" w:color="auto" w:fill="auto"/>
            <w:vAlign w:val="center"/>
            <w:tcPrChange w:id="1518" w:author="Autor">
              <w:tcPr>
                <w:tcW w:w="567" w:type="dxa"/>
                <w:shd w:val="clear" w:color="auto" w:fill="auto"/>
                <w:vAlign w:val="center"/>
              </w:tcPr>
            </w:tcPrChange>
          </w:tcPr>
          <w:p w:rsidR="00BB2644" w:rsidRPr="00BB2644" w:rsidRDefault="00BB2644" w:rsidP="00BB2644">
            <w:pPr>
              <w:jc w:val="center"/>
              <w:rPr>
                <w:color w:val="000000"/>
                <w:sz w:val="22"/>
                <w:szCs w:val="22"/>
              </w:rPr>
            </w:pPr>
            <w:del w:id="1519" w:author="Autor">
              <w:r w:rsidRPr="00BB2644" w:rsidDel="005464E3">
                <w:rPr>
                  <w:color w:val="000000"/>
                  <w:sz w:val="22"/>
                  <w:szCs w:val="22"/>
                </w:rPr>
                <w:delText> </w:delText>
              </w:r>
            </w:del>
          </w:p>
        </w:tc>
        <w:tc>
          <w:tcPr>
            <w:tcW w:w="567" w:type="dxa"/>
            <w:shd w:val="clear" w:color="auto" w:fill="auto"/>
            <w:vAlign w:val="center"/>
            <w:tcPrChange w:id="1520" w:author="Autor">
              <w:tcPr>
                <w:tcW w:w="567" w:type="dxa"/>
                <w:shd w:val="clear" w:color="auto" w:fill="auto"/>
                <w:vAlign w:val="center"/>
              </w:tcPr>
            </w:tcPrChange>
          </w:tcPr>
          <w:p w:rsidR="00BB2644" w:rsidRPr="00BB2644" w:rsidRDefault="00BB2644" w:rsidP="00BB2644">
            <w:pPr>
              <w:jc w:val="center"/>
              <w:rPr>
                <w:color w:val="000000"/>
                <w:sz w:val="22"/>
                <w:szCs w:val="22"/>
              </w:rPr>
            </w:pPr>
            <w:del w:id="1521" w:author="Autor">
              <w:r w:rsidRPr="00BB2644" w:rsidDel="005464E3">
                <w:rPr>
                  <w:color w:val="000000"/>
                  <w:sz w:val="22"/>
                  <w:szCs w:val="22"/>
                </w:rPr>
                <w:delText> </w:delText>
              </w:r>
            </w:del>
          </w:p>
        </w:tc>
        <w:tc>
          <w:tcPr>
            <w:tcW w:w="776" w:type="dxa"/>
            <w:shd w:val="clear" w:color="auto" w:fill="auto"/>
            <w:vAlign w:val="center"/>
            <w:tcPrChange w:id="1522" w:author="Autor">
              <w:tcPr>
                <w:tcW w:w="776" w:type="dxa"/>
                <w:shd w:val="clear" w:color="auto" w:fill="auto"/>
                <w:vAlign w:val="center"/>
              </w:tcPr>
            </w:tcPrChange>
          </w:tcPr>
          <w:p w:rsidR="00BB2644" w:rsidRPr="00BB2644" w:rsidRDefault="00BB2644" w:rsidP="00BB2644">
            <w:pPr>
              <w:jc w:val="center"/>
              <w:rPr>
                <w:color w:val="000000"/>
                <w:sz w:val="22"/>
                <w:szCs w:val="22"/>
              </w:rPr>
            </w:pPr>
            <w:del w:id="1523" w:author="Autor">
              <w:r w:rsidRPr="00BB2644" w:rsidDel="005464E3">
                <w:rPr>
                  <w:color w:val="000000"/>
                  <w:sz w:val="22"/>
                  <w:szCs w:val="22"/>
                </w:rPr>
                <w:delText> </w:delText>
              </w:r>
            </w:del>
          </w:p>
        </w:tc>
        <w:tc>
          <w:tcPr>
            <w:tcW w:w="1775" w:type="dxa"/>
            <w:shd w:val="clear" w:color="auto" w:fill="auto"/>
            <w:vAlign w:val="center"/>
            <w:tcPrChange w:id="1524" w:author="Autor">
              <w:tcPr>
                <w:tcW w:w="1775" w:type="dxa"/>
                <w:shd w:val="clear" w:color="auto" w:fill="auto"/>
                <w:vAlign w:val="center"/>
              </w:tcPr>
            </w:tcPrChange>
          </w:tcPr>
          <w:p w:rsidR="00BB2644" w:rsidRPr="00BB2644" w:rsidRDefault="00BB2644" w:rsidP="00BB2644">
            <w:pPr>
              <w:jc w:val="center"/>
              <w:rPr>
                <w:color w:val="000000"/>
                <w:sz w:val="22"/>
                <w:szCs w:val="22"/>
              </w:rPr>
            </w:pPr>
            <w:del w:id="1525" w:author="Autor">
              <w:r w:rsidRPr="00BB2644" w:rsidDel="005464E3">
                <w:rPr>
                  <w:color w:val="000000"/>
                  <w:sz w:val="22"/>
                  <w:szCs w:val="22"/>
                </w:rPr>
                <w:delText> </w:delText>
              </w:r>
            </w:del>
          </w:p>
        </w:tc>
      </w:tr>
      <w:tr w:rsidR="00BB2644" w:rsidRPr="00BB2644" w:rsidTr="005464E3">
        <w:trPr>
          <w:trHeight w:val="300"/>
          <w:trPrChange w:id="1526" w:author="Autor">
            <w:trPr>
              <w:trHeight w:val="300"/>
            </w:trPr>
          </w:trPrChange>
        </w:trPr>
        <w:tc>
          <w:tcPr>
            <w:tcW w:w="582" w:type="dxa"/>
            <w:shd w:val="clear" w:color="auto" w:fill="auto"/>
            <w:noWrap/>
            <w:vAlign w:val="center"/>
            <w:tcPrChange w:id="1527"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528" w:author="Autor">
              <w:r w:rsidRPr="00BB2644" w:rsidDel="005464E3">
                <w:rPr>
                  <w:color w:val="000000"/>
                  <w:sz w:val="22"/>
                  <w:szCs w:val="22"/>
                </w:rPr>
                <w:delText>8</w:delText>
              </w:r>
            </w:del>
          </w:p>
        </w:tc>
        <w:tc>
          <w:tcPr>
            <w:tcW w:w="4820" w:type="dxa"/>
            <w:gridSpan w:val="2"/>
            <w:shd w:val="clear" w:color="auto" w:fill="auto"/>
            <w:vAlign w:val="center"/>
            <w:tcPrChange w:id="1529" w:author="Autor">
              <w:tcPr>
                <w:tcW w:w="4820" w:type="dxa"/>
                <w:gridSpan w:val="2"/>
                <w:shd w:val="clear" w:color="auto" w:fill="auto"/>
                <w:vAlign w:val="center"/>
              </w:tcPr>
            </w:tcPrChange>
          </w:tcPr>
          <w:p w:rsidR="00BB2644" w:rsidRPr="00BB2644" w:rsidRDefault="00BB2644" w:rsidP="00BB2644">
            <w:pPr>
              <w:rPr>
                <w:sz w:val="22"/>
                <w:szCs w:val="22"/>
              </w:rPr>
            </w:pPr>
            <w:del w:id="1530" w:author="Autor">
              <w:r w:rsidRPr="00BB2644" w:rsidDel="005464E3">
                <w:rPr>
                  <w:sz w:val="22"/>
                  <w:szCs w:val="22"/>
                </w:rPr>
                <w:delText>Neboli identifikované iné porušenia pravidiel a postupov verejného obstarávania?</w:delText>
              </w:r>
            </w:del>
          </w:p>
        </w:tc>
        <w:tc>
          <w:tcPr>
            <w:tcW w:w="567" w:type="dxa"/>
            <w:shd w:val="clear" w:color="auto" w:fill="auto"/>
            <w:vAlign w:val="center"/>
            <w:tcPrChange w:id="1531" w:author="Autor">
              <w:tcPr>
                <w:tcW w:w="567" w:type="dxa"/>
                <w:shd w:val="clear" w:color="auto" w:fill="auto"/>
                <w:vAlign w:val="center"/>
              </w:tcPr>
            </w:tcPrChange>
          </w:tcPr>
          <w:p w:rsidR="00BB2644" w:rsidRPr="00BB2644" w:rsidRDefault="00BB2644" w:rsidP="00BB2644">
            <w:pPr>
              <w:jc w:val="center"/>
              <w:rPr>
                <w:color w:val="000000"/>
                <w:sz w:val="22"/>
                <w:szCs w:val="22"/>
              </w:rPr>
            </w:pPr>
            <w:del w:id="1532" w:author="Autor">
              <w:r w:rsidRPr="00BB2644" w:rsidDel="005464E3">
                <w:rPr>
                  <w:color w:val="000000"/>
                  <w:sz w:val="22"/>
                  <w:szCs w:val="22"/>
                </w:rPr>
                <w:delText> </w:delText>
              </w:r>
            </w:del>
          </w:p>
        </w:tc>
        <w:tc>
          <w:tcPr>
            <w:tcW w:w="567" w:type="dxa"/>
            <w:shd w:val="clear" w:color="auto" w:fill="auto"/>
            <w:vAlign w:val="center"/>
            <w:tcPrChange w:id="1533" w:author="Autor">
              <w:tcPr>
                <w:tcW w:w="567" w:type="dxa"/>
                <w:shd w:val="clear" w:color="auto" w:fill="auto"/>
                <w:vAlign w:val="center"/>
              </w:tcPr>
            </w:tcPrChange>
          </w:tcPr>
          <w:p w:rsidR="00BB2644" w:rsidRPr="00BB2644" w:rsidRDefault="00BB2644" w:rsidP="00BB2644">
            <w:pPr>
              <w:jc w:val="center"/>
              <w:rPr>
                <w:color w:val="000000"/>
                <w:sz w:val="22"/>
                <w:szCs w:val="22"/>
              </w:rPr>
            </w:pPr>
            <w:del w:id="1534" w:author="Autor">
              <w:r w:rsidRPr="00BB2644" w:rsidDel="005464E3">
                <w:rPr>
                  <w:color w:val="000000"/>
                  <w:sz w:val="22"/>
                  <w:szCs w:val="22"/>
                </w:rPr>
                <w:delText> </w:delText>
              </w:r>
            </w:del>
          </w:p>
        </w:tc>
        <w:tc>
          <w:tcPr>
            <w:tcW w:w="776" w:type="dxa"/>
            <w:shd w:val="clear" w:color="auto" w:fill="auto"/>
            <w:vAlign w:val="center"/>
            <w:tcPrChange w:id="1535" w:author="Autor">
              <w:tcPr>
                <w:tcW w:w="776" w:type="dxa"/>
                <w:shd w:val="clear" w:color="auto" w:fill="auto"/>
                <w:vAlign w:val="center"/>
              </w:tcPr>
            </w:tcPrChange>
          </w:tcPr>
          <w:p w:rsidR="00BB2644" w:rsidRPr="00BB2644" w:rsidRDefault="00BB2644" w:rsidP="00BB2644">
            <w:pPr>
              <w:jc w:val="center"/>
              <w:rPr>
                <w:color w:val="000000"/>
                <w:sz w:val="22"/>
                <w:szCs w:val="22"/>
              </w:rPr>
            </w:pPr>
            <w:del w:id="1536" w:author="Autor">
              <w:r w:rsidRPr="00BB2644" w:rsidDel="005464E3">
                <w:rPr>
                  <w:color w:val="000000"/>
                  <w:sz w:val="22"/>
                  <w:szCs w:val="22"/>
                </w:rPr>
                <w:delText> </w:delText>
              </w:r>
            </w:del>
          </w:p>
        </w:tc>
        <w:tc>
          <w:tcPr>
            <w:tcW w:w="1775" w:type="dxa"/>
            <w:shd w:val="clear" w:color="auto" w:fill="auto"/>
            <w:vAlign w:val="center"/>
            <w:tcPrChange w:id="1537" w:author="Autor">
              <w:tcPr>
                <w:tcW w:w="1775" w:type="dxa"/>
                <w:shd w:val="clear" w:color="auto" w:fill="auto"/>
                <w:vAlign w:val="center"/>
              </w:tcPr>
            </w:tcPrChange>
          </w:tcPr>
          <w:p w:rsidR="00BB2644" w:rsidRPr="00BB2644" w:rsidRDefault="00BB2644" w:rsidP="00BB2644">
            <w:pPr>
              <w:jc w:val="center"/>
              <w:rPr>
                <w:color w:val="000000"/>
                <w:sz w:val="22"/>
                <w:szCs w:val="22"/>
              </w:rPr>
            </w:pPr>
            <w:del w:id="1538" w:author="Autor">
              <w:r w:rsidRPr="00BB2644" w:rsidDel="005464E3">
                <w:rPr>
                  <w:color w:val="000000"/>
                  <w:sz w:val="22"/>
                  <w:szCs w:val="22"/>
                </w:rPr>
                <w:delText> </w:delText>
              </w:r>
            </w:del>
          </w:p>
        </w:tc>
      </w:tr>
      <w:tr w:rsidR="00E2408D" w:rsidRPr="00BB2644" w:rsidTr="00CB451E">
        <w:trPr>
          <w:trHeight w:val="300"/>
        </w:trPr>
        <w:tc>
          <w:tcPr>
            <w:tcW w:w="9087" w:type="dxa"/>
            <w:gridSpan w:val="7"/>
            <w:shd w:val="clear" w:color="auto" w:fill="auto"/>
            <w:noWrap/>
            <w:vAlign w:val="center"/>
          </w:tcPr>
          <w:p w:rsidR="00E2408D" w:rsidRPr="00BD2FCC" w:rsidDel="005464E3" w:rsidRDefault="00E2408D" w:rsidP="00CB451E">
            <w:pPr>
              <w:jc w:val="both"/>
              <w:rPr>
                <w:del w:id="1539" w:author="Autor"/>
                <w:b/>
                <w:sz w:val="20"/>
                <w:szCs w:val="20"/>
              </w:rPr>
            </w:pPr>
            <w:del w:id="1540" w:author="Autor">
              <w:r w:rsidRPr="00BD2FCC" w:rsidDel="005464E3">
                <w:rPr>
                  <w:b/>
                  <w:sz w:val="20"/>
                  <w:szCs w:val="20"/>
                </w:rPr>
                <w:delText>VYJADRENIE</w:delText>
              </w:r>
            </w:del>
          </w:p>
          <w:p w:rsidR="00E2408D" w:rsidDel="005464E3" w:rsidRDefault="00E2408D" w:rsidP="00CB451E">
            <w:pPr>
              <w:jc w:val="both"/>
              <w:rPr>
                <w:del w:id="1541" w:author="Autor"/>
                <w:sz w:val="20"/>
                <w:szCs w:val="20"/>
              </w:rPr>
            </w:pPr>
          </w:p>
          <w:p w:rsidR="009503C9" w:rsidRPr="00A20234" w:rsidDel="005464E3" w:rsidRDefault="009503C9" w:rsidP="009503C9">
            <w:pPr>
              <w:jc w:val="both"/>
              <w:rPr>
                <w:del w:id="1542" w:author="Autor"/>
                <w:sz w:val="20"/>
                <w:szCs w:val="20"/>
              </w:rPr>
            </w:pPr>
            <w:del w:id="1543" w:author="Autor">
              <w:r w:rsidRPr="00A20234" w:rsidDel="005464E3">
                <w:rPr>
                  <w:sz w:val="20"/>
                  <w:szCs w:val="20"/>
                </w:rPr>
                <w:delText>Na základe overených skutočností potvrdzujem, že (uveďte jednu z možností v súlade s ustanovením § 7 ods. 3 zákona o finančnej kontrole).</w:delText>
              </w:r>
              <w:r w:rsidRPr="00A20234" w:rsidDel="005464E3">
                <w:rPr>
                  <w:sz w:val="20"/>
                  <w:szCs w:val="20"/>
                </w:rPr>
                <w:footnoteReference w:customMarkFollows="1" w:id="50"/>
                <w:delText>[1]</w:delText>
              </w:r>
            </w:del>
          </w:p>
          <w:p w:rsidR="00E2408D" w:rsidRPr="00BB2644" w:rsidRDefault="00E2408D" w:rsidP="00D57320">
            <w:pPr>
              <w:rPr>
                <w:b/>
                <w:bCs/>
                <w:color w:val="000000"/>
                <w:sz w:val="22"/>
                <w:szCs w:val="22"/>
              </w:rPr>
            </w:pPr>
          </w:p>
        </w:tc>
      </w:tr>
      <w:tr w:rsidR="00E2408D" w:rsidRPr="00BB2644" w:rsidTr="005464E3">
        <w:trPr>
          <w:trHeight w:val="300"/>
          <w:trPrChange w:id="1547" w:author="Autor">
            <w:trPr>
              <w:trHeight w:val="300"/>
            </w:trPr>
          </w:trPrChange>
        </w:trPr>
        <w:tc>
          <w:tcPr>
            <w:tcW w:w="3559" w:type="dxa"/>
            <w:gridSpan w:val="2"/>
            <w:shd w:val="clear" w:color="auto" w:fill="auto"/>
            <w:vAlign w:val="center"/>
            <w:tcPrChange w:id="1548" w:author="Autor">
              <w:tcPr>
                <w:tcW w:w="3559" w:type="dxa"/>
                <w:gridSpan w:val="2"/>
                <w:shd w:val="clear" w:color="auto" w:fill="auto"/>
                <w:vAlign w:val="center"/>
              </w:tcPr>
            </w:tcPrChange>
          </w:tcPr>
          <w:p w:rsidR="00E2408D" w:rsidRPr="00BB2644" w:rsidRDefault="00E2408D" w:rsidP="00CB451E">
            <w:pPr>
              <w:rPr>
                <w:b/>
                <w:bCs/>
                <w:sz w:val="22"/>
                <w:szCs w:val="22"/>
              </w:rPr>
            </w:pPr>
            <w:del w:id="1549" w:author="Autor">
              <w:r w:rsidRPr="00BB2644" w:rsidDel="005464E3">
                <w:rPr>
                  <w:b/>
                  <w:bCs/>
                  <w:sz w:val="22"/>
                  <w:szCs w:val="22"/>
                </w:rPr>
                <w:delText>Kontrolu vykonal</w:delText>
              </w:r>
              <w:r w:rsidR="009503C9" w:rsidDel="005464E3">
                <w:rPr>
                  <w:rStyle w:val="Odkaznapoznmkupodiarou"/>
                  <w:b/>
                  <w:bCs/>
                  <w:sz w:val="22"/>
                  <w:szCs w:val="22"/>
                </w:rPr>
                <w:footnoteReference w:customMarkFollows="1" w:id="51"/>
                <w:delText>2</w:delText>
              </w:r>
              <w:r w:rsidRPr="00BB2644" w:rsidDel="005464E3">
                <w:rPr>
                  <w:b/>
                  <w:bCs/>
                  <w:sz w:val="22"/>
                  <w:szCs w:val="22"/>
                </w:rPr>
                <w:delText>:</w:delText>
              </w:r>
            </w:del>
          </w:p>
        </w:tc>
        <w:tc>
          <w:tcPr>
            <w:tcW w:w="5528" w:type="dxa"/>
            <w:gridSpan w:val="5"/>
            <w:shd w:val="clear" w:color="auto" w:fill="auto"/>
            <w:vAlign w:val="center"/>
            <w:tcPrChange w:id="1552" w:author="Autor">
              <w:tcPr>
                <w:tcW w:w="5528" w:type="dxa"/>
                <w:gridSpan w:val="5"/>
                <w:shd w:val="clear" w:color="auto" w:fill="auto"/>
                <w:vAlign w:val="center"/>
              </w:tcPr>
            </w:tcPrChange>
          </w:tcPr>
          <w:p w:rsidR="00E2408D" w:rsidRPr="00BB2644" w:rsidRDefault="00E2408D" w:rsidP="00CB451E">
            <w:pPr>
              <w:rPr>
                <w:color w:val="000000"/>
                <w:sz w:val="22"/>
                <w:szCs w:val="22"/>
              </w:rPr>
            </w:pPr>
            <w:del w:id="1553" w:author="Autor">
              <w:r w:rsidRPr="00BB2644" w:rsidDel="005464E3">
                <w:rPr>
                  <w:color w:val="000000"/>
                  <w:sz w:val="22"/>
                  <w:szCs w:val="22"/>
                </w:rPr>
                <w:delText> </w:delText>
              </w:r>
            </w:del>
          </w:p>
        </w:tc>
      </w:tr>
      <w:tr w:rsidR="00E2408D" w:rsidRPr="00BB2644" w:rsidTr="005464E3">
        <w:trPr>
          <w:trHeight w:val="300"/>
          <w:trPrChange w:id="1554" w:author="Autor">
            <w:trPr>
              <w:trHeight w:val="300"/>
            </w:trPr>
          </w:trPrChange>
        </w:trPr>
        <w:tc>
          <w:tcPr>
            <w:tcW w:w="3559" w:type="dxa"/>
            <w:gridSpan w:val="2"/>
            <w:shd w:val="clear" w:color="auto" w:fill="auto"/>
            <w:vAlign w:val="center"/>
            <w:tcPrChange w:id="1555" w:author="Autor">
              <w:tcPr>
                <w:tcW w:w="3559" w:type="dxa"/>
                <w:gridSpan w:val="2"/>
                <w:shd w:val="clear" w:color="auto" w:fill="auto"/>
                <w:vAlign w:val="center"/>
              </w:tcPr>
            </w:tcPrChange>
          </w:tcPr>
          <w:p w:rsidR="00E2408D" w:rsidRPr="00BB2644" w:rsidRDefault="00E2408D" w:rsidP="00CB451E">
            <w:pPr>
              <w:rPr>
                <w:b/>
                <w:bCs/>
                <w:sz w:val="22"/>
                <w:szCs w:val="22"/>
              </w:rPr>
            </w:pPr>
            <w:del w:id="1556" w:author="Autor">
              <w:r w:rsidRPr="00BB2644" w:rsidDel="005464E3">
                <w:rPr>
                  <w:b/>
                  <w:bCs/>
                  <w:sz w:val="22"/>
                  <w:szCs w:val="22"/>
                </w:rPr>
                <w:delText>Dátum:</w:delText>
              </w:r>
            </w:del>
          </w:p>
        </w:tc>
        <w:tc>
          <w:tcPr>
            <w:tcW w:w="5528" w:type="dxa"/>
            <w:gridSpan w:val="5"/>
            <w:shd w:val="clear" w:color="auto" w:fill="auto"/>
            <w:vAlign w:val="center"/>
            <w:tcPrChange w:id="1557" w:author="Autor">
              <w:tcPr>
                <w:tcW w:w="5528" w:type="dxa"/>
                <w:gridSpan w:val="5"/>
                <w:shd w:val="clear" w:color="auto" w:fill="auto"/>
                <w:vAlign w:val="center"/>
              </w:tcPr>
            </w:tcPrChange>
          </w:tcPr>
          <w:p w:rsidR="00E2408D" w:rsidRPr="00BB2644" w:rsidRDefault="00E2408D" w:rsidP="00CB451E">
            <w:pPr>
              <w:rPr>
                <w:color w:val="000000"/>
                <w:sz w:val="22"/>
                <w:szCs w:val="22"/>
              </w:rPr>
            </w:pPr>
            <w:del w:id="1558" w:author="Autor">
              <w:r w:rsidRPr="00BB2644" w:rsidDel="005464E3">
                <w:rPr>
                  <w:color w:val="000000"/>
                  <w:sz w:val="22"/>
                  <w:szCs w:val="22"/>
                </w:rPr>
                <w:delText> </w:delText>
              </w:r>
            </w:del>
          </w:p>
        </w:tc>
      </w:tr>
      <w:tr w:rsidR="00E2408D" w:rsidRPr="00BB2644" w:rsidTr="005464E3">
        <w:trPr>
          <w:trHeight w:val="300"/>
          <w:trPrChange w:id="1559" w:author="Autor">
            <w:trPr>
              <w:trHeight w:val="300"/>
            </w:trPr>
          </w:trPrChange>
        </w:trPr>
        <w:tc>
          <w:tcPr>
            <w:tcW w:w="3559" w:type="dxa"/>
            <w:gridSpan w:val="2"/>
            <w:shd w:val="clear" w:color="000000" w:fill="FFFFFF"/>
            <w:vAlign w:val="center"/>
            <w:tcPrChange w:id="1560" w:author="Autor">
              <w:tcPr>
                <w:tcW w:w="3559" w:type="dxa"/>
                <w:gridSpan w:val="2"/>
                <w:shd w:val="clear" w:color="000000" w:fill="FFFFFF"/>
                <w:vAlign w:val="center"/>
              </w:tcPr>
            </w:tcPrChange>
          </w:tcPr>
          <w:p w:rsidR="00E2408D" w:rsidRPr="00BB2644" w:rsidRDefault="00E2408D" w:rsidP="00CB451E">
            <w:pPr>
              <w:rPr>
                <w:b/>
                <w:bCs/>
                <w:sz w:val="22"/>
                <w:szCs w:val="22"/>
              </w:rPr>
            </w:pPr>
            <w:del w:id="1561" w:author="Autor">
              <w:r w:rsidRPr="00BB2644" w:rsidDel="005464E3">
                <w:rPr>
                  <w:b/>
                  <w:bCs/>
                  <w:sz w:val="22"/>
                  <w:szCs w:val="22"/>
                </w:rPr>
                <w:delText>Podpis:</w:delText>
              </w:r>
            </w:del>
          </w:p>
        </w:tc>
        <w:tc>
          <w:tcPr>
            <w:tcW w:w="5528" w:type="dxa"/>
            <w:gridSpan w:val="5"/>
            <w:shd w:val="clear" w:color="auto" w:fill="auto"/>
            <w:vAlign w:val="center"/>
            <w:tcPrChange w:id="1562" w:author="Autor">
              <w:tcPr>
                <w:tcW w:w="5528" w:type="dxa"/>
                <w:gridSpan w:val="5"/>
                <w:shd w:val="clear" w:color="auto" w:fill="auto"/>
                <w:vAlign w:val="center"/>
              </w:tcPr>
            </w:tcPrChange>
          </w:tcPr>
          <w:p w:rsidR="00E2408D" w:rsidRPr="00BB2644" w:rsidRDefault="00E2408D" w:rsidP="00CB451E">
            <w:pPr>
              <w:rPr>
                <w:color w:val="000000"/>
                <w:sz w:val="22"/>
                <w:szCs w:val="22"/>
              </w:rPr>
            </w:pPr>
            <w:del w:id="1563" w:author="Autor">
              <w:r w:rsidRPr="00BB2644" w:rsidDel="005464E3">
                <w:rPr>
                  <w:color w:val="000000"/>
                  <w:sz w:val="22"/>
                  <w:szCs w:val="22"/>
                </w:rPr>
                <w:delText> </w:delText>
              </w:r>
            </w:del>
          </w:p>
        </w:tc>
      </w:tr>
      <w:tr w:rsidR="00E2408D" w:rsidRPr="00BB2644" w:rsidTr="005464E3">
        <w:trPr>
          <w:trHeight w:val="300"/>
          <w:trPrChange w:id="1564" w:author="Autor">
            <w:trPr>
              <w:trHeight w:val="300"/>
            </w:trPr>
          </w:trPrChange>
        </w:trPr>
        <w:tc>
          <w:tcPr>
            <w:tcW w:w="9087" w:type="dxa"/>
            <w:gridSpan w:val="7"/>
            <w:shd w:val="clear" w:color="auto" w:fill="auto"/>
            <w:noWrap/>
            <w:vAlign w:val="bottom"/>
            <w:tcPrChange w:id="1565" w:author="Autor">
              <w:tcPr>
                <w:tcW w:w="9087" w:type="dxa"/>
                <w:gridSpan w:val="7"/>
                <w:shd w:val="clear" w:color="auto" w:fill="auto"/>
                <w:noWrap/>
                <w:vAlign w:val="bottom"/>
              </w:tcPr>
            </w:tcPrChange>
          </w:tcPr>
          <w:p w:rsidR="00E2408D" w:rsidRPr="00BB2644" w:rsidRDefault="00E2408D" w:rsidP="00CB451E">
            <w:pPr>
              <w:jc w:val="center"/>
              <w:rPr>
                <w:color w:val="000000"/>
                <w:sz w:val="22"/>
                <w:szCs w:val="22"/>
              </w:rPr>
            </w:pPr>
            <w:del w:id="1566" w:author="Autor">
              <w:r w:rsidRPr="00BB2644" w:rsidDel="005464E3">
                <w:rPr>
                  <w:color w:val="000000"/>
                  <w:sz w:val="22"/>
                  <w:szCs w:val="22"/>
                </w:rPr>
                <w:delText> </w:delText>
              </w:r>
            </w:del>
          </w:p>
        </w:tc>
      </w:tr>
      <w:tr w:rsidR="00E2408D" w:rsidRPr="00BB2644" w:rsidTr="005464E3">
        <w:trPr>
          <w:trHeight w:val="300"/>
          <w:trPrChange w:id="1567" w:author="Autor">
            <w:trPr>
              <w:trHeight w:val="300"/>
            </w:trPr>
          </w:trPrChange>
        </w:trPr>
        <w:tc>
          <w:tcPr>
            <w:tcW w:w="3559" w:type="dxa"/>
            <w:gridSpan w:val="2"/>
            <w:shd w:val="clear" w:color="000000" w:fill="FFFFFF"/>
            <w:vAlign w:val="center"/>
            <w:tcPrChange w:id="1568" w:author="Autor">
              <w:tcPr>
                <w:tcW w:w="3559" w:type="dxa"/>
                <w:gridSpan w:val="2"/>
                <w:shd w:val="clear" w:color="000000" w:fill="FFFFFF"/>
                <w:vAlign w:val="center"/>
              </w:tcPr>
            </w:tcPrChange>
          </w:tcPr>
          <w:p w:rsidR="00E2408D" w:rsidRPr="00BB2644" w:rsidRDefault="00E2408D" w:rsidP="00CB451E">
            <w:pPr>
              <w:rPr>
                <w:b/>
                <w:bCs/>
                <w:sz w:val="22"/>
                <w:szCs w:val="22"/>
              </w:rPr>
            </w:pPr>
            <w:del w:id="1569" w:author="Autor">
              <w:r w:rsidRPr="00BB2644" w:rsidDel="005464E3">
                <w:rPr>
                  <w:b/>
                  <w:bCs/>
                  <w:sz w:val="22"/>
                  <w:szCs w:val="22"/>
                </w:rPr>
                <w:delText>Kontrolu vykonal</w:delText>
              </w:r>
              <w:r w:rsidR="009503C9" w:rsidDel="005464E3">
                <w:rPr>
                  <w:rStyle w:val="Odkaznapoznmkupodiarou"/>
                  <w:b/>
                  <w:bCs/>
                  <w:sz w:val="22"/>
                  <w:szCs w:val="22"/>
                </w:rPr>
                <w:footnoteReference w:customMarkFollows="1" w:id="52"/>
                <w:delText>3</w:delText>
              </w:r>
              <w:r w:rsidRPr="00BB2644" w:rsidDel="005464E3">
                <w:rPr>
                  <w:b/>
                  <w:bCs/>
                  <w:sz w:val="22"/>
                  <w:szCs w:val="22"/>
                </w:rPr>
                <w:delText>:</w:delText>
              </w:r>
            </w:del>
          </w:p>
        </w:tc>
        <w:tc>
          <w:tcPr>
            <w:tcW w:w="5528" w:type="dxa"/>
            <w:gridSpan w:val="5"/>
            <w:shd w:val="clear" w:color="auto" w:fill="auto"/>
            <w:vAlign w:val="center"/>
            <w:tcPrChange w:id="1572" w:author="Autor">
              <w:tcPr>
                <w:tcW w:w="5528" w:type="dxa"/>
                <w:gridSpan w:val="5"/>
                <w:shd w:val="clear" w:color="auto" w:fill="auto"/>
                <w:vAlign w:val="center"/>
              </w:tcPr>
            </w:tcPrChange>
          </w:tcPr>
          <w:p w:rsidR="00E2408D" w:rsidRPr="00BB2644" w:rsidRDefault="00E2408D" w:rsidP="00CB451E">
            <w:pPr>
              <w:rPr>
                <w:color w:val="000000"/>
                <w:sz w:val="22"/>
                <w:szCs w:val="22"/>
              </w:rPr>
            </w:pPr>
            <w:del w:id="1573" w:author="Autor">
              <w:r w:rsidRPr="00BB2644" w:rsidDel="005464E3">
                <w:rPr>
                  <w:color w:val="000000"/>
                  <w:sz w:val="22"/>
                  <w:szCs w:val="22"/>
                </w:rPr>
                <w:delText> </w:delText>
              </w:r>
            </w:del>
          </w:p>
        </w:tc>
      </w:tr>
      <w:tr w:rsidR="00E2408D" w:rsidRPr="00BB2644" w:rsidTr="005464E3">
        <w:trPr>
          <w:trHeight w:val="300"/>
          <w:trPrChange w:id="1574" w:author="Autor">
            <w:trPr>
              <w:trHeight w:val="300"/>
            </w:trPr>
          </w:trPrChange>
        </w:trPr>
        <w:tc>
          <w:tcPr>
            <w:tcW w:w="3559" w:type="dxa"/>
            <w:gridSpan w:val="2"/>
            <w:shd w:val="clear" w:color="000000" w:fill="FFFFFF"/>
            <w:vAlign w:val="center"/>
            <w:tcPrChange w:id="1575" w:author="Autor">
              <w:tcPr>
                <w:tcW w:w="3559" w:type="dxa"/>
                <w:gridSpan w:val="2"/>
                <w:shd w:val="clear" w:color="000000" w:fill="FFFFFF"/>
                <w:vAlign w:val="center"/>
              </w:tcPr>
            </w:tcPrChange>
          </w:tcPr>
          <w:p w:rsidR="00E2408D" w:rsidRPr="00BB2644" w:rsidRDefault="00E2408D" w:rsidP="00CB451E">
            <w:pPr>
              <w:rPr>
                <w:b/>
                <w:bCs/>
                <w:sz w:val="22"/>
                <w:szCs w:val="22"/>
              </w:rPr>
            </w:pPr>
            <w:del w:id="1576" w:author="Autor">
              <w:r w:rsidRPr="00BB2644" w:rsidDel="005464E3">
                <w:rPr>
                  <w:b/>
                  <w:bCs/>
                  <w:sz w:val="22"/>
                  <w:szCs w:val="22"/>
                </w:rPr>
                <w:delText xml:space="preserve">Dátum: </w:delText>
              </w:r>
            </w:del>
          </w:p>
        </w:tc>
        <w:tc>
          <w:tcPr>
            <w:tcW w:w="5528" w:type="dxa"/>
            <w:gridSpan w:val="5"/>
            <w:shd w:val="clear" w:color="auto" w:fill="auto"/>
            <w:vAlign w:val="center"/>
            <w:tcPrChange w:id="1577" w:author="Autor">
              <w:tcPr>
                <w:tcW w:w="5528" w:type="dxa"/>
                <w:gridSpan w:val="5"/>
                <w:shd w:val="clear" w:color="auto" w:fill="auto"/>
                <w:vAlign w:val="center"/>
              </w:tcPr>
            </w:tcPrChange>
          </w:tcPr>
          <w:p w:rsidR="00E2408D" w:rsidRPr="00BB2644" w:rsidRDefault="00E2408D" w:rsidP="00CB451E">
            <w:pPr>
              <w:rPr>
                <w:color w:val="000000"/>
                <w:sz w:val="22"/>
                <w:szCs w:val="22"/>
              </w:rPr>
            </w:pPr>
            <w:del w:id="1578" w:author="Autor">
              <w:r w:rsidRPr="00BB2644" w:rsidDel="005464E3">
                <w:rPr>
                  <w:color w:val="000000"/>
                  <w:sz w:val="22"/>
                  <w:szCs w:val="22"/>
                </w:rPr>
                <w:delText> </w:delText>
              </w:r>
            </w:del>
          </w:p>
        </w:tc>
      </w:tr>
      <w:tr w:rsidR="00E2408D" w:rsidRPr="00BB2644" w:rsidTr="005464E3">
        <w:trPr>
          <w:trHeight w:val="300"/>
          <w:trPrChange w:id="1579" w:author="Autor">
            <w:trPr>
              <w:trHeight w:val="300"/>
            </w:trPr>
          </w:trPrChange>
        </w:trPr>
        <w:tc>
          <w:tcPr>
            <w:tcW w:w="3559" w:type="dxa"/>
            <w:gridSpan w:val="2"/>
            <w:shd w:val="clear" w:color="000000" w:fill="FFFFFF"/>
            <w:vAlign w:val="center"/>
            <w:tcPrChange w:id="1580" w:author="Autor">
              <w:tcPr>
                <w:tcW w:w="3559" w:type="dxa"/>
                <w:gridSpan w:val="2"/>
                <w:shd w:val="clear" w:color="000000" w:fill="FFFFFF"/>
                <w:vAlign w:val="center"/>
              </w:tcPr>
            </w:tcPrChange>
          </w:tcPr>
          <w:p w:rsidR="00E2408D" w:rsidRPr="00BB2644" w:rsidRDefault="00E2408D" w:rsidP="00CB451E">
            <w:pPr>
              <w:rPr>
                <w:b/>
                <w:bCs/>
                <w:sz w:val="22"/>
                <w:szCs w:val="22"/>
              </w:rPr>
            </w:pPr>
            <w:del w:id="1581" w:author="Autor">
              <w:r w:rsidRPr="00BB2644" w:rsidDel="005464E3">
                <w:rPr>
                  <w:b/>
                  <w:bCs/>
                  <w:sz w:val="22"/>
                  <w:szCs w:val="22"/>
                </w:rPr>
                <w:delText>Podpis:</w:delText>
              </w:r>
            </w:del>
          </w:p>
        </w:tc>
        <w:tc>
          <w:tcPr>
            <w:tcW w:w="5528" w:type="dxa"/>
            <w:gridSpan w:val="5"/>
            <w:shd w:val="clear" w:color="auto" w:fill="auto"/>
            <w:vAlign w:val="center"/>
            <w:tcPrChange w:id="1582" w:author="Autor">
              <w:tcPr>
                <w:tcW w:w="5528" w:type="dxa"/>
                <w:gridSpan w:val="5"/>
                <w:shd w:val="clear" w:color="auto" w:fill="auto"/>
                <w:vAlign w:val="center"/>
              </w:tcPr>
            </w:tcPrChange>
          </w:tcPr>
          <w:p w:rsidR="00E2408D" w:rsidRPr="00BB2644" w:rsidRDefault="00E2408D" w:rsidP="00CB451E">
            <w:pPr>
              <w:rPr>
                <w:color w:val="000000"/>
                <w:sz w:val="22"/>
                <w:szCs w:val="22"/>
              </w:rPr>
            </w:pPr>
            <w:del w:id="1583" w:author="Autor">
              <w:r w:rsidRPr="00BB2644" w:rsidDel="005464E3">
                <w:rPr>
                  <w:color w:val="000000"/>
                  <w:sz w:val="22"/>
                  <w:szCs w:val="22"/>
                </w:rPr>
                <w:delText> </w:delText>
              </w:r>
            </w:del>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84" w:name="KZ_1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58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585" w:author="Autor">
              <w:r w:rsidR="00682F85">
                <w:rPr>
                  <w:color w:val="000000"/>
                  <w:sz w:val="22"/>
                  <w:szCs w:val="22"/>
                </w:rPr>
                <w:t>prioritnej osi</w:t>
              </w:r>
            </w:ins>
            <w:del w:id="1586"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lastRenderedPageBreak/>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3"/>
              <w:t>[1]</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4"/>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1587" w:author="Autor">
              <w:r w:rsidR="006D16F2">
                <w:rPr>
                  <w:b/>
                  <w:bCs/>
                  <w:sz w:val="22"/>
                  <w:szCs w:val="22"/>
                </w:rPr>
                <w:t>schválil</w:t>
              </w:r>
              <w:r w:rsidR="006D16F2" w:rsidRPr="00BB2644" w:rsidDel="006D16F2">
                <w:rPr>
                  <w:b/>
                  <w:bCs/>
                  <w:sz w:val="22"/>
                  <w:szCs w:val="22"/>
                </w:rPr>
                <w:t xml:space="preserve"> </w:t>
              </w:r>
            </w:ins>
            <w:del w:id="1588" w:author="Autor">
              <w:r w:rsidRPr="00BB2644" w:rsidDel="006D16F2">
                <w:rPr>
                  <w:b/>
                  <w:bCs/>
                  <w:sz w:val="22"/>
                  <w:szCs w:val="22"/>
                </w:rPr>
                <w:delText>vykonal</w:delText>
              </w:r>
            </w:del>
            <w:r w:rsidR="009503C9">
              <w:rPr>
                <w:rStyle w:val="Odkaznapoznmkupodiarou"/>
                <w:b/>
                <w:bCs/>
                <w:sz w:val="22"/>
                <w:szCs w:val="22"/>
              </w:rPr>
              <w:footnoteReference w:customMarkFollows="1" w:id="55"/>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89"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58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590" w:author="Autor">
              <w:r w:rsidR="00682F85">
                <w:rPr>
                  <w:color w:val="000000"/>
                  <w:sz w:val="22"/>
                  <w:szCs w:val="22"/>
                </w:rPr>
                <w:t>prioritnej osi</w:t>
              </w:r>
            </w:ins>
            <w:del w:id="1591"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6"/>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1592" w:author="Autor">
              <w:r w:rsidR="006D16F2">
                <w:rPr>
                  <w:b/>
                  <w:bCs/>
                  <w:sz w:val="22"/>
                  <w:szCs w:val="22"/>
                </w:rPr>
                <w:t>schválil</w:t>
              </w:r>
              <w:r w:rsidR="006D16F2" w:rsidRPr="00BB2644" w:rsidDel="006D16F2">
                <w:rPr>
                  <w:b/>
                  <w:bCs/>
                  <w:sz w:val="22"/>
                  <w:szCs w:val="22"/>
                </w:rPr>
                <w:t xml:space="preserve"> </w:t>
              </w:r>
            </w:ins>
            <w:del w:id="1593" w:author="Autor">
              <w:r w:rsidRPr="00BB2644" w:rsidDel="006D16F2">
                <w:rPr>
                  <w:b/>
                  <w:bCs/>
                  <w:sz w:val="22"/>
                  <w:szCs w:val="22"/>
                </w:rPr>
                <w:delText>vykonal</w:delText>
              </w:r>
            </w:del>
            <w:r w:rsidR="009503C9">
              <w:rPr>
                <w:rStyle w:val="Odkaznapoznmkupodiarou"/>
                <w:b/>
                <w:bCs/>
                <w:sz w:val="22"/>
                <w:szCs w:val="22"/>
              </w:rPr>
              <w:footnoteReference w:customMarkFollows="1" w:id="5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94"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159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595" w:author="Autor">
              <w:r w:rsidR="00682F85">
                <w:rPr>
                  <w:color w:val="000000"/>
                  <w:sz w:val="22"/>
                  <w:szCs w:val="22"/>
                </w:rPr>
                <w:t>prioritnej osi</w:t>
              </w:r>
            </w:ins>
            <w:del w:id="1596"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9"/>
              <w:t>[1]</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60"/>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Kontrolu </w:t>
            </w:r>
            <w:ins w:id="1597" w:author="Autor">
              <w:r w:rsidR="006D16F2">
                <w:rPr>
                  <w:b/>
                  <w:bCs/>
                  <w:sz w:val="22"/>
                  <w:szCs w:val="22"/>
                </w:rPr>
                <w:t>schválil</w:t>
              </w:r>
              <w:r w:rsidR="006D16F2" w:rsidRPr="00BB2644" w:rsidDel="006D16F2">
                <w:rPr>
                  <w:b/>
                  <w:bCs/>
                  <w:sz w:val="22"/>
                  <w:szCs w:val="22"/>
                </w:rPr>
                <w:t xml:space="preserve"> </w:t>
              </w:r>
            </w:ins>
            <w:del w:id="1598" w:author="Autor">
              <w:r w:rsidRPr="00BB2644" w:rsidDel="006D16F2">
                <w:rPr>
                  <w:b/>
                  <w:bCs/>
                  <w:sz w:val="22"/>
                  <w:szCs w:val="22"/>
                </w:rPr>
                <w:delText>vykonal</w:delText>
              </w:r>
            </w:del>
            <w:r w:rsidR="009503C9">
              <w:rPr>
                <w:rStyle w:val="Odkaznapoznmkupodiarou"/>
                <w:b/>
                <w:bCs/>
                <w:sz w:val="22"/>
                <w:szCs w:val="22"/>
              </w:rPr>
              <w:footnoteReference w:customMarkFollows="1" w:id="61"/>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1599"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1600">
          <w:tblGrid>
            <w:gridCol w:w="582"/>
            <w:gridCol w:w="2977"/>
            <w:gridCol w:w="1843"/>
            <w:gridCol w:w="567"/>
            <w:gridCol w:w="567"/>
            <w:gridCol w:w="776"/>
            <w:gridCol w:w="1775"/>
          </w:tblGrid>
        </w:tblGridChange>
      </w:tblGrid>
      <w:tr w:rsidR="00BB2644" w:rsidRPr="00BB2644" w:rsidTr="009634DB">
        <w:trPr>
          <w:trHeight w:val="645"/>
          <w:trPrChange w:id="1601" w:author="Autor">
            <w:trPr>
              <w:trHeight w:val="645"/>
            </w:trPr>
          </w:trPrChange>
        </w:trPr>
        <w:tc>
          <w:tcPr>
            <w:tcW w:w="9087" w:type="dxa"/>
            <w:gridSpan w:val="7"/>
            <w:shd w:val="clear" w:color="000000" w:fill="60497A"/>
            <w:vAlign w:val="center"/>
            <w:tcPrChange w:id="1602" w:author="Autor">
              <w:tcPr>
                <w:tcW w:w="9087" w:type="dxa"/>
                <w:gridSpan w:val="7"/>
                <w:shd w:val="clear" w:color="000000" w:fill="60497A"/>
                <w:vAlign w:val="center"/>
              </w:tcPr>
            </w:tcPrChange>
          </w:tcPr>
          <w:p w:rsidR="00BB2644" w:rsidRPr="00BB2644" w:rsidRDefault="00BB2644" w:rsidP="00432B14">
            <w:pPr>
              <w:jc w:val="center"/>
              <w:rPr>
                <w:b/>
                <w:bCs/>
                <w:color w:val="FFFFFF"/>
              </w:rPr>
            </w:pPr>
            <w:bookmarkStart w:id="1603" w:name="KZ_21"/>
            <w:del w:id="1604" w:author="Autor">
              <w:r w:rsidRPr="00BB2644" w:rsidDel="009634DB">
                <w:rPr>
                  <w:b/>
                  <w:bCs/>
                  <w:color w:val="FFFFFF"/>
                </w:rPr>
                <w:lastRenderedPageBreak/>
                <w:delText xml:space="preserve">Kontrolný zoznam k </w:delText>
              </w:r>
              <w:r w:rsidR="00432B14" w:rsidDel="009634DB">
                <w:rPr>
                  <w:b/>
                  <w:bCs/>
                  <w:color w:val="FFFFFF"/>
                </w:rPr>
                <w:delText>finančnej</w:delText>
              </w:r>
              <w:r w:rsidRPr="00BB2644" w:rsidDel="009634DB">
                <w:rPr>
                  <w:b/>
                  <w:bCs/>
                  <w:color w:val="FFFFFF"/>
                </w:rPr>
                <w:delText xml:space="preserve"> kontrole VO</w:delText>
              </w:r>
              <w:r w:rsidRPr="00BB2644" w:rsidDel="009634DB">
                <w:rPr>
                  <w:b/>
                  <w:bCs/>
                  <w:color w:val="FFFFFF"/>
                </w:rPr>
                <w:br/>
              </w:r>
              <w:r w:rsidR="002A537C" w:rsidRPr="002A537C" w:rsidDel="009634DB">
                <w:rPr>
                  <w:b/>
                  <w:bCs/>
                  <w:color w:val="FFFFFF"/>
                </w:rPr>
                <w:delText>Nadlimitná zákazka - rokovacie konanie so zverejnením - 1. ex-ante kontrola</w:delText>
              </w:r>
            </w:del>
          </w:p>
        </w:tc>
      </w:tr>
      <w:bookmarkEnd w:id="1603"/>
      <w:tr w:rsidR="00BB2644" w:rsidRPr="00BB2644" w:rsidTr="009634DB">
        <w:trPr>
          <w:trHeight w:val="330"/>
          <w:trPrChange w:id="1605" w:author="Autor">
            <w:trPr>
              <w:trHeight w:val="330"/>
            </w:trPr>
          </w:trPrChange>
        </w:trPr>
        <w:tc>
          <w:tcPr>
            <w:tcW w:w="9087" w:type="dxa"/>
            <w:gridSpan w:val="7"/>
            <w:shd w:val="clear" w:color="auto" w:fill="auto"/>
            <w:vAlign w:val="center"/>
            <w:tcPrChange w:id="1606"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1607" w:author="Autor">
              <w:r w:rsidRPr="00BB2644" w:rsidDel="009634DB">
                <w:rPr>
                  <w:b/>
                  <w:bCs/>
                  <w:color w:val="000000"/>
                  <w:sz w:val="22"/>
                  <w:szCs w:val="22"/>
                </w:rPr>
                <w:delText>Identifikácia programu</w:delText>
              </w:r>
            </w:del>
          </w:p>
        </w:tc>
      </w:tr>
      <w:tr w:rsidR="00BB2644" w:rsidRPr="00BB2644" w:rsidTr="009634DB">
        <w:trPr>
          <w:trHeight w:val="300"/>
          <w:trPrChange w:id="1608" w:author="Autor">
            <w:trPr>
              <w:trHeight w:val="300"/>
            </w:trPr>
          </w:trPrChange>
        </w:trPr>
        <w:tc>
          <w:tcPr>
            <w:tcW w:w="3559" w:type="dxa"/>
            <w:gridSpan w:val="2"/>
            <w:shd w:val="clear" w:color="auto" w:fill="auto"/>
            <w:vAlign w:val="center"/>
            <w:tcPrChange w:id="1609"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10" w:author="Autor">
              <w:r w:rsidRPr="00BB2644" w:rsidDel="009634DB">
                <w:rPr>
                  <w:color w:val="000000"/>
                  <w:sz w:val="22"/>
                  <w:szCs w:val="22"/>
                </w:rPr>
                <w:delText>Názov programu</w:delText>
              </w:r>
            </w:del>
          </w:p>
        </w:tc>
        <w:tc>
          <w:tcPr>
            <w:tcW w:w="5528" w:type="dxa"/>
            <w:gridSpan w:val="5"/>
            <w:shd w:val="clear" w:color="auto" w:fill="auto"/>
            <w:vAlign w:val="center"/>
            <w:tcPrChange w:id="1611"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12" w:author="Autor">
              <w:r w:rsidRPr="00BB2644" w:rsidDel="009634DB">
                <w:rPr>
                  <w:color w:val="000000"/>
                  <w:sz w:val="22"/>
                  <w:szCs w:val="22"/>
                </w:rPr>
                <w:delText> </w:delText>
              </w:r>
            </w:del>
          </w:p>
        </w:tc>
      </w:tr>
      <w:tr w:rsidR="00BB2644" w:rsidRPr="00BB2644" w:rsidTr="009634DB">
        <w:trPr>
          <w:trHeight w:val="660"/>
          <w:trPrChange w:id="1613" w:author="Autor">
            <w:trPr>
              <w:trHeight w:val="660"/>
            </w:trPr>
          </w:trPrChange>
        </w:trPr>
        <w:tc>
          <w:tcPr>
            <w:tcW w:w="3559" w:type="dxa"/>
            <w:gridSpan w:val="2"/>
            <w:shd w:val="clear" w:color="auto" w:fill="auto"/>
            <w:vAlign w:val="center"/>
            <w:tcPrChange w:id="1614"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15" w:author="Autor">
              <w:r w:rsidRPr="00BB2644" w:rsidDel="009634DB">
                <w:rPr>
                  <w:color w:val="000000"/>
                  <w:sz w:val="22"/>
                  <w:szCs w:val="22"/>
                </w:rPr>
                <w:delText>Názov opatrenia</w:delText>
              </w:r>
            </w:del>
          </w:p>
        </w:tc>
        <w:tc>
          <w:tcPr>
            <w:tcW w:w="5528" w:type="dxa"/>
            <w:gridSpan w:val="5"/>
            <w:shd w:val="clear" w:color="auto" w:fill="auto"/>
            <w:vAlign w:val="center"/>
            <w:tcPrChange w:id="1616"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17" w:author="Autor">
              <w:r w:rsidRPr="00BB2644" w:rsidDel="009634DB">
                <w:rPr>
                  <w:color w:val="000000"/>
                  <w:sz w:val="22"/>
                  <w:szCs w:val="22"/>
                </w:rPr>
                <w:delText> </w:delText>
              </w:r>
            </w:del>
          </w:p>
        </w:tc>
      </w:tr>
      <w:tr w:rsidR="00BB2644" w:rsidRPr="00BB2644" w:rsidTr="009634DB">
        <w:trPr>
          <w:trHeight w:val="330"/>
          <w:trPrChange w:id="1618" w:author="Autor">
            <w:trPr>
              <w:trHeight w:val="330"/>
            </w:trPr>
          </w:trPrChange>
        </w:trPr>
        <w:tc>
          <w:tcPr>
            <w:tcW w:w="9087" w:type="dxa"/>
            <w:gridSpan w:val="7"/>
            <w:shd w:val="clear" w:color="auto" w:fill="auto"/>
            <w:vAlign w:val="center"/>
            <w:tcPrChange w:id="1619"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1620" w:author="Autor">
              <w:r w:rsidRPr="00BB2644" w:rsidDel="009634DB">
                <w:rPr>
                  <w:b/>
                  <w:bCs/>
                  <w:color w:val="000000"/>
                  <w:sz w:val="22"/>
                  <w:szCs w:val="22"/>
                </w:rPr>
                <w:delText>Identifikácia projektu a prijímateľa</w:delText>
              </w:r>
            </w:del>
          </w:p>
        </w:tc>
      </w:tr>
      <w:tr w:rsidR="00BB2644" w:rsidRPr="00BB2644" w:rsidTr="009634DB">
        <w:trPr>
          <w:trHeight w:val="330"/>
          <w:trPrChange w:id="1621" w:author="Autor">
            <w:trPr>
              <w:trHeight w:val="330"/>
            </w:trPr>
          </w:trPrChange>
        </w:trPr>
        <w:tc>
          <w:tcPr>
            <w:tcW w:w="3559" w:type="dxa"/>
            <w:gridSpan w:val="2"/>
            <w:shd w:val="clear" w:color="auto" w:fill="auto"/>
            <w:vAlign w:val="center"/>
            <w:tcPrChange w:id="1622"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23" w:author="Autor">
              <w:r w:rsidRPr="00BB2644" w:rsidDel="009634DB">
                <w:rPr>
                  <w:color w:val="000000"/>
                  <w:sz w:val="22"/>
                  <w:szCs w:val="22"/>
                </w:rPr>
                <w:delText xml:space="preserve">Kód projektu v </w:delText>
              </w:r>
              <w:r w:rsidR="00372627" w:rsidDel="009634DB">
                <w:rPr>
                  <w:color w:val="000000"/>
                  <w:sz w:val="22"/>
                  <w:szCs w:val="22"/>
                </w:rPr>
                <w:delText>ITMS2014+</w:delText>
              </w:r>
            </w:del>
          </w:p>
        </w:tc>
        <w:tc>
          <w:tcPr>
            <w:tcW w:w="5528" w:type="dxa"/>
            <w:gridSpan w:val="5"/>
            <w:shd w:val="clear" w:color="auto" w:fill="auto"/>
            <w:vAlign w:val="center"/>
            <w:tcPrChange w:id="1624"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25" w:author="Autor">
              <w:r w:rsidRPr="00BB2644" w:rsidDel="009634DB">
                <w:rPr>
                  <w:color w:val="000000"/>
                  <w:sz w:val="22"/>
                  <w:szCs w:val="22"/>
                </w:rPr>
                <w:delText> </w:delText>
              </w:r>
            </w:del>
          </w:p>
        </w:tc>
      </w:tr>
      <w:tr w:rsidR="00BB2644" w:rsidRPr="00BB2644" w:rsidTr="009634DB">
        <w:trPr>
          <w:trHeight w:val="300"/>
          <w:trPrChange w:id="1626" w:author="Autor">
            <w:trPr>
              <w:trHeight w:val="300"/>
            </w:trPr>
          </w:trPrChange>
        </w:trPr>
        <w:tc>
          <w:tcPr>
            <w:tcW w:w="3559" w:type="dxa"/>
            <w:gridSpan w:val="2"/>
            <w:shd w:val="clear" w:color="auto" w:fill="auto"/>
            <w:vAlign w:val="center"/>
            <w:tcPrChange w:id="1627"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28" w:author="Autor">
              <w:r w:rsidRPr="00BB2644" w:rsidDel="009634DB">
                <w:rPr>
                  <w:color w:val="000000"/>
                  <w:sz w:val="22"/>
                  <w:szCs w:val="22"/>
                </w:rPr>
                <w:delText>Názov projektu</w:delText>
              </w:r>
            </w:del>
          </w:p>
        </w:tc>
        <w:tc>
          <w:tcPr>
            <w:tcW w:w="5528" w:type="dxa"/>
            <w:gridSpan w:val="5"/>
            <w:shd w:val="clear" w:color="auto" w:fill="auto"/>
            <w:vAlign w:val="center"/>
            <w:tcPrChange w:id="1629"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30" w:author="Autor">
              <w:r w:rsidRPr="00BB2644" w:rsidDel="009634DB">
                <w:rPr>
                  <w:color w:val="000000"/>
                  <w:sz w:val="22"/>
                  <w:szCs w:val="22"/>
                </w:rPr>
                <w:delText> </w:delText>
              </w:r>
            </w:del>
          </w:p>
        </w:tc>
      </w:tr>
      <w:tr w:rsidR="00BB2644" w:rsidRPr="00BB2644" w:rsidTr="009634DB">
        <w:trPr>
          <w:trHeight w:val="300"/>
          <w:trPrChange w:id="1631" w:author="Autor">
            <w:trPr>
              <w:trHeight w:val="300"/>
            </w:trPr>
          </w:trPrChange>
        </w:trPr>
        <w:tc>
          <w:tcPr>
            <w:tcW w:w="3559" w:type="dxa"/>
            <w:gridSpan w:val="2"/>
            <w:shd w:val="clear" w:color="auto" w:fill="auto"/>
            <w:vAlign w:val="center"/>
            <w:tcPrChange w:id="1632"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33" w:author="Autor">
              <w:r w:rsidRPr="00BB2644" w:rsidDel="009634DB">
                <w:rPr>
                  <w:color w:val="000000"/>
                  <w:sz w:val="22"/>
                  <w:szCs w:val="22"/>
                </w:rPr>
                <w:delText>Názov/Meno a adresa sídla prijímateľa</w:delText>
              </w:r>
            </w:del>
          </w:p>
        </w:tc>
        <w:tc>
          <w:tcPr>
            <w:tcW w:w="5528" w:type="dxa"/>
            <w:gridSpan w:val="5"/>
            <w:shd w:val="clear" w:color="auto" w:fill="auto"/>
            <w:vAlign w:val="center"/>
            <w:tcPrChange w:id="1634"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35" w:author="Autor">
              <w:r w:rsidRPr="00BB2644" w:rsidDel="009634DB">
                <w:rPr>
                  <w:color w:val="000000"/>
                  <w:sz w:val="22"/>
                  <w:szCs w:val="22"/>
                </w:rPr>
                <w:delText> </w:delText>
              </w:r>
            </w:del>
          </w:p>
        </w:tc>
      </w:tr>
      <w:tr w:rsidR="00BB2644" w:rsidRPr="00BB2644" w:rsidTr="009634DB">
        <w:trPr>
          <w:trHeight w:val="300"/>
          <w:trPrChange w:id="1636" w:author="Autor">
            <w:trPr>
              <w:trHeight w:val="300"/>
            </w:trPr>
          </w:trPrChange>
        </w:trPr>
        <w:tc>
          <w:tcPr>
            <w:tcW w:w="3559" w:type="dxa"/>
            <w:gridSpan w:val="2"/>
            <w:shd w:val="clear" w:color="auto" w:fill="auto"/>
            <w:vAlign w:val="center"/>
            <w:tcPrChange w:id="1637"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38" w:author="Autor">
              <w:r w:rsidRPr="00BB2644" w:rsidDel="009634DB">
                <w:rPr>
                  <w:color w:val="000000"/>
                  <w:sz w:val="22"/>
                  <w:szCs w:val="22"/>
                </w:rPr>
                <w:delText>Druh verejného obstarávateľa / obstarávateľa podľa ZVO</w:delText>
              </w:r>
            </w:del>
          </w:p>
        </w:tc>
        <w:tc>
          <w:tcPr>
            <w:tcW w:w="5528" w:type="dxa"/>
            <w:gridSpan w:val="5"/>
            <w:shd w:val="clear" w:color="auto" w:fill="auto"/>
            <w:vAlign w:val="center"/>
            <w:tcPrChange w:id="1639"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40" w:author="Autor">
              <w:r w:rsidRPr="00BB2644" w:rsidDel="009634DB">
                <w:rPr>
                  <w:color w:val="000000"/>
                  <w:sz w:val="22"/>
                  <w:szCs w:val="22"/>
                </w:rPr>
                <w:delText> </w:delText>
              </w:r>
            </w:del>
          </w:p>
        </w:tc>
      </w:tr>
      <w:tr w:rsidR="00BB2644" w:rsidRPr="00BB2644" w:rsidTr="009634DB">
        <w:trPr>
          <w:trHeight w:val="330"/>
          <w:trPrChange w:id="1641" w:author="Autor">
            <w:trPr>
              <w:trHeight w:val="330"/>
            </w:trPr>
          </w:trPrChange>
        </w:trPr>
        <w:tc>
          <w:tcPr>
            <w:tcW w:w="9087" w:type="dxa"/>
            <w:gridSpan w:val="7"/>
            <w:shd w:val="clear" w:color="auto" w:fill="auto"/>
            <w:vAlign w:val="center"/>
            <w:tcPrChange w:id="1642"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1643" w:author="Autor">
              <w:r w:rsidRPr="00BB2644" w:rsidDel="009634DB">
                <w:rPr>
                  <w:b/>
                  <w:bCs/>
                  <w:color w:val="000000"/>
                  <w:sz w:val="22"/>
                  <w:szCs w:val="22"/>
                </w:rPr>
                <w:delText>Identifikácia zákazky</w:delText>
              </w:r>
            </w:del>
          </w:p>
        </w:tc>
      </w:tr>
      <w:tr w:rsidR="00BB2644" w:rsidRPr="00BB2644" w:rsidTr="009634DB">
        <w:trPr>
          <w:trHeight w:val="300"/>
          <w:trPrChange w:id="1644" w:author="Autor">
            <w:trPr>
              <w:trHeight w:val="300"/>
            </w:trPr>
          </w:trPrChange>
        </w:trPr>
        <w:tc>
          <w:tcPr>
            <w:tcW w:w="3559" w:type="dxa"/>
            <w:gridSpan w:val="2"/>
            <w:shd w:val="clear" w:color="auto" w:fill="auto"/>
            <w:vAlign w:val="center"/>
            <w:tcPrChange w:id="1645"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46" w:author="Autor">
              <w:r w:rsidRPr="00BB2644" w:rsidDel="009634DB">
                <w:rPr>
                  <w:color w:val="000000"/>
                  <w:sz w:val="22"/>
                  <w:szCs w:val="22"/>
                </w:rPr>
                <w:delText>Druh zákazky podľa predpokladanej hodnoty zákazky</w:delText>
              </w:r>
            </w:del>
          </w:p>
        </w:tc>
        <w:tc>
          <w:tcPr>
            <w:tcW w:w="5528" w:type="dxa"/>
            <w:gridSpan w:val="5"/>
            <w:shd w:val="clear" w:color="auto" w:fill="auto"/>
            <w:vAlign w:val="center"/>
            <w:tcPrChange w:id="1647"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48" w:author="Autor">
              <w:r w:rsidRPr="00BB2644" w:rsidDel="009634DB">
                <w:rPr>
                  <w:color w:val="000000"/>
                  <w:sz w:val="22"/>
                  <w:szCs w:val="22"/>
                </w:rPr>
                <w:delText>Nadlimitná zákazka</w:delText>
              </w:r>
            </w:del>
          </w:p>
        </w:tc>
      </w:tr>
      <w:tr w:rsidR="00BB2644" w:rsidRPr="00BB2644" w:rsidTr="009634DB">
        <w:trPr>
          <w:trHeight w:val="300"/>
          <w:trPrChange w:id="1649" w:author="Autor">
            <w:trPr>
              <w:trHeight w:val="300"/>
            </w:trPr>
          </w:trPrChange>
        </w:trPr>
        <w:tc>
          <w:tcPr>
            <w:tcW w:w="3559" w:type="dxa"/>
            <w:gridSpan w:val="2"/>
            <w:shd w:val="clear" w:color="auto" w:fill="auto"/>
            <w:vAlign w:val="center"/>
            <w:tcPrChange w:id="1650"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51" w:author="Autor">
              <w:r w:rsidRPr="00BB2644" w:rsidDel="009634DB">
                <w:rPr>
                  <w:color w:val="000000"/>
                  <w:sz w:val="22"/>
                  <w:szCs w:val="22"/>
                </w:rPr>
                <w:delText>Druh zákazky podľa postupu</w:delText>
              </w:r>
            </w:del>
          </w:p>
        </w:tc>
        <w:tc>
          <w:tcPr>
            <w:tcW w:w="5528" w:type="dxa"/>
            <w:gridSpan w:val="5"/>
            <w:shd w:val="clear" w:color="auto" w:fill="auto"/>
            <w:vAlign w:val="center"/>
            <w:tcPrChange w:id="1652"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53" w:author="Autor">
              <w:r w:rsidRPr="00BB2644" w:rsidDel="009634DB">
                <w:rPr>
                  <w:color w:val="000000"/>
                  <w:sz w:val="22"/>
                  <w:szCs w:val="22"/>
                </w:rPr>
                <w:delText>Rokovacie konanie so zverejnením (§ 55 ZVO)</w:delText>
              </w:r>
            </w:del>
          </w:p>
        </w:tc>
      </w:tr>
      <w:tr w:rsidR="00BB2644" w:rsidRPr="00BB2644" w:rsidTr="009634DB">
        <w:trPr>
          <w:trHeight w:val="300"/>
          <w:trPrChange w:id="1654" w:author="Autor">
            <w:trPr>
              <w:trHeight w:val="300"/>
            </w:trPr>
          </w:trPrChange>
        </w:trPr>
        <w:tc>
          <w:tcPr>
            <w:tcW w:w="3559" w:type="dxa"/>
            <w:gridSpan w:val="2"/>
            <w:shd w:val="clear" w:color="auto" w:fill="auto"/>
            <w:vAlign w:val="center"/>
            <w:tcPrChange w:id="1655"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56" w:author="Autor">
              <w:r w:rsidRPr="00BB2644" w:rsidDel="009634DB">
                <w:rPr>
                  <w:color w:val="000000"/>
                  <w:sz w:val="22"/>
                  <w:szCs w:val="22"/>
                </w:rPr>
                <w:delText>Druh zákazky podľa predmetu obstarania</w:delText>
              </w:r>
            </w:del>
          </w:p>
        </w:tc>
        <w:tc>
          <w:tcPr>
            <w:tcW w:w="5528" w:type="dxa"/>
            <w:gridSpan w:val="5"/>
            <w:shd w:val="clear" w:color="auto" w:fill="auto"/>
            <w:vAlign w:val="center"/>
            <w:tcPrChange w:id="1657"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58" w:author="Autor">
              <w:r w:rsidRPr="00BB2644" w:rsidDel="009634DB">
                <w:rPr>
                  <w:color w:val="000000"/>
                  <w:sz w:val="22"/>
                  <w:szCs w:val="22"/>
                </w:rPr>
                <w:delText xml:space="preserve"> </w:delText>
              </w:r>
            </w:del>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del w:id="1659" w:author="Autor">
              <w:r w:rsidRPr="00863741" w:rsidDel="009634DB">
                <w:rPr>
                  <w:color w:val="000000"/>
                  <w:sz w:val="22"/>
                  <w:szCs w:val="22"/>
                </w:rPr>
                <w:delText>Identifikátor zákazky v</w:delText>
              </w:r>
              <w:r w:rsidDel="009634DB">
                <w:rPr>
                  <w:color w:val="000000"/>
                  <w:sz w:val="22"/>
                  <w:szCs w:val="22"/>
                </w:rPr>
                <w:delText> </w:delText>
              </w:r>
              <w:r w:rsidRPr="00863741" w:rsidDel="009634DB">
                <w:rPr>
                  <w:color w:val="000000"/>
                  <w:sz w:val="22"/>
                  <w:szCs w:val="22"/>
                </w:rPr>
                <w:delText>ITMS</w:delText>
              </w:r>
              <w:r w:rsidDel="009634DB">
                <w:rPr>
                  <w:color w:val="000000"/>
                  <w:sz w:val="22"/>
                  <w:szCs w:val="22"/>
                </w:rPr>
                <w:delText>2014+</w:delText>
              </w:r>
            </w:del>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9634DB">
        <w:trPr>
          <w:trHeight w:val="300"/>
          <w:trPrChange w:id="1660" w:author="Autor">
            <w:trPr>
              <w:trHeight w:val="300"/>
            </w:trPr>
          </w:trPrChange>
        </w:trPr>
        <w:tc>
          <w:tcPr>
            <w:tcW w:w="3559" w:type="dxa"/>
            <w:gridSpan w:val="2"/>
            <w:shd w:val="clear" w:color="auto" w:fill="auto"/>
            <w:vAlign w:val="center"/>
            <w:tcPrChange w:id="1661"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62" w:author="Autor">
              <w:r w:rsidRPr="00BB2644" w:rsidDel="009634DB">
                <w:rPr>
                  <w:color w:val="000000"/>
                  <w:sz w:val="22"/>
                  <w:szCs w:val="22"/>
                </w:rPr>
                <w:delText>Typ kontroly</w:delText>
              </w:r>
            </w:del>
          </w:p>
        </w:tc>
        <w:tc>
          <w:tcPr>
            <w:tcW w:w="5528" w:type="dxa"/>
            <w:gridSpan w:val="5"/>
            <w:shd w:val="clear" w:color="auto" w:fill="auto"/>
            <w:vAlign w:val="center"/>
            <w:tcPrChange w:id="1663"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64" w:author="Autor">
              <w:r w:rsidRPr="00BB2644" w:rsidDel="009634DB">
                <w:rPr>
                  <w:color w:val="000000"/>
                  <w:sz w:val="22"/>
                  <w:szCs w:val="22"/>
                </w:rPr>
                <w:delText>1. ex-ante kontrola</w:delText>
              </w:r>
            </w:del>
          </w:p>
        </w:tc>
      </w:tr>
      <w:tr w:rsidR="00BB2644" w:rsidRPr="00BB2644" w:rsidTr="009634DB">
        <w:trPr>
          <w:trHeight w:val="300"/>
          <w:trPrChange w:id="1665" w:author="Autor">
            <w:trPr>
              <w:trHeight w:val="300"/>
            </w:trPr>
          </w:trPrChange>
        </w:trPr>
        <w:tc>
          <w:tcPr>
            <w:tcW w:w="3559" w:type="dxa"/>
            <w:gridSpan w:val="2"/>
            <w:shd w:val="clear" w:color="auto" w:fill="auto"/>
            <w:vAlign w:val="center"/>
            <w:tcPrChange w:id="1666"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67" w:author="Autor">
              <w:r w:rsidRPr="00BB2644" w:rsidDel="009634DB">
                <w:rPr>
                  <w:color w:val="000000"/>
                  <w:sz w:val="22"/>
                  <w:szCs w:val="22"/>
                </w:rPr>
                <w:delText>Názov zákazky</w:delText>
              </w:r>
            </w:del>
          </w:p>
        </w:tc>
        <w:tc>
          <w:tcPr>
            <w:tcW w:w="5528" w:type="dxa"/>
            <w:gridSpan w:val="5"/>
            <w:shd w:val="clear" w:color="auto" w:fill="auto"/>
            <w:vAlign w:val="center"/>
            <w:tcPrChange w:id="1668"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69" w:author="Autor">
              <w:r w:rsidRPr="00BB2644" w:rsidDel="009634DB">
                <w:rPr>
                  <w:color w:val="000000"/>
                  <w:sz w:val="22"/>
                  <w:szCs w:val="22"/>
                </w:rPr>
                <w:delText> </w:delText>
              </w:r>
            </w:del>
          </w:p>
        </w:tc>
      </w:tr>
      <w:tr w:rsidR="00BB2644" w:rsidRPr="00BB2644" w:rsidTr="009634DB">
        <w:trPr>
          <w:trHeight w:val="300"/>
          <w:trPrChange w:id="1670" w:author="Autor">
            <w:trPr>
              <w:trHeight w:val="300"/>
            </w:trPr>
          </w:trPrChange>
        </w:trPr>
        <w:tc>
          <w:tcPr>
            <w:tcW w:w="3559" w:type="dxa"/>
            <w:gridSpan w:val="2"/>
            <w:shd w:val="clear" w:color="auto" w:fill="auto"/>
            <w:vAlign w:val="center"/>
            <w:tcPrChange w:id="1671"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72" w:author="Autor">
              <w:r w:rsidRPr="00BB2644" w:rsidDel="009634DB">
                <w:rPr>
                  <w:color w:val="000000"/>
                  <w:sz w:val="22"/>
                  <w:szCs w:val="22"/>
                </w:rPr>
                <w:delText>Predpokladaná hodnota zákazky</w:delText>
              </w:r>
            </w:del>
          </w:p>
        </w:tc>
        <w:tc>
          <w:tcPr>
            <w:tcW w:w="5528" w:type="dxa"/>
            <w:gridSpan w:val="5"/>
            <w:shd w:val="clear" w:color="auto" w:fill="auto"/>
            <w:vAlign w:val="center"/>
            <w:tcPrChange w:id="1673"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74" w:author="Autor">
              <w:r w:rsidRPr="00BB2644" w:rsidDel="009634DB">
                <w:rPr>
                  <w:color w:val="000000"/>
                  <w:sz w:val="22"/>
                  <w:szCs w:val="22"/>
                </w:rPr>
                <w:delText> </w:delText>
              </w:r>
            </w:del>
          </w:p>
        </w:tc>
      </w:tr>
      <w:tr w:rsidR="00BB2644" w:rsidRPr="00BB2644" w:rsidTr="009634DB">
        <w:trPr>
          <w:trHeight w:val="810"/>
          <w:trPrChange w:id="1675" w:author="Autor">
            <w:trPr>
              <w:trHeight w:val="810"/>
            </w:trPr>
          </w:trPrChange>
        </w:trPr>
        <w:tc>
          <w:tcPr>
            <w:tcW w:w="3559" w:type="dxa"/>
            <w:gridSpan w:val="2"/>
            <w:shd w:val="clear" w:color="auto" w:fill="auto"/>
            <w:vAlign w:val="center"/>
            <w:tcPrChange w:id="1676" w:author="Autor">
              <w:tcPr>
                <w:tcW w:w="3559" w:type="dxa"/>
                <w:gridSpan w:val="2"/>
                <w:shd w:val="clear" w:color="auto" w:fill="auto"/>
                <w:vAlign w:val="center"/>
              </w:tcPr>
            </w:tcPrChange>
          </w:tcPr>
          <w:p w:rsidR="00BB2644" w:rsidRPr="00BB2644" w:rsidRDefault="00BB2644" w:rsidP="00BB2644">
            <w:pPr>
              <w:rPr>
                <w:color w:val="000000"/>
                <w:sz w:val="22"/>
                <w:szCs w:val="22"/>
              </w:rPr>
            </w:pPr>
            <w:del w:id="1677" w:author="Autor">
              <w:r w:rsidRPr="00BB2644" w:rsidDel="009634DB">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1678" w:author="Autor">
              <w:tcPr>
                <w:tcW w:w="5528" w:type="dxa"/>
                <w:gridSpan w:val="5"/>
                <w:shd w:val="clear" w:color="auto" w:fill="auto"/>
                <w:vAlign w:val="center"/>
              </w:tcPr>
            </w:tcPrChange>
          </w:tcPr>
          <w:p w:rsidR="00BB2644" w:rsidRPr="00BB2644" w:rsidRDefault="00BB2644" w:rsidP="00BB2644">
            <w:pPr>
              <w:rPr>
                <w:color w:val="000000"/>
                <w:sz w:val="22"/>
                <w:szCs w:val="22"/>
              </w:rPr>
            </w:pPr>
            <w:del w:id="1679" w:author="Autor">
              <w:r w:rsidRPr="00BB2644" w:rsidDel="009634DB">
                <w:rPr>
                  <w:color w:val="000000"/>
                  <w:sz w:val="22"/>
                  <w:szCs w:val="22"/>
                </w:rPr>
                <w:delText> </w:delText>
              </w:r>
            </w:del>
          </w:p>
        </w:tc>
      </w:tr>
      <w:tr w:rsidR="00BB2644" w:rsidRPr="00BB2644" w:rsidTr="009634DB">
        <w:trPr>
          <w:trHeight w:val="315"/>
          <w:trPrChange w:id="1680" w:author="Autor">
            <w:trPr>
              <w:trHeight w:val="315"/>
            </w:trPr>
          </w:trPrChange>
        </w:trPr>
        <w:tc>
          <w:tcPr>
            <w:tcW w:w="582" w:type="dxa"/>
            <w:shd w:val="clear" w:color="000000" w:fill="60497A"/>
            <w:vAlign w:val="center"/>
            <w:tcPrChange w:id="1681" w:author="Autor">
              <w:tcPr>
                <w:tcW w:w="582" w:type="dxa"/>
                <w:shd w:val="clear" w:color="000000" w:fill="60497A"/>
                <w:vAlign w:val="center"/>
              </w:tcPr>
            </w:tcPrChange>
          </w:tcPr>
          <w:p w:rsidR="00BB2644" w:rsidRPr="00BB2644" w:rsidRDefault="00BB2644" w:rsidP="00BB2644">
            <w:pPr>
              <w:jc w:val="center"/>
              <w:rPr>
                <w:b/>
                <w:bCs/>
                <w:color w:val="FFFFFF"/>
                <w:sz w:val="22"/>
                <w:szCs w:val="22"/>
              </w:rPr>
            </w:pPr>
            <w:del w:id="1682" w:author="Autor">
              <w:r w:rsidRPr="00BB2644" w:rsidDel="009634DB">
                <w:rPr>
                  <w:b/>
                  <w:bCs/>
                  <w:color w:val="FFFFFF"/>
                  <w:sz w:val="22"/>
                  <w:szCs w:val="22"/>
                </w:rPr>
                <w:delText>P. č.</w:delText>
              </w:r>
            </w:del>
          </w:p>
        </w:tc>
        <w:tc>
          <w:tcPr>
            <w:tcW w:w="4820" w:type="dxa"/>
            <w:gridSpan w:val="2"/>
            <w:shd w:val="clear" w:color="000000" w:fill="60497A"/>
            <w:vAlign w:val="center"/>
            <w:tcPrChange w:id="1683" w:author="Autor">
              <w:tcPr>
                <w:tcW w:w="4820" w:type="dxa"/>
                <w:gridSpan w:val="2"/>
                <w:shd w:val="clear" w:color="000000" w:fill="60497A"/>
                <w:vAlign w:val="center"/>
              </w:tcPr>
            </w:tcPrChange>
          </w:tcPr>
          <w:p w:rsidR="00BB2644" w:rsidRPr="00BB2644" w:rsidRDefault="00BB2644" w:rsidP="00BB2644">
            <w:pPr>
              <w:jc w:val="center"/>
              <w:rPr>
                <w:b/>
                <w:bCs/>
                <w:color w:val="FFFFFF"/>
                <w:sz w:val="22"/>
                <w:szCs w:val="22"/>
              </w:rPr>
            </w:pPr>
            <w:del w:id="1684" w:author="Autor">
              <w:r w:rsidRPr="00BB2644" w:rsidDel="009634DB">
                <w:rPr>
                  <w:b/>
                  <w:bCs/>
                  <w:color w:val="FFFFFF"/>
                  <w:sz w:val="22"/>
                  <w:szCs w:val="22"/>
                </w:rPr>
                <w:delText>Kontrolné otázky</w:delText>
              </w:r>
            </w:del>
          </w:p>
        </w:tc>
        <w:tc>
          <w:tcPr>
            <w:tcW w:w="567" w:type="dxa"/>
            <w:shd w:val="clear" w:color="000000" w:fill="60497A"/>
            <w:vAlign w:val="center"/>
            <w:tcPrChange w:id="1685"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1686" w:author="Autor">
              <w:r w:rsidRPr="00BB2644" w:rsidDel="009634DB">
                <w:rPr>
                  <w:b/>
                  <w:bCs/>
                  <w:color w:val="FFFFFF"/>
                  <w:sz w:val="22"/>
                  <w:szCs w:val="22"/>
                </w:rPr>
                <w:delText>áno</w:delText>
              </w:r>
            </w:del>
          </w:p>
        </w:tc>
        <w:tc>
          <w:tcPr>
            <w:tcW w:w="567" w:type="dxa"/>
            <w:shd w:val="clear" w:color="000000" w:fill="60497A"/>
            <w:vAlign w:val="center"/>
            <w:tcPrChange w:id="1687"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1688" w:author="Autor">
              <w:r w:rsidRPr="00BB2644" w:rsidDel="009634DB">
                <w:rPr>
                  <w:b/>
                  <w:bCs/>
                  <w:color w:val="FFFFFF"/>
                  <w:sz w:val="22"/>
                  <w:szCs w:val="22"/>
                </w:rPr>
                <w:delText>nie</w:delText>
              </w:r>
            </w:del>
          </w:p>
        </w:tc>
        <w:tc>
          <w:tcPr>
            <w:tcW w:w="776" w:type="dxa"/>
            <w:shd w:val="clear" w:color="000000" w:fill="60497A"/>
            <w:vAlign w:val="center"/>
            <w:tcPrChange w:id="1689" w:author="Autor">
              <w:tcPr>
                <w:tcW w:w="776" w:type="dxa"/>
                <w:shd w:val="clear" w:color="000000" w:fill="60497A"/>
                <w:vAlign w:val="center"/>
              </w:tcPr>
            </w:tcPrChange>
          </w:tcPr>
          <w:p w:rsidR="00BB2644" w:rsidRPr="00BB2644" w:rsidRDefault="00BB2644" w:rsidP="00BB2644">
            <w:pPr>
              <w:jc w:val="center"/>
              <w:rPr>
                <w:b/>
                <w:bCs/>
                <w:color w:val="FFFFFF"/>
                <w:sz w:val="22"/>
                <w:szCs w:val="22"/>
              </w:rPr>
            </w:pPr>
            <w:del w:id="1690" w:author="Autor">
              <w:r w:rsidRPr="00BB2644" w:rsidDel="009634DB">
                <w:rPr>
                  <w:b/>
                  <w:bCs/>
                  <w:color w:val="FFFFFF"/>
                  <w:sz w:val="22"/>
                  <w:szCs w:val="22"/>
                </w:rPr>
                <w:delText>netýka sa</w:delText>
              </w:r>
            </w:del>
          </w:p>
        </w:tc>
        <w:tc>
          <w:tcPr>
            <w:tcW w:w="1775" w:type="dxa"/>
            <w:shd w:val="clear" w:color="000000" w:fill="60497A"/>
            <w:vAlign w:val="center"/>
            <w:tcPrChange w:id="1691" w:author="Autor">
              <w:tcPr>
                <w:tcW w:w="1775" w:type="dxa"/>
                <w:shd w:val="clear" w:color="000000" w:fill="60497A"/>
                <w:vAlign w:val="center"/>
              </w:tcPr>
            </w:tcPrChange>
          </w:tcPr>
          <w:p w:rsidR="00BB2644" w:rsidRPr="00BB2644" w:rsidRDefault="00BB2644" w:rsidP="00BB2644">
            <w:pPr>
              <w:jc w:val="center"/>
              <w:rPr>
                <w:b/>
                <w:bCs/>
                <w:color w:val="FFFFFF"/>
                <w:sz w:val="22"/>
                <w:szCs w:val="22"/>
              </w:rPr>
            </w:pPr>
            <w:del w:id="1692" w:author="Autor">
              <w:r w:rsidRPr="00BB2644" w:rsidDel="009634DB">
                <w:rPr>
                  <w:b/>
                  <w:bCs/>
                  <w:color w:val="FFFFFF"/>
                  <w:sz w:val="22"/>
                  <w:szCs w:val="22"/>
                </w:rPr>
                <w:delText>Poznámka</w:delText>
              </w:r>
            </w:del>
          </w:p>
        </w:tc>
      </w:tr>
      <w:tr w:rsidR="009759D2" w:rsidRPr="00BB2644" w:rsidTr="009634DB">
        <w:trPr>
          <w:trHeight w:val="630"/>
          <w:trPrChange w:id="1693" w:author="Autor">
            <w:trPr>
              <w:trHeight w:val="630"/>
            </w:trPr>
          </w:trPrChange>
        </w:trPr>
        <w:tc>
          <w:tcPr>
            <w:tcW w:w="582" w:type="dxa"/>
            <w:vMerge w:val="restart"/>
            <w:shd w:val="clear" w:color="auto" w:fill="auto"/>
            <w:noWrap/>
            <w:vAlign w:val="center"/>
            <w:tcPrChange w:id="1694" w:author="Autor">
              <w:tcPr>
                <w:tcW w:w="582" w:type="dxa"/>
                <w:vMerge w:val="restart"/>
                <w:shd w:val="clear" w:color="auto" w:fill="auto"/>
                <w:noWrap/>
                <w:vAlign w:val="center"/>
              </w:tcPr>
            </w:tcPrChange>
          </w:tcPr>
          <w:p w:rsidR="009759D2" w:rsidRPr="00BB2644" w:rsidRDefault="009759D2" w:rsidP="00BB2644">
            <w:pPr>
              <w:jc w:val="center"/>
              <w:rPr>
                <w:color w:val="000000"/>
                <w:sz w:val="22"/>
                <w:szCs w:val="22"/>
              </w:rPr>
            </w:pPr>
            <w:del w:id="1695" w:author="Autor">
              <w:r w:rsidRPr="00BB2644" w:rsidDel="009634DB">
                <w:rPr>
                  <w:color w:val="000000"/>
                  <w:sz w:val="22"/>
                  <w:szCs w:val="22"/>
                </w:rPr>
                <w:delText>1</w:delText>
              </w:r>
            </w:del>
          </w:p>
        </w:tc>
        <w:tc>
          <w:tcPr>
            <w:tcW w:w="4820" w:type="dxa"/>
            <w:gridSpan w:val="2"/>
            <w:vMerge w:val="restart"/>
            <w:shd w:val="clear" w:color="auto" w:fill="auto"/>
            <w:vAlign w:val="center"/>
            <w:tcPrChange w:id="1696" w:author="Autor">
              <w:tcPr>
                <w:tcW w:w="4820" w:type="dxa"/>
                <w:gridSpan w:val="2"/>
                <w:vMerge w:val="restart"/>
                <w:shd w:val="clear" w:color="auto" w:fill="auto"/>
                <w:vAlign w:val="center"/>
              </w:tcPr>
            </w:tcPrChange>
          </w:tcPr>
          <w:p w:rsidR="009759D2" w:rsidRPr="00BB2644" w:rsidRDefault="009759D2" w:rsidP="00BB2644">
            <w:pPr>
              <w:rPr>
                <w:color w:val="000000"/>
                <w:sz w:val="22"/>
                <w:szCs w:val="22"/>
              </w:rPr>
            </w:pPr>
            <w:del w:id="1697" w:author="Autor">
              <w:r w:rsidRPr="00BB2644" w:rsidDel="009634DB">
                <w:rPr>
                  <w:color w:val="000000"/>
                  <w:sz w:val="22"/>
                  <w:szCs w:val="22"/>
                </w:rPr>
                <w:delText>a) Je použitý postup na zadanie zákazky na dodanie tovaru/ stavebných prác/ služieb v súlade so ZVO?</w:delText>
              </w:r>
              <w:r w:rsidRPr="00BB2644" w:rsidDel="009634DB">
                <w:rPr>
                  <w:color w:val="000000"/>
                  <w:sz w:val="22"/>
                  <w:szCs w:val="22"/>
                </w:rPr>
                <w:br/>
                <w:delText>b) Bolo rokovacie konanie so zverejnením použité, ak bola splnená aspoň jedna z podmienok § 55 ZVO?</w:delText>
              </w:r>
            </w:del>
          </w:p>
        </w:tc>
        <w:tc>
          <w:tcPr>
            <w:tcW w:w="567" w:type="dxa"/>
            <w:shd w:val="clear" w:color="auto" w:fill="auto"/>
            <w:vAlign w:val="center"/>
            <w:tcPrChange w:id="1698" w:author="Autor">
              <w:tcPr>
                <w:tcW w:w="567" w:type="dxa"/>
                <w:shd w:val="clear" w:color="auto" w:fill="auto"/>
                <w:vAlign w:val="center"/>
              </w:tcPr>
            </w:tcPrChange>
          </w:tcPr>
          <w:p w:rsidR="009759D2" w:rsidRPr="00BB2644" w:rsidRDefault="009759D2" w:rsidP="00BB2644">
            <w:pPr>
              <w:jc w:val="center"/>
              <w:rPr>
                <w:color w:val="000000"/>
                <w:sz w:val="22"/>
                <w:szCs w:val="22"/>
              </w:rPr>
            </w:pPr>
            <w:del w:id="1699" w:author="Autor">
              <w:r w:rsidRPr="00BB2644" w:rsidDel="009634DB">
                <w:rPr>
                  <w:color w:val="000000"/>
                  <w:sz w:val="22"/>
                  <w:szCs w:val="22"/>
                </w:rPr>
                <w:delText> </w:delText>
              </w:r>
            </w:del>
          </w:p>
        </w:tc>
        <w:tc>
          <w:tcPr>
            <w:tcW w:w="567" w:type="dxa"/>
            <w:shd w:val="clear" w:color="auto" w:fill="auto"/>
            <w:vAlign w:val="center"/>
            <w:tcPrChange w:id="1700" w:author="Autor">
              <w:tcPr>
                <w:tcW w:w="567" w:type="dxa"/>
                <w:shd w:val="clear" w:color="auto" w:fill="auto"/>
                <w:vAlign w:val="center"/>
              </w:tcPr>
            </w:tcPrChange>
          </w:tcPr>
          <w:p w:rsidR="009759D2" w:rsidRPr="00BB2644" w:rsidRDefault="009759D2" w:rsidP="00BB2644">
            <w:pPr>
              <w:jc w:val="center"/>
              <w:rPr>
                <w:color w:val="000000"/>
                <w:sz w:val="22"/>
                <w:szCs w:val="22"/>
              </w:rPr>
            </w:pPr>
            <w:del w:id="1701" w:author="Autor">
              <w:r w:rsidRPr="00BB2644" w:rsidDel="009634DB">
                <w:rPr>
                  <w:color w:val="000000"/>
                  <w:sz w:val="22"/>
                  <w:szCs w:val="22"/>
                </w:rPr>
                <w:delText> </w:delText>
              </w:r>
            </w:del>
          </w:p>
        </w:tc>
        <w:tc>
          <w:tcPr>
            <w:tcW w:w="776" w:type="dxa"/>
            <w:shd w:val="clear" w:color="auto" w:fill="auto"/>
            <w:vAlign w:val="center"/>
            <w:tcPrChange w:id="1702" w:author="Autor">
              <w:tcPr>
                <w:tcW w:w="776" w:type="dxa"/>
                <w:shd w:val="clear" w:color="auto" w:fill="auto"/>
                <w:vAlign w:val="center"/>
              </w:tcPr>
            </w:tcPrChange>
          </w:tcPr>
          <w:p w:rsidR="009759D2" w:rsidRPr="00BB2644" w:rsidRDefault="009759D2" w:rsidP="00BB2644">
            <w:pPr>
              <w:jc w:val="center"/>
              <w:rPr>
                <w:color w:val="000000"/>
                <w:sz w:val="22"/>
                <w:szCs w:val="22"/>
              </w:rPr>
            </w:pPr>
            <w:del w:id="1703" w:author="Autor">
              <w:r w:rsidRPr="00BB2644" w:rsidDel="009634DB">
                <w:rPr>
                  <w:color w:val="000000"/>
                  <w:sz w:val="22"/>
                  <w:szCs w:val="22"/>
                </w:rPr>
                <w:delText> </w:delText>
              </w:r>
            </w:del>
          </w:p>
        </w:tc>
        <w:tc>
          <w:tcPr>
            <w:tcW w:w="1775" w:type="dxa"/>
            <w:shd w:val="clear" w:color="auto" w:fill="auto"/>
            <w:vAlign w:val="center"/>
            <w:tcPrChange w:id="1704" w:author="Autor">
              <w:tcPr>
                <w:tcW w:w="1775" w:type="dxa"/>
                <w:shd w:val="clear" w:color="auto" w:fill="auto"/>
                <w:vAlign w:val="center"/>
              </w:tcPr>
            </w:tcPrChange>
          </w:tcPr>
          <w:p w:rsidR="009759D2" w:rsidRPr="00BB2644" w:rsidRDefault="009759D2" w:rsidP="00BB2644">
            <w:pPr>
              <w:jc w:val="center"/>
              <w:rPr>
                <w:color w:val="000000"/>
                <w:sz w:val="22"/>
                <w:szCs w:val="22"/>
              </w:rPr>
            </w:pPr>
            <w:del w:id="1705" w:author="Autor">
              <w:r w:rsidRPr="00BB2644" w:rsidDel="009634DB">
                <w:rPr>
                  <w:color w:val="000000"/>
                  <w:sz w:val="22"/>
                  <w:szCs w:val="22"/>
                </w:rPr>
                <w:delText> </w:delText>
              </w:r>
            </w:del>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634DB">
        <w:trPr>
          <w:trHeight w:val="873"/>
          <w:trPrChange w:id="1706" w:author="Autor">
            <w:trPr>
              <w:trHeight w:val="873"/>
            </w:trPr>
          </w:trPrChange>
        </w:trPr>
        <w:tc>
          <w:tcPr>
            <w:tcW w:w="582" w:type="dxa"/>
            <w:vMerge w:val="restart"/>
            <w:shd w:val="clear" w:color="auto" w:fill="auto"/>
            <w:noWrap/>
            <w:vAlign w:val="center"/>
            <w:tcPrChange w:id="1707" w:author="Autor">
              <w:tcPr>
                <w:tcW w:w="582" w:type="dxa"/>
                <w:vMerge w:val="restart"/>
                <w:shd w:val="clear" w:color="auto" w:fill="auto"/>
                <w:noWrap/>
                <w:vAlign w:val="center"/>
              </w:tcPr>
            </w:tcPrChange>
          </w:tcPr>
          <w:p w:rsidR="009759D2" w:rsidRPr="00BB2644" w:rsidRDefault="009759D2" w:rsidP="00BB2644">
            <w:pPr>
              <w:jc w:val="center"/>
              <w:rPr>
                <w:color w:val="000000"/>
                <w:sz w:val="22"/>
                <w:szCs w:val="22"/>
              </w:rPr>
            </w:pPr>
            <w:del w:id="1708" w:author="Autor">
              <w:r w:rsidRPr="00BB2644" w:rsidDel="009634DB">
                <w:rPr>
                  <w:color w:val="000000"/>
                  <w:sz w:val="22"/>
                  <w:szCs w:val="22"/>
                </w:rPr>
                <w:delText>2</w:delText>
              </w:r>
            </w:del>
          </w:p>
        </w:tc>
        <w:tc>
          <w:tcPr>
            <w:tcW w:w="4820" w:type="dxa"/>
            <w:gridSpan w:val="2"/>
            <w:vMerge w:val="restart"/>
            <w:shd w:val="clear" w:color="auto" w:fill="auto"/>
            <w:vAlign w:val="center"/>
            <w:tcPrChange w:id="1709" w:author="Autor">
              <w:tcPr>
                <w:tcW w:w="4820" w:type="dxa"/>
                <w:gridSpan w:val="2"/>
                <w:vMerge w:val="restart"/>
                <w:shd w:val="clear" w:color="auto" w:fill="auto"/>
                <w:vAlign w:val="center"/>
              </w:tcPr>
            </w:tcPrChange>
          </w:tcPr>
          <w:p w:rsidR="009759D2" w:rsidRPr="00BB2644" w:rsidRDefault="009759D2" w:rsidP="00BB2644">
            <w:pPr>
              <w:rPr>
                <w:color w:val="000000"/>
                <w:sz w:val="22"/>
                <w:szCs w:val="22"/>
              </w:rPr>
            </w:pPr>
            <w:del w:id="1710" w:author="Autor">
              <w:r w:rsidRPr="00BB2644" w:rsidDel="009634DB">
                <w:rPr>
                  <w:color w:val="000000"/>
                  <w:sz w:val="22"/>
                  <w:szCs w:val="22"/>
                </w:rPr>
                <w:delText>Bola predpokladaná hodnota zákazky určená súladne so ZVO?</w:delText>
              </w:r>
              <w:r w:rsidRPr="00BB2644" w:rsidDel="009634DB">
                <w:rPr>
                  <w:color w:val="000000"/>
                  <w:sz w:val="22"/>
                  <w:szCs w:val="22"/>
                </w:rPr>
                <w:br/>
                <w:delText>a) Bola PHZ určená ako cena bez DPH?</w:delText>
              </w:r>
              <w:r w:rsidRPr="00BB2644" w:rsidDel="009634DB">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9634DB">
                <w:rPr>
                  <w:color w:val="000000"/>
                  <w:sz w:val="22"/>
                  <w:szCs w:val="22"/>
                </w:rPr>
                <w:br/>
                <w:delText>c) Bola PHZ určená tak, že zahŕňa PHZ všetkých častí zákazky, vrátane opakovaných plnení, odmien a opcií?</w:delText>
              </w:r>
              <w:r w:rsidRPr="00BB2644" w:rsidDel="009634DB">
                <w:rPr>
                  <w:color w:val="000000"/>
                  <w:sz w:val="22"/>
                  <w:szCs w:val="22"/>
                </w:rPr>
                <w:br/>
                <w:delText>d) Je stanovená PHZ tak, že nezahŕňa PHZ aj dodávku tovaru alebo poskytnutie služieb, ktoré nie sú nevyhnutné  na splnenie zmluvy na stavebné práce?</w:delText>
              </w:r>
              <w:r w:rsidRPr="00BB2644" w:rsidDel="009634DB">
                <w:rPr>
                  <w:color w:val="000000"/>
                  <w:sz w:val="22"/>
                  <w:szCs w:val="22"/>
                </w:rPr>
                <w:br/>
                <w:delText>e) Nedošlo k rozdeleniu zákazky alebo nebol zvolený spôsob určenia jej PHZ s cieľom znížiť PHZ pod finančné limity podľa ZVO?</w:delText>
              </w:r>
              <w:r w:rsidRPr="00BB2644" w:rsidDel="009634DB">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1711" w:author="Autor">
              <w:tcPr>
                <w:tcW w:w="567" w:type="dxa"/>
                <w:shd w:val="clear" w:color="auto" w:fill="auto"/>
                <w:vAlign w:val="center"/>
              </w:tcPr>
            </w:tcPrChange>
          </w:tcPr>
          <w:p w:rsidR="009759D2" w:rsidRPr="00BB2644" w:rsidRDefault="009759D2" w:rsidP="00BB2644">
            <w:pPr>
              <w:jc w:val="center"/>
              <w:rPr>
                <w:color w:val="000000"/>
                <w:sz w:val="22"/>
                <w:szCs w:val="22"/>
              </w:rPr>
            </w:pPr>
            <w:del w:id="1712" w:author="Autor">
              <w:r w:rsidRPr="00BB2644" w:rsidDel="009634DB">
                <w:rPr>
                  <w:color w:val="000000"/>
                  <w:sz w:val="22"/>
                  <w:szCs w:val="22"/>
                </w:rPr>
                <w:delText> </w:delText>
              </w:r>
            </w:del>
          </w:p>
        </w:tc>
        <w:tc>
          <w:tcPr>
            <w:tcW w:w="567" w:type="dxa"/>
            <w:shd w:val="clear" w:color="auto" w:fill="auto"/>
            <w:vAlign w:val="center"/>
            <w:tcPrChange w:id="1713" w:author="Autor">
              <w:tcPr>
                <w:tcW w:w="567" w:type="dxa"/>
                <w:shd w:val="clear" w:color="auto" w:fill="auto"/>
                <w:vAlign w:val="center"/>
              </w:tcPr>
            </w:tcPrChange>
          </w:tcPr>
          <w:p w:rsidR="009759D2" w:rsidRPr="00BB2644" w:rsidRDefault="009759D2" w:rsidP="00BB2644">
            <w:pPr>
              <w:jc w:val="center"/>
              <w:rPr>
                <w:color w:val="000000"/>
                <w:sz w:val="22"/>
                <w:szCs w:val="22"/>
              </w:rPr>
            </w:pPr>
            <w:del w:id="1714" w:author="Autor">
              <w:r w:rsidRPr="00BB2644" w:rsidDel="009634DB">
                <w:rPr>
                  <w:color w:val="000000"/>
                  <w:sz w:val="22"/>
                  <w:szCs w:val="22"/>
                </w:rPr>
                <w:delText> </w:delText>
              </w:r>
            </w:del>
          </w:p>
        </w:tc>
        <w:tc>
          <w:tcPr>
            <w:tcW w:w="776" w:type="dxa"/>
            <w:shd w:val="clear" w:color="auto" w:fill="auto"/>
            <w:vAlign w:val="center"/>
            <w:tcPrChange w:id="1715" w:author="Autor">
              <w:tcPr>
                <w:tcW w:w="776" w:type="dxa"/>
                <w:shd w:val="clear" w:color="auto" w:fill="auto"/>
                <w:vAlign w:val="center"/>
              </w:tcPr>
            </w:tcPrChange>
          </w:tcPr>
          <w:p w:rsidR="009759D2" w:rsidRPr="00BB2644" w:rsidRDefault="009759D2" w:rsidP="00BB2644">
            <w:pPr>
              <w:jc w:val="center"/>
              <w:rPr>
                <w:color w:val="000000"/>
                <w:sz w:val="22"/>
                <w:szCs w:val="22"/>
              </w:rPr>
            </w:pPr>
            <w:del w:id="1716" w:author="Autor">
              <w:r w:rsidRPr="00BB2644" w:rsidDel="009634DB">
                <w:rPr>
                  <w:color w:val="000000"/>
                  <w:sz w:val="22"/>
                  <w:szCs w:val="22"/>
                </w:rPr>
                <w:delText> </w:delText>
              </w:r>
            </w:del>
          </w:p>
        </w:tc>
        <w:tc>
          <w:tcPr>
            <w:tcW w:w="1775" w:type="dxa"/>
            <w:shd w:val="clear" w:color="auto" w:fill="auto"/>
            <w:vAlign w:val="center"/>
            <w:tcPrChange w:id="1717" w:author="Autor">
              <w:tcPr>
                <w:tcW w:w="1775" w:type="dxa"/>
                <w:shd w:val="clear" w:color="auto" w:fill="auto"/>
                <w:vAlign w:val="center"/>
              </w:tcPr>
            </w:tcPrChange>
          </w:tcPr>
          <w:p w:rsidR="009759D2" w:rsidRPr="00BB2644" w:rsidRDefault="009759D2" w:rsidP="00BB2644">
            <w:pPr>
              <w:jc w:val="center"/>
              <w:rPr>
                <w:color w:val="000000"/>
                <w:sz w:val="22"/>
                <w:szCs w:val="22"/>
              </w:rPr>
            </w:pPr>
            <w:del w:id="1718" w:author="Autor">
              <w:r w:rsidRPr="00BB2644" w:rsidDel="009634DB">
                <w:rPr>
                  <w:color w:val="000000"/>
                  <w:sz w:val="22"/>
                  <w:szCs w:val="22"/>
                </w:rPr>
                <w:delText> </w:delText>
              </w:r>
            </w:del>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9634DB">
        <w:trPr>
          <w:trHeight w:val="900"/>
          <w:trPrChange w:id="1719" w:author="Autor">
            <w:trPr>
              <w:trHeight w:val="900"/>
            </w:trPr>
          </w:trPrChange>
        </w:trPr>
        <w:tc>
          <w:tcPr>
            <w:tcW w:w="582" w:type="dxa"/>
            <w:shd w:val="clear" w:color="auto" w:fill="auto"/>
            <w:noWrap/>
            <w:vAlign w:val="center"/>
            <w:tcPrChange w:id="1720"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721" w:author="Autor">
              <w:r w:rsidRPr="00BB2644" w:rsidDel="009634DB">
                <w:rPr>
                  <w:color w:val="000000"/>
                  <w:sz w:val="22"/>
                  <w:szCs w:val="22"/>
                </w:rPr>
                <w:delText>3</w:delText>
              </w:r>
            </w:del>
          </w:p>
        </w:tc>
        <w:tc>
          <w:tcPr>
            <w:tcW w:w="4820" w:type="dxa"/>
            <w:gridSpan w:val="2"/>
            <w:shd w:val="clear" w:color="auto" w:fill="auto"/>
            <w:vAlign w:val="center"/>
            <w:tcPrChange w:id="1722" w:author="Autor">
              <w:tcPr>
                <w:tcW w:w="4820" w:type="dxa"/>
                <w:gridSpan w:val="2"/>
                <w:shd w:val="clear" w:color="auto" w:fill="auto"/>
                <w:vAlign w:val="center"/>
              </w:tcPr>
            </w:tcPrChange>
          </w:tcPr>
          <w:p w:rsidR="00BB2644" w:rsidRPr="00BB2644" w:rsidRDefault="00BB2644" w:rsidP="00BB2644">
            <w:pPr>
              <w:rPr>
                <w:color w:val="000000"/>
                <w:sz w:val="22"/>
                <w:szCs w:val="22"/>
              </w:rPr>
            </w:pPr>
            <w:del w:id="1723" w:author="Autor">
              <w:r w:rsidRPr="00BB2644" w:rsidDel="009634DB">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1724" w:author="Autor">
              <w:tcPr>
                <w:tcW w:w="567" w:type="dxa"/>
                <w:shd w:val="clear" w:color="auto" w:fill="auto"/>
                <w:vAlign w:val="center"/>
              </w:tcPr>
            </w:tcPrChange>
          </w:tcPr>
          <w:p w:rsidR="00BB2644" w:rsidRPr="00BB2644" w:rsidRDefault="00BB2644" w:rsidP="00BB2644">
            <w:pPr>
              <w:jc w:val="center"/>
              <w:rPr>
                <w:color w:val="000000"/>
                <w:sz w:val="22"/>
                <w:szCs w:val="22"/>
              </w:rPr>
            </w:pPr>
            <w:del w:id="1725" w:author="Autor">
              <w:r w:rsidRPr="00BB2644" w:rsidDel="009634DB">
                <w:rPr>
                  <w:color w:val="000000"/>
                  <w:sz w:val="22"/>
                  <w:szCs w:val="22"/>
                </w:rPr>
                <w:delText> </w:delText>
              </w:r>
            </w:del>
          </w:p>
        </w:tc>
        <w:tc>
          <w:tcPr>
            <w:tcW w:w="567" w:type="dxa"/>
            <w:shd w:val="clear" w:color="auto" w:fill="auto"/>
            <w:vAlign w:val="center"/>
            <w:tcPrChange w:id="1726" w:author="Autor">
              <w:tcPr>
                <w:tcW w:w="567" w:type="dxa"/>
                <w:shd w:val="clear" w:color="auto" w:fill="auto"/>
                <w:vAlign w:val="center"/>
              </w:tcPr>
            </w:tcPrChange>
          </w:tcPr>
          <w:p w:rsidR="00BB2644" w:rsidRPr="00BB2644" w:rsidRDefault="00BB2644" w:rsidP="00BB2644">
            <w:pPr>
              <w:jc w:val="center"/>
              <w:rPr>
                <w:color w:val="000000"/>
                <w:sz w:val="22"/>
                <w:szCs w:val="22"/>
              </w:rPr>
            </w:pPr>
            <w:del w:id="1727" w:author="Autor">
              <w:r w:rsidRPr="00BB2644" w:rsidDel="009634DB">
                <w:rPr>
                  <w:color w:val="000000"/>
                  <w:sz w:val="22"/>
                  <w:szCs w:val="22"/>
                </w:rPr>
                <w:delText> </w:delText>
              </w:r>
            </w:del>
          </w:p>
        </w:tc>
        <w:tc>
          <w:tcPr>
            <w:tcW w:w="776" w:type="dxa"/>
            <w:shd w:val="clear" w:color="auto" w:fill="auto"/>
            <w:vAlign w:val="center"/>
            <w:tcPrChange w:id="1728" w:author="Autor">
              <w:tcPr>
                <w:tcW w:w="776" w:type="dxa"/>
                <w:shd w:val="clear" w:color="auto" w:fill="auto"/>
                <w:vAlign w:val="center"/>
              </w:tcPr>
            </w:tcPrChange>
          </w:tcPr>
          <w:p w:rsidR="00BB2644" w:rsidRPr="00BB2644" w:rsidRDefault="00BB2644" w:rsidP="00BB2644">
            <w:pPr>
              <w:jc w:val="center"/>
              <w:rPr>
                <w:color w:val="000000"/>
                <w:sz w:val="22"/>
                <w:szCs w:val="22"/>
              </w:rPr>
            </w:pPr>
            <w:del w:id="1729" w:author="Autor">
              <w:r w:rsidRPr="00BB2644" w:rsidDel="009634DB">
                <w:rPr>
                  <w:color w:val="000000"/>
                  <w:sz w:val="22"/>
                  <w:szCs w:val="22"/>
                </w:rPr>
                <w:delText> </w:delText>
              </w:r>
            </w:del>
          </w:p>
        </w:tc>
        <w:tc>
          <w:tcPr>
            <w:tcW w:w="1775" w:type="dxa"/>
            <w:shd w:val="clear" w:color="auto" w:fill="auto"/>
            <w:vAlign w:val="center"/>
            <w:tcPrChange w:id="1730" w:author="Autor">
              <w:tcPr>
                <w:tcW w:w="1775" w:type="dxa"/>
                <w:shd w:val="clear" w:color="auto" w:fill="auto"/>
                <w:vAlign w:val="center"/>
              </w:tcPr>
            </w:tcPrChange>
          </w:tcPr>
          <w:p w:rsidR="00BB2644" w:rsidRPr="00BB2644" w:rsidRDefault="00BB2644" w:rsidP="00BB2644">
            <w:pPr>
              <w:jc w:val="center"/>
              <w:rPr>
                <w:color w:val="000000"/>
                <w:sz w:val="22"/>
                <w:szCs w:val="22"/>
              </w:rPr>
            </w:pPr>
            <w:del w:id="1731" w:author="Autor">
              <w:r w:rsidRPr="00BB2644" w:rsidDel="009634DB">
                <w:rPr>
                  <w:color w:val="000000"/>
                  <w:sz w:val="22"/>
                  <w:szCs w:val="22"/>
                </w:rPr>
                <w:delText> </w:delText>
              </w:r>
            </w:del>
          </w:p>
        </w:tc>
      </w:tr>
      <w:tr w:rsidR="00BB2644" w:rsidRPr="00BB2644" w:rsidTr="009634DB">
        <w:trPr>
          <w:trHeight w:val="900"/>
          <w:trPrChange w:id="1732" w:author="Autor">
            <w:trPr>
              <w:trHeight w:val="900"/>
            </w:trPr>
          </w:trPrChange>
        </w:trPr>
        <w:tc>
          <w:tcPr>
            <w:tcW w:w="582" w:type="dxa"/>
            <w:shd w:val="clear" w:color="auto" w:fill="auto"/>
            <w:noWrap/>
            <w:vAlign w:val="center"/>
            <w:tcPrChange w:id="1733"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734" w:author="Autor">
              <w:r w:rsidRPr="00BB2644" w:rsidDel="009634DB">
                <w:rPr>
                  <w:color w:val="000000"/>
                  <w:sz w:val="22"/>
                  <w:szCs w:val="22"/>
                </w:rPr>
                <w:delText>4</w:delText>
              </w:r>
            </w:del>
          </w:p>
        </w:tc>
        <w:tc>
          <w:tcPr>
            <w:tcW w:w="4820" w:type="dxa"/>
            <w:gridSpan w:val="2"/>
            <w:shd w:val="clear" w:color="auto" w:fill="auto"/>
            <w:vAlign w:val="center"/>
            <w:tcPrChange w:id="1735" w:author="Autor">
              <w:tcPr>
                <w:tcW w:w="4820" w:type="dxa"/>
                <w:gridSpan w:val="2"/>
                <w:shd w:val="clear" w:color="auto" w:fill="auto"/>
                <w:vAlign w:val="center"/>
              </w:tcPr>
            </w:tcPrChange>
          </w:tcPr>
          <w:p w:rsidR="00BB2644" w:rsidRPr="00BB2644" w:rsidRDefault="00BB2644" w:rsidP="00BB2644">
            <w:pPr>
              <w:rPr>
                <w:color w:val="000000"/>
                <w:sz w:val="22"/>
                <w:szCs w:val="22"/>
              </w:rPr>
            </w:pPr>
            <w:del w:id="1736" w:author="Autor">
              <w:r w:rsidRPr="00BB2644" w:rsidDel="009634DB">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1737" w:author="Autor">
              <w:tcPr>
                <w:tcW w:w="567" w:type="dxa"/>
                <w:shd w:val="clear" w:color="auto" w:fill="auto"/>
                <w:vAlign w:val="center"/>
              </w:tcPr>
            </w:tcPrChange>
          </w:tcPr>
          <w:p w:rsidR="00BB2644" w:rsidRPr="00BB2644" w:rsidRDefault="00BB2644" w:rsidP="00BB2644">
            <w:pPr>
              <w:jc w:val="center"/>
              <w:rPr>
                <w:color w:val="000000"/>
                <w:sz w:val="22"/>
                <w:szCs w:val="22"/>
              </w:rPr>
            </w:pPr>
            <w:del w:id="1738" w:author="Autor">
              <w:r w:rsidRPr="00BB2644" w:rsidDel="009634DB">
                <w:rPr>
                  <w:color w:val="000000"/>
                  <w:sz w:val="22"/>
                  <w:szCs w:val="22"/>
                </w:rPr>
                <w:delText> </w:delText>
              </w:r>
            </w:del>
          </w:p>
        </w:tc>
        <w:tc>
          <w:tcPr>
            <w:tcW w:w="567" w:type="dxa"/>
            <w:shd w:val="clear" w:color="auto" w:fill="auto"/>
            <w:vAlign w:val="center"/>
            <w:tcPrChange w:id="1739" w:author="Autor">
              <w:tcPr>
                <w:tcW w:w="567" w:type="dxa"/>
                <w:shd w:val="clear" w:color="auto" w:fill="auto"/>
                <w:vAlign w:val="center"/>
              </w:tcPr>
            </w:tcPrChange>
          </w:tcPr>
          <w:p w:rsidR="00BB2644" w:rsidRPr="00BB2644" w:rsidRDefault="00BB2644" w:rsidP="00BB2644">
            <w:pPr>
              <w:jc w:val="center"/>
              <w:rPr>
                <w:color w:val="000000"/>
                <w:sz w:val="22"/>
                <w:szCs w:val="22"/>
              </w:rPr>
            </w:pPr>
            <w:del w:id="1740" w:author="Autor">
              <w:r w:rsidRPr="00BB2644" w:rsidDel="009634DB">
                <w:rPr>
                  <w:color w:val="000000"/>
                  <w:sz w:val="22"/>
                  <w:szCs w:val="22"/>
                </w:rPr>
                <w:delText> </w:delText>
              </w:r>
            </w:del>
          </w:p>
        </w:tc>
        <w:tc>
          <w:tcPr>
            <w:tcW w:w="776" w:type="dxa"/>
            <w:shd w:val="clear" w:color="auto" w:fill="auto"/>
            <w:vAlign w:val="center"/>
            <w:tcPrChange w:id="1741" w:author="Autor">
              <w:tcPr>
                <w:tcW w:w="776" w:type="dxa"/>
                <w:shd w:val="clear" w:color="auto" w:fill="auto"/>
                <w:vAlign w:val="center"/>
              </w:tcPr>
            </w:tcPrChange>
          </w:tcPr>
          <w:p w:rsidR="00BB2644" w:rsidRPr="00BB2644" w:rsidRDefault="00BB2644" w:rsidP="00BB2644">
            <w:pPr>
              <w:jc w:val="center"/>
              <w:rPr>
                <w:color w:val="000000"/>
                <w:sz w:val="22"/>
                <w:szCs w:val="22"/>
              </w:rPr>
            </w:pPr>
            <w:del w:id="1742" w:author="Autor">
              <w:r w:rsidRPr="00BB2644" w:rsidDel="009634DB">
                <w:rPr>
                  <w:color w:val="000000"/>
                  <w:sz w:val="22"/>
                  <w:szCs w:val="22"/>
                </w:rPr>
                <w:delText> </w:delText>
              </w:r>
            </w:del>
          </w:p>
        </w:tc>
        <w:tc>
          <w:tcPr>
            <w:tcW w:w="1775" w:type="dxa"/>
            <w:shd w:val="clear" w:color="auto" w:fill="auto"/>
            <w:vAlign w:val="center"/>
            <w:tcPrChange w:id="1743" w:author="Autor">
              <w:tcPr>
                <w:tcW w:w="1775" w:type="dxa"/>
                <w:shd w:val="clear" w:color="auto" w:fill="auto"/>
                <w:vAlign w:val="center"/>
              </w:tcPr>
            </w:tcPrChange>
          </w:tcPr>
          <w:p w:rsidR="00BB2644" w:rsidRPr="00BB2644" w:rsidRDefault="00BB2644" w:rsidP="00BB2644">
            <w:pPr>
              <w:jc w:val="center"/>
              <w:rPr>
                <w:color w:val="000000"/>
                <w:sz w:val="22"/>
                <w:szCs w:val="22"/>
              </w:rPr>
            </w:pPr>
            <w:del w:id="1744" w:author="Autor">
              <w:r w:rsidRPr="00BB2644" w:rsidDel="009634DB">
                <w:rPr>
                  <w:color w:val="000000"/>
                  <w:sz w:val="22"/>
                  <w:szCs w:val="22"/>
                </w:rPr>
                <w:delText> </w:delText>
              </w:r>
            </w:del>
          </w:p>
        </w:tc>
      </w:tr>
      <w:tr w:rsidR="00BB2644" w:rsidRPr="00BB2644" w:rsidTr="009634DB">
        <w:trPr>
          <w:trHeight w:val="900"/>
          <w:trPrChange w:id="1745" w:author="Autor">
            <w:trPr>
              <w:trHeight w:val="900"/>
            </w:trPr>
          </w:trPrChange>
        </w:trPr>
        <w:tc>
          <w:tcPr>
            <w:tcW w:w="582" w:type="dxa"/>
            <w:shd w:val="clear" w:color="auto" w:fill="auto"/>
            <w:noWrap/>
            <w:vAlign w:val="center"/>
            <w:tcPrChange w:id="1746"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747" w:author="Autor">
              <w:r w:rsidRPr="00BB2644" w:rsidDel="009634DB">
                <w:rPr>
                  <w:color w:val="000000"/>
                  <w:sz w:val="22"/>
                  <w:szCs w:val="22"/>
                </w:rPr>
                <w:delText>5</w:delText>
              </w:r>
            </w:del>
          </w:p>
        </w:tc>
        <w:tc>
          <w:tcPr>
            <w:tcW w:w="4820" w:type="dxa"/>
            <w:gridSpan w:val="2"/>
            <w:shd w:val="clear" w:color="auto" w:fill="auto"/>
            <w:vAlign w:val="center"/>
            <w:tcPrChange w:id="1748" w:author="Autor">
              <w:tcPr>
                <w:tcW w:w="4820" w:type="dxa"/>
                <w:gridSpan w:val="2"/>
                <w:shd w:val="clear" w:color="auto" w:fill="auto"/>
                <w:vAlign w:val="center"/>
              </w:tcPr>
            </w:tcPrChange>
          </w:tcPr>
          <w:p w:rsidR="00BB2644" w:rsidRPr="00BB2644" w:rsidRDefault="00BB2644" w:rsidP="00BB2644">
            <w:pPr>
              <w:rPr>
                <w:sz w:val="22"/>
                <w:szCs w:val="22"/>
              </w:rPr>
            </w:pPr>
            <w:del w:id="1749" w:author="Autor">
              <w:r w:rsidRPr="00BB2644" w:rsidDel="009634DB">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1750" w:author="Autor">
              <w:tcPr>
                <w:tcW w:w="567" w:type="dxa"/>
                <w:shd w:val="clear" w:color="auto" w:fill="auto"/>
                <w:vAlign w:val="center"/>
              </w:tcPr>
            </w:tcPrChange>
          </w:tcPr>
          <w:p w:rsidR="00BB2644" w:rsidRPr="00BB2644" w:rsidRDefault="00BB2644" w:rsidP="00BB2644">
            <w:pPr>
              <w:jc w:val="center"/>
              <w:rPr>
                <w:color w:val="000000"/>
                <w:sz w:val="22"/>
                <w:szCs w:val="22"/>
              </w:rPr>
            </w:pPr>
            <w:del w:id="1751" w:author="Autor">
              <w:r w:rsidRPr="00BB2644" w:rsidDel="009634DB">
                <w:rPr>
                  <w:color w:val="000000"/>
                  <w:sz w:val="22"/>
                  <w:szCs w:val="22"/>
                </w:rPr>
                <w:delText> </w:delText>
              </w:r>
            </w:del>
          </w:p>
        </w:tc>
        <w:tc>
          <w:tcPr>
            <w:tcW w:w="567" w:type="dxa"/>
            <w:shd w:val="clear" w:color="auto" w:fill="auto"/>
            <w:vAlign w:val="center"/>
            <w:tcPrChange w:id="1752" w:author="Autor">
              <w:tcPr>
                <w:tcW w:w="567" w:type="dxa"/>
                <w:shd w:val="clear" w:color="auto" w:fill="auto"/>
                <w:vAlign w:val="center"/>
              </w:tcPr>
            </w:tcPrChange>
          </w:tcPr>
          <w:p w:rsidR="00BB2644" w:rsidRPr="00BB2644" w:rsidRDefault="00BB2644" w:rsidP="00BB2644">
            <w:pPr>
              <w:jc w:val="center"/>
              <w:rPr>
                <w:color w:val="000000"/>
                <w:sz w:val="22"/>
                <w:szCs w:val="22"/>
              </w:rPr>
            </w:pPr>
            <w:del w:id="1753" w:author="Autor">
              <w:r w:rsidRPr="00BB2644" w:rsidDel="009634DB">
                <w:rPr>
                  <w:color w:val="000000"/>
                  <w:sz w:val="22"/>
                  <w:szCs w:val="22"/>
                </w:rPr>
                <w:delText> </w:delText>
              </w:r>
            </w:del>
          </w:p>
        </w:tc>
        <w:tc>
          <w:tcPr>
            <w:tcW w:w="776" w:type="dxa"/>
            <w:shd w:val="clear" w:color="auto" w:fill="auto"/>
            <w:vAlign w:val="center"/>
            <w:tcPrChange w:id="1754" w:author="Autor">
              <w:tcPr>
                <w:tcW w:w="776" w:type="dxa"/>
                <w:shd w:val="clear" w:color="auto" w:fill="auto"/>
                <w:vAlign w:val="center"/>
              </w:tcPr>
            </w:tcPrChange>
          </w:tcPr>
          <w:p w:rsidR="00BB2644" w:rsidRPr="00BB2644" w:rsidRDefault="00BB2644" w:rsidP="00BB2644">
            <w:pPr>
              <w:jc w:val="center"/>
              <w:rPr>
                <w:color w:val="000000"/>
                <w:sz w:val="22"/>
                <w:szCs w:val="22"/>
              </w:rPr>
            </w:pPr>
            <w:del w:id="1755" w:author="Autor">
              <w:r w:rsidRPr="00BB2644" w:rsidDel="009634DB">
                <w:rPr>
                  <w:color w:val="000000"/>
                  <w:sz w:val="22"/>
                  <w:szCs w:val="22"/>
                </w:rPr>
                <w:delText> </w:delText>
              </w:r>
            </w:del>
          </w:p>
        </w:tc>
        <w:tc>
          <w:tcPr>
            <w:tcW w:w="1775" w:type="dxa"/>
            <w:shd w:val="clear" w:color="auto" w:fill="auto"/>
            <w:vAlign w:val="center"/>
            <w:tcPrChange w:id="1756" w:author="Autor">
              <w:tcPr>
                <w:tcW w:w="1775" w:type="dxa"/>
                <w:shd w:val="clear" w:color="auto" w:fill="auto"/>
                <w:vAlign w:val="center"/>
              </w:tcPr>
            </w:tcPrChange>
          </w:tcPr>
          <w:p w:rsidR="00BB2644" w:rsidRPr="00BB2644" w:rsidRDefault="00BB2644" w:rsidP="00BB2644">
            <w:pPr>
              <w:jc w:val="center"/>
              <w:rPr>
                <w:color w:val="000000"/>
                <w:sz w:val="22"/>
                <w:szCs w:val="22"/>
              </w:rPr>
            </w:pPr>
            <w:del w:id="1757" w:author="Autor">
              <w:r w:rsidRPr="00BB2644" w:rsidDel="009634DB">
                <w:rPr>
                  <w:color w:val="000000"/>
                  <w:sz w:val="22"/>
                  <w:szCs w:val="22"/>
                </w:rPr>
                <w:delText> </w:delText>
              </w:r>
            </w:del>
          </w:p>
        </w:tc>
      </w:tr>
      <w:tr w:rsidR="00BB2644" w:rsidRPr="00BB2644" w:rsidTr="009634DB">
        <w:trPr>
          <w:trHeight w:val="600"/>
          <w:trPrChange w:id="1758" w:author="Autor">
            <w:trPr>
              <w:trHeight w:val="600"/>
            </w:trPr>
          </w:trPrChange>
        </w:trPr>
        <w:tc>
          <w:tcPr>
            <w:tcW w:w="582" w:type="dxa"/>
            <w:shd w:val="clear" w:color="auto" w:fill="auto"/>
            <w:noWrap/>
            <w:vAlign w:val="center"/>
            <w:tcPrChange w:id="175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760" w:author="Autor">
              <w:r w:rsidRPr="00BB2644" w:rsidDel="009634DB">
                <w:rPr>
                  <w:color w:val="000000"/>
                  <w:sz w:val="22"/>
                  <w:szCs w:val="22"/>
                </w:rPr>
                <w:delText>6</w:delText>
              </w:r>
            </w:del>
          </w:p>
        </w:tc>
        <w:tc>
          <w:tcPr>
            <w:tcW w:w="4820" w:type="dxa"/>
            <w:gridSpan w:val="2"/>
            <w:shd w:val="clear" w:color="auto" w:fill="auto"/>
            <w:vAlign w:val="center"/>
            <w:tcPrChange w:id="1761" w:author="Autor">
              <w:tcPr>
                <w:tcW w:w="4820" w:type="dxa"/>
                <w:gridSpan w:val="2"/>
                <w:shd w:val="clear" w:color="auto" w:fill="auto"/>
                <w:vAlign w:val="center"/>
              </w:tcPr>
            </w:tcPrChange>
          </w:tcPr>
          <w:p w:rsidR="00BB2644" w:rsidRPr="00BB2644" w:rsidRDefault="00BB2644" w:rsidP="00BB2644">
            <w:pPr>
              <w:rPr>
                <w:color w:val="000000"/>
                <w:sz w:val="22"/>
                <w:szCs w:val="22"/>
              </w:rPr>
            </w:pPr>
            <w:del w:id="1762" w:author="Autor">
              <w:r w:rsidRPr="00BB2644" w:rsidDel="009634DB">
                <w:rPr>
                  <w:color w:val="000000"/>
                  <w:sz w:val="22"/>
                  <w:szCs w:val="22"/>
                </w:rPr>
                <w:delText>Sú podmienky účasti týkajúce sa osobného postavenia stanovené v súlade s § 26 ZVO?</w:delText>
              </w:r>
            </w:del>
          </w:p>
        </w:tc>
        <w:tc>
          <w:tcPr>
            <w:tcW w:w="567" w:type="dxa"/>
            <w:shd w:val="clear" w:color="auto" w:fill="auto"/>
            <w:vAlign w:val="center"/>
            <w:tcPrChange w:id="1763" w:author="Autor">
              <w:tcPr>
                <w:tcW w:w="567" w:type="dxa"/>
                <w:shd w:val="clear" w:color="auto" w:fill="auto"/>
                <w:vAlign w:val="center"/>
              </w:tcPr>
            </w:tcPrChange>
          </w:tcPr>
          <w:p w:rsidR="00BB2644" w:rsidRPr="00BB2644" w:rsidRDefault="00BB2644" w:rsidP="00BB2644">
            <w:pPr>
              <w:jc w:val="center"/>
              <w:rPr>
                <w:color w:val="000000"/>
                <w:sz w:val="22"/>
                <w:szCs w:val="22"/>
              </w:rPr>
            </w:pPr>
            <w:del w:id="1764" w:author="Autor">
              <w:r w:rsidRPr="00BB2644" w:rsidDel="009634DB">
                <w:rPr>
                  <w:color w:val="000000"/>
                  <w:sz w:val="22"/>
                  <w:szCs w:val="22"/>
                </w:rPr>
                <w:delText> </w:delText>
              </w:r>
            </w:del>
          </w:p>
        </w:tc>
        <w:tc>
          <w:tcPr>
            <w:tcW w:w="567" w:type="dxa"/>
            <w:shd w:val="clear" w:color="auto" w:fill="auto"/>
            <w:vAlign w:val="center"/>
            <w:tcPrChange w:id="1765" w:author="Autor">
              <w:tcPr>
                <w:tcW w:w="567" w:type="dxa"/>
                <w:shd w:val="clear" w:color="auto" w:fill="auto"/>
                <w:vAlign w:val="center"/>
              </w:tcPr>
            </w:tcPrChange>
          </w:tcPr>
          <w:p w:rsidR="00BB2644" w:rsidRPr="00BB2644" w:rsidRDefault="00BB2644" w:rsidP="00BB2644">
            <w:pPr>
              <w:jc w:val="center"/>
              <w:rPr>
                <w:color w:val="000000"/>
                <w:sz w:val="22"/>
                <w:szCs w:val="22"/>
              </w:rPr>
            </w:pPr>
            <w:del w:id="1766" w:author="Autor">
              <w:r w:rsidRPr="00BB2644" w:rsidDel="009634DB">
                <w:rPr>
                  <w:color w:val="000000"/>
                  <w:sz w:val="22"/>
                  <w:szCs w:val="22"/>
                </w:rPr>
                <w:delText> </w:delText>
              </w:r>
            </w:del>
          </w:p>
        </w:tc>
        <w:tc>
          <w:tcPr>
            <w:tcW w:w="776" w:type="dxa"/>
            <w:shd w:val="clear" w:color="auto" w:fill="auto"/>
            <w:vAlign w:val="center"/>
            <w:tcPrChange w:id="1767" w:author="Autor">
              <w:tcPr>
                <w:tcW w:w="776" w:type="dxa"/>
                <w:shd w:val="clear" w:color="auto" w:fill="auto"/>
                <w:vAlign w:val="center"/>
              </w:tcPr>
            </w:tcPrChange>
          </w:tcPr>
          <w:p w:rsidR="00BB2644" w:rsidRPr="00BB2644" w:rsidRDefault="00BB2644" w:rsidP="00BB2644">
            <w:pPr>
              <w:jc w:val="center"/>
              <w:rPr>
                <w:color w:val="000000"/>
                <w:sz w:val="22"/>
                <w:szCs w:val="22"/>
              </w:rPr>
            </w:pPr>
            <w:del w:id="1768" w:author="Autor">
              <w:r w:rsidRPr="00BB2644" w:rsidDel="009634DB">
                <w:rPr>
                  <w:color w:val="000000"/>
                  <w:sz w:val="22"/>
                  <w:szCs w:val="22"/>
                </w:rPr>
                <w:delText> </w:delText>
              </w:r>
            </w:del>
          </w:p>
        </w:tc>
        <w:tc>
          <w:tcPr>
            <w:tcW w:w="1775" w:type="dxa"/>
            <w:shd w:val="clear" w:color="auto" w:fill="auto"/>
            <w:vAlign w:val="center"/>
            <w:tcPrChange w:id="1769" w:author="Autor">
              <w:tcPr>
                <w:tcW w:w="1775" w:type="dxa"/>
                <w:shd w:val="clear" w:color="auto" w:fill="auto"/>
                <w:vAlign w:val="center"/>
              </w:tcPr>
            </w:tcPrChange>
          </w:tcPr>
          <w:p w:rsidR="00BB2644" w:rsidRPr="00BB2644" w:rsidRDefault="00BB2644" w:rsidP="00BB2644">
            <w:pPr>
              <w:jc w:val="center"/>
              <w:rPr>
                <w:color w:val="000000"/>
                <w:sz w:val="22"/>
                <w:szCs w:val="22"/>
              </w:rPr>
            </w:pPr>
            <w:del w:id="1770" w:author="Autor">
              <w:r w:rsidRPr="00BB2644" w:rsidDel="009634DB">
                <w:rPr>
                  <w:color w:val="000000"/>
                  <w:sz w:val="22"/>
                  <w:szCs w:val="22"/>
                </w:rPr>
                <w:delText> </w:delText>
              </w:r>
            </w:del>
          </w:p>
        </w:tc>
      </w:tr>
      <w:tr w:rsidR="00BB2644" w:rsidRPr="00BB2644" w:rsidTr="009634DB">
        <w:trPr>
          <w:trHeight w:val="600"/>
          <w:trPrChange w:id="1771" w:author="Autor">
            <w:trPr>
              <w:trHeight w:val="600"/>
            </w:trPr>
          </w:trPrChange>
        </w:trPr>
        <w:tc>
          <w:tcPr>
            <w:tcW w:w="582" w:type="dxa"/>
            <w:shd w:val="clear" w:color="auto" w:fill="auto"/>
            <w:noWrap/>
            <w:vAlign w:val="center"/>
            <w:tcPrChange w:id="177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773" w:author="Autor">
              <w:r w:rsidRPr="00BB2644" w:rsidDel="009634DB">
                <w:rPr>
                  <w:color w:val="000000"/>
                  <w:sz w:val="22"/>
                  <w:szCs w:val="22"/>
                </w:rPr>
                <w:delText>7</w:delText>
              </w:r>
            </w:del>
          </w:p>
        </w:tc>
        <w:tc>
          <w:tcPr>
            <w:tcW w:w="4820" w:type="dxa"/>
            <w:gridSpan w:val="2"/>
            <w:shd w:val="clear" w:color="auto" w:fill="auto"/>
            <w:vAlign w:val="center"/>
            <w:tcPrChange w:id="1774" w:author="Autor">
              <w:tcPr>
                <w:tcW w:w="4820" w:type="dxa"/>
                <w:gridSpan w:val="2"/>
                <w:shd w:val="clear" w:color="auto" w:fill="auto"/>
                <w:vAlign w:val="center"/>
              </w:tcPr>
            </w:tcPrChange>
          </w:tcPr>
          <w:p w:rsidR="00BB2644" w:rsidRPr="00BB2644" w:rsidRDefault="00BB2644" w:rsidP="00BB2644">
            <w:pPr>
              <w:rPr>
                <w:color w:val="000000"/>
                <w:sz w:val="22"/>
                <w:szCs w:val="22"/>
              </w:rPr>
            </w:pPr>
            <w:del w:id="1775" w:author="Autor">
              <w:r w:rsidRPr="00BB2644" w:rsidDel="009634DB">
                <w:rPr>
                  <w:color w:val="000000"/>
                  <w:sz w:val="22"/>
                  <w:szCs w:val="22"/>
                </w:rPr>
                <w:delText>Stanovil verejný obstarávateľ doklady na preukázanie splnenia podmienok finančného a ekonomického postavenia v súlade s § 27 ZVO?</w:delText>
              </w:r>
            </w:del>
          </w:p>
        </w:tc>
        <w:tc>
          <w:tcPr>
            <w:tcW w:w="567" w:type="dxa"/>
            <w:shd w:val="clear" w:color="auto" w:fill="auto"/>
            <w:vAlign w:val="center"/>
            <w:tcPrChange w:id="1776" w:author="Autor">
              <w:tcPr>
                <w:tcW w:w="567" w:type="dxa"/>
                <w:shd w:val="clear" w:color="auto" w:fill="auto"/>
                <w:vAlign w:val="center"/>
              </w:tcPr>
            </w:tcPrChange>
          </w:tcPr>
          <w:p w:rsidR="00BB2644" w:rsidRPr="00BB2644" w:rsidRDefault="00BB2644" w:rsidP="00BB2644">
            <w:pPr>
              <w:jc w:val="center"/>
              <w:rPr>
                <w:color w:val="000000"/>
                <w:sz w:val="22"/>
                <w:szCs w:val="22"/>
              </w:rPr>
            </w:pPr>
            <w:del w:id="1777" w:author="Autor">
              <w:r w:rsidRPr="00BB2644" w:rsidDel="009634DB">
                <w:rPr>
                  <w:color w:val="000000"/>
                  <w:sz w:val="22"/>
                  <w:szCs w:val="22"/>
                </w:rPr>
                <w:delText> </w:delText>
              </w:r>
            </w:del>
          </w:p>
        </w:tc>
        <w:tc>
          <w:tcPr>
            <w:tcW w:w="567" w:type="dxa"/>
            <w:shd w:val="clear" w:color="auto" w:fill="auto"/>
            <w:vAlign w:val="center"/>
            <w:tcPrChange w:id="1778" w:author="Autor">
              <w:tcPr>
                <w:tcW w:w="567" w:type="dxa"/>
                <w:shd w:val="clear" w:color="auto" w:fill="auto"/>
                <w:vAlign w:val="center"/>
              </w:tcPr>
            </w:tcPrChange>
          </w:tcPr>
          <w:p w:rsidR="00BB2644" w:rsidRPr="00BB2644" w:rsidRDefault="00BB2644" w:rsidP="00BB2644">
            <w:pPr>
              <w:jc w:val="center"/>
              <w:rPr>
                <w:color w:val="000000"/>
                <w:sz w:val="22"/>
                <w:szCs w:val="22"/>
              </w:rPr>
            </w:pPr>
            <w:del w:id="1779" w:author="Autor">
              <w:r w:rsidRPr="00BB2644" w:rsidDel="009634DB">
                <w:rPr>
                  <w:color w:val="000000"/>
                  <w:sz w:val="22"/>
                  <w:szCs w:val="22"/>
                </w:rPr>
                <w:delText> </w:delText>
              </w:r>
            </w:del>
          </w:p>
        </w:tc>
        <w:tc>
          <w:tcPr>
            <w:tcW w:w="776" w:type="dxa"/>
            <w:shd w:val="clear" w:color="auto" w:fill="auto"/>
            <w:vAlign w:val="center"/>
            <w:tcPrChange w:id="1780" w:author="Autor">
              <w:tcPr>
                <w:tcW w:w="776" w:type="dxa"/>
                <w:shd w:val="clear" w:color="auto" w:fill="auto"/>
                <w:vAlign w:val="center"/>
              </w:tcPr>
            </w:tcPrChange>
          </w:tcPr>
          <w:p w:rsidR="00BB2644" w:rsidRPr="00BB2644" w:rsidRDefault="00BB2644" w:rsidP="00BB2644">
            <w:pPr>
              <w:jc w:val="center"/>
              <w:rPr>
                <w:color w:val="000000"/>
                <w:sz w:val="22"/>
                <w:szCs w:val="22"/>
              </w:rPr>
            </w:pPr>
            <w:del w:id="1781" w:author="Autor">
              <w:r w:rsidRPr="00BB2644" w:rsidDel="009634DB">
                <w:rPr>
                  <w:color w:val="000000"/>
                  <w:sz w:val="22"/>
                  <w:szCs w:val="22"/>
                </w:rPr>
                <w:delText> </w:delText>
              </w:r>
            </w:del>
          </w:p>
        </w:tc>
        <w:tc>
          <w:tcPr>
            <w:tcW w:w="1775" w:type="dxa"/>
            <w:shd w:val="clear" w:color="auto" w:fill="auto"/>
            <w:vAlign w:val="center"/>
            <w:tcPrChange w:id="1782" w:author="Autor">
              <w:tcPr>
                <w:tcW w:w="1775" w:type="dxa"/>
                <w:shd w:val="clear" w:color="auto" w:fill="auto"/>
                <w:vAlign w:val="center"/>
              </w:tcPr>
            </w:tcPrChange>
          </w:tcPr>
          <w:p w:rsidR="00BB2644" w:rsidRPr="00BB2644" w:rsidRDefault="00BB2644" w:rsidP="00BB2644">
            <w:pPr>
              <w:jc w:val="center"/>
              <w:rPr>
                <w:color w:val="000000"/>
                <w:sz w:val="22"/>
                <w:szCs w:val="22"/>
              </w:rPr>
            </w:pPr>
            <w:del w:id="1783" w:author="Autor">
              <w:r w:rsidRPr="00BB2644" w:rsidDel="009634DB">
                <w:rPr>
                  <w:color w:val="000000"/>
                  <w:sz w:val="22"/>
                  <w:szCs w:val="22"/>
                </w:rPr>
                <w:delText> </w:delText>
              </w:r>
            </w:del>
          </w:p>
        </w:tc>
      </w:tr>
      <w:tr w:rsidR="00BB2644" w:rsidRPr="00BB2644" w:rsidTr="009634DB">
        <w:trPr>
          <w:trHeight w:val="600"/>
          <w:trPrChange w:id="1784" w:author="Autor">
            <w:trPr>
              <w:trHeight w:val="600"/>
            </w:trPr>
          </w:trPrChange>
        </w:trPr>
        <w:tc>
          <w:tcPr>
            <w:tcW w:w="582" w:type="dxa"/>
            <w:shd w:val="clear" w:color="auto" w:fill="auto"/>
            <w:noWrap/>
            <w:vAlign w:val="center"/>
            <w:tcPrChange w:id="178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786" w:author="Autor">
              <w:r w:rsidRPr="00BB2644" w:rsidDel="009634DB">
                <w:rPr>
                  <w:color w:val="000000"/>
                  <w:sz w:val="22"/>
                  <w:szCs w:val="22"/>
                </w:rPr>
                <w:delText>8</w:delText>
              </w:r>
            </w:del>
          </w:p>
        </w:tc>
        <w:tc>
          <w:tcPr>
            <w:tcW w:w="4820" w:type="dxa"/>
            <w:gridSpan w:val="2"/>
            <w:shd w:val="clear" w:color="auto" w:fill="auto"/>
            <w:vAlign w:val="center"/>
            <w:tcPrChange w:id="1787" w:author="Autor">
              <w:tcPr>
                <w:tcW w:w="4820" w:type="dxa"/>
                <w:gridSpan w:val="2"/>
                <w:shd w:val="clear" w:color="auto" w:fill="auto"/>
                <w:vAlign w:val="center"/>
              </w:tcPr>
            </w:tcPrChange>
          </w:tcPr>
          <w:p w:rsidR="00BB2644" w:rsidRPr="00BB2644" w:rsidRDefault="00BB2644" w:rsidP="00BB2644">
            <w:pPr>
              <w:rPr>
                <w:color w:val="000000"/>
                <w:sz w:val="22"/>
                <w:szCs w:val="22"/>
              </w:rPr>
            </w:pPr>
            <w:del w:id="1788" w:author="Autor">
              <w:r w:rsidRPr="00BB2644" w:rsidDel="009634DB">
                <w:rPr>
                  <w:color w:val="000000"/>
                  <w:sz w:val="22"/>
                  <w:szCs w:val="22"/>
                </w:rPr>
                <w:delText>Sú podmienky účasti týkajúce sa technickej alebo odbornej spôsobilosti stanovené v súlade s § 28 ZVO?</w:delText>
              </w:r>
            </w:del>
          </w:p>
        </w:tc>
        <w:tc>
          <w:tcPr>
            <w:tcW w:w="567" w:type="dxa"/>
            <w:shd w:val="clear" w:color="auto" w:fill="auto"/>
            <w:vAlign w:val="center"/>
            <w:tcPrChange w:id="1789" w:author="Autor">
              <w:tcPr>
                <w:tcW w:w="567" w:type="dxa"/>
                <w:shd w:val="clear" w:color="auto" w:fill="auto"/>
                <w:vAlign w:val="center"/>
              </w:tcPr>
            </w:tcPrChange>
          </w:tcPr>
          <w:p w:rsidR="00BB2644" w:rsidRPr="00BB2644" w:rsidRDefault="00BB2644" w:rsidP="00BB2644">
            <w:pPr>
              <w:jc w:val="center"/>
              <w:rPr>
                <w:color w:val="000000"/>
                <w:sz w:val="22"/>
                <w:szCs w:val="22"/>
              </w:rPr>
            </w:pPr>
            <w:del w:id="1790" w:author="Autor">
              <w:r w:rsidRPr="00BB2644" w:rsidDel="009634DB">
                <w:rPr>
                  <w:color w:val="000000"/>
                  <w:sz w:val="22"/>
                  <w:szCs w:val="22"/>
                </w:rPr>
                <w:delText> </w:delText>
              </w:r>
            </w:del>
          </w:p>
        </w:tc>
        <w:tc>
          <w:tcPr>
            <w:tcW w:w="567" w:type="dxa"/>
            <w:shd w:val="clear" w:color="auto" w:fill="auto"/>
            <w:vAlign w:val="center"/>
            <w:tcPrChange w:id="1791" w:author="Autor">
              <w:tcPr>
                <w:tcW w:w="567" w:type="dxa"/>
                <w:shd w:val="clear" w:color="auto" w:fill="auto"/>
                <w:vAlign w:val="center"/>
              </w:tcPr>
            </w:tcPrChange>
          </w:tcPr>
          <w:p w:rsidR="00BB2644" w:rsidRPr="00BB2644" w:rsidRDefault="00BB2644" w:rsidP="00BB2644">
            <w:pPr>
              <w:jc w:val="center"/>
              <w:rPr>
                <w:color w:val="000000"/>
                <w:sz w:val="22"/>
                <w:szCs w:val="22"/>
              </w:rPr>
            </w:pPr>
            <w:del w:id="1792" w:author="Autor">
              <w:r w:rsidRPr="00BB2644" w:rsidDel="009634DB">
                <w:rPr>
                  <w:color w:val="000000"/>
                  <w:sz w:val="22"/>
                  <w:szCs w:val="22"/>
                </w:rPr>
                <w:delText> </w:delText>
              </w:r>
            </w:del>
          </w:p>
        </w:tc>
        <w:tc>
          <w:tcPr>
            <w:tcW w:w="776" w:type="dxa"/>
            <w:shd w:val="clear" w:color="auto" w:fill="auto"/>
            <w:vAlign w:val="center"/>
            <w:tcPrChange w:id="1793" w:author="Autor">
              <w:tcPr>
                <w:tcW w:w="776" w:type="dxa"/>
                <w:shd w:val="clear" w:color="auto" w:fill="auto"/>
                <w:vAlign w:val="center"/>
              </w:tcPr>
            </w:tcPrChange>
          </w:tcPr>
          <w:p w:rsidR="00BB2644" w:rsidRPr="00BB2644" w:rsidRDefault="00BB2644" w:rsidP="00BB2644">
            <w:pPr>
              <w:jc w:val="center"/>
              <w:rPr>
                <w:color w:val="000000"/>
                <w:sz w:val="22"/>
                <w:szCs w:val="22"/>
              </w:rPr>
            </w:pPr>
            <w:del w:id="1794" w:author="Autor">
              <w:r w:rsidRPr="00BB2644" w:rsidDel="009634DB">
                <w:rPr>
                  <w:color w:val="000000"/>
                  <w:sz w:val="22"/>
                  <w:szCs w:val="22"/>
                </w:rPr>
                <w:delText> </w:delText>
              </w:r>
            </w:del>
          </w:p>
        </w:tc>
        <w:tc>
          <w:tcPr>
            <w:tcW w:w="1775" w:type="dxa"/>
            <w:shd w:val="clear" w:color="auto" w:fill="auto"/>
            <w:vAlign w:val="center"/>
            <w:tcPrChange w:id="1795" w:author="Autor">
              <w:tcPr>
                <w:tcW w:w="1775" w:type="dxa"/>
                <w:shd w:val="clear" w:color="auto" w:fill="auto"/>
                <w:vAlign w:val="center"/>
              </w:tcPr>
            </w:tcPrChange>
          </w:tcPr>
          <w:p w:rsidR="00BB2644" w:rsidRPr="00BB2644" w:rsidRDefault="00BB2644" w:rsidP="00BB2644">
            <w:pPr>
              <w:jc w:val="center"/>
              <w:rPr>
                <w:color w:val="000000"/>
                <w:sz w:val="22"/>
                <w:szCs w:val="22"/>
              </w:rPr>
            </w:pPr>
            <w:del w:id="1796" w:author="Autor">
              <w:r w:rsidRPr="00BB2644" w:rsidDel="009634DB">
                <w:rPr>
                  <w:color w:val="000000"/>
                  <w:sz w:val="22"/>
                  <w:szCs w:val="22"/>
                </w:rPr>
                <w:delText> </w:delText>
              </w:r>
            </w:del>
          </w:p>
        </w:tc>
      </w:tr>
      <w:tr w:rsidR="009759D2" w:rsidRPr="00BB2644" w:rsidTr="009634DB">
        <w:trPr>
          <w:trHeight w:val="1268"/>
          <w:trPrChange w:id="1797" w:author="Autor">
            <w:trPr>
              <w:trHeight w:val="1268"/>
            </w:trPr>
          </w:trPrChange>
        </w:trPr>
        <w:tc>
          <w:tcPr>
            <w:tcW w:w="582" w:type="dxa"/>
            <w:vMerge w:val="restart"/>
            <w:shd w:val="clear" w:color="auto" w:fill="auto"/>
            <w:noWrap/>
            <w:vAlign w:val="center"/>
            <w:tcPrChange w:id="1798" w:author="Autor">
              <w:tcPr>
                <w:tcW w:w="582" w:type="dxa"/>
                <w:vMerge w:val="restart"/>
                <w:shd w:val="clear" w:color="auto" w:fill="auto"/>
                <w:noWrap/>
                <w:vAlign w:val="center"/>
              </w:tcPr>
            </w:tcPrChange>
          </w:tcPr>
          <w:p w:rsidR="009759D2" w:rsidRPr="00BB2644" w:rsidRDefault="009759D2" w:rsidP="00BB2644">
            <w:pPr>
              <w:jc w:val="center"/>
              <w:rPr>
                <w:color w:val="000000"/>
                <w:sz w:val="22"/>
                <w:szCs w:val="22"/>
              </w:rPr>
            </w:pPr>
            <w:del w:id="1799" w:author="Autor">
              <w:r w:rsidRPr="00BB2644" w:rsidDel="009634DB">
                <w:rPr>
                  <w:color w:val="000000"/>
                  <w:sz w:val="22"/>
                  <w:szCs w:val="22"/>
                </w:rPr>
                <w:delText>9</w:delText>
              </w:r>
            </w:del>
          </w:p>
        </w:tc>
        <w:tc>
          <w:tcPr>
            <w:tcW w:w="4820" w:type="dxa"/>
            <w:gridSpan w:val="2"/>
            <w:vMerge w:val="restart"/>
            <w:shd w:val="clear" w:color="auto" w:fill="auto"/>
            <w:vAlign w:val="center"/>
            <w:tcPrChange w:id="1800" w:author="Autor">
              <w:tcPr>
                <w:tcW w:w="4820" w:type="dxa"/>
                <w:gridSpan w:val="2"/>
                <w:vMerge w:val="restart"/>
                <w:shd w:val="clear" w:color="auto" w:fill="auto"/>
                <w:vAlign w:val="center"/>
              </w:tcPr>
            </w:tcPrChange>
          </w:tcPr>
          <w:p w:rsidR="009759D2" w:rsidRPr="00BB2644" w:rsidRDefault="009759D2" w:rsidP="00BB2644">
            <w:pPr>
              <w:rPr>
                <w:color w:val="000000"/>
                <w:sz w:val="22"/>
                <w:szCs w:val="22"/>
              </w:rPr>
            </w:pPr>
            <w:del w:id="1801" w:author="Autor">
              <w:r w:rsidRPr="00BB2644" w:rsidDel="009634DB">
                <w:rPr>
                  <w:color w:val="000000"/>
                  <w:sz w:val="22"/>
                  <w:szCs w:val="22"/>
                </w:rPr>
                <w:delText>a) Sú podmienky účasti, ktoré verejný obstarávateľ  určil na preukázanie finančného a ekonomického postavenia a technickej spôsobilosti alebo odbornej spôsobilosti, primerané a súvisiace s predmetom zákazky?</w:delText>
              </w:r>
              <w:r w:rsidRPr="00BB2644" w:rsidDel="009634DB">
                <w:rPr>
                  <w:color w:val="000000"/>
                  <w:sz w:val="22"/>
                  <w:szCs w:val="22"/>
                </w:rPr>
                <w:br/>
                <w:delText xml:space="preserve">b) Umožňuje verejný obstarávateľ predložiť rovnocenné potvrdenie vydané príslušným orgánom iného členského štátu alebo iný doklad, ktorým uchádzač alebo záujemca preukazuje splnenie podmienok účasti vo verejnom obstarávaní? </w:delText>
              </w:r>
            </w:del>
          </w:p>
        </w:tc>
        <w:tc>
          <w:tcPr>
            <w:tcW w:w="567" w:type="dxa"/>
            <w:shd w:val="clear" w:color="auto" w:fill="auto"/>
            <w:vAlign w:val="center"/>
            <w:tcPrChange w:id="1802" w:author="Autor">
              <w:tcPr>
                <w:tcW w:w="567" w:type="dxa"/>
                <w:shd w:val="clear" w:color="auto" w:fill="auto"/>
                <w:vAlign w:val="center"/>
              </w:tcPr>
            </w:tcPrChange>
          </w:tcPr>
          <w:p w:rsidR="009759D2" w:rsidRPr="00BB2644" w:rsidRDefault="009759D2" w:rsidP="00BB2644">
            <w:pPr>
              <w:jc w:val="center"/>
              <w:rPr>
                <w:color w:val="000000"/>
                <w:sz w:val="22"/>
                <w:szCs w:val="22"/>
              </w:rPr>
            </w:pPr>
            <w:del w:id="1803" w:author="Autor">
              <w:r w:rsidRPr="00BB2644" w:rsidDel="009634DB">
                <w:rPr>
                  <w:color w:val="000000"/>
                  <w:sz w:val="22"/>
                  <w:szCs w:val="22"/>
                </w:rPr>
                <w:delText> </w:delText>
              </w:r>
            </w:del>
          </w:p>
        </w:tc>
        <w:tc>
          <w:tcPr>
            <w:tcW w:w="567" w:type="dxa"/>
            <w:shd w:val="clear" w:color="auto" w:fill="auto"/>
            <w:vAlign w:val="center"/>
            <w:tcPrChange w:id="1804" w:author="Autor">
              <w:tcPr>
                <w:tcW w:w="567" w:type="dxa"/>
                <w:shd w:val="clear" w:color="auto" w:fill="auto"/>
                <w:vAlign w:val="center"/>
              </w:tcPr>
            </w:tcPrChange>
          </w:tcPr>
          <w:p w:rsidR="009759D2" w:rsidRPr="00BB2644" w:rsidRDefault="009759D2" w:rsidP="00BB2644">
            <w:pPr>
              <w:jc w:val="center"/>
              <w:rPr>
                <w:color w:val="000000"/>
                <w:sz w:val="22"/>
                <w:szCs w:val="22"/>
              </w:rPr>
            </w:pPr>
            <w:del w:id="1805" w:author="Autor">
              <w:r w:rsidRPr="00BB2644" w:rsidDel="009634DB">
                <w:rPr>
                  <w:color w:val="000000"/>
                  <w:sz w:val="22"/>
                  <w:szCs w:val="22"/>
                </w:rPr>
                <w:delText> </w:delText>
              </w:r>
            </w:del>
          </w:p>
        </w:tc>
        <w:tc>
          <w:tcPr>
            <w:tcW w:w="776" w:type="dxa"/>
            <w:shd w:val="clear" w:color="auto" w:fill="auto"/>
            <w:vAlign w:val="center"/>
            <w:tcPrChange w:id="1806" w:author="Autor">
              <w:tcPr>
                <w:tcW w:w="776" w:type="dxa"/>
                <w:shd w:val="clear" w:color="auto" w:fill="auto"/>
                <w:vAlign w:val="center"/>
              </w:tcPr>
            </w:tcPrChange>
          </w:tcPr>
          <w:p w:rsidR="009759D2" w:rsidRPr="00BB2644" w:rsidRDefault="009759D2" w:rsidP="00BB2644">
            <w:pPr>
              <w:jc w:val="center"/>
              <w:rPr>
                <w:color w:val="000000"/>
                <w:sz w:val="22"/>
                <w:szCs w:val="22"/>
              </w:rPr>
            </w:pPr>
            <w:del w:id="1807" w:author="Autor">
              <w:r w:rsidRPr="00BB2644" w:rsidDel="009634DB">
                <w:rPr>
                  <w:color w:val="000000"/>
                  <w:sz w:val="22"/>
                  <w:szCs w:val="22"/>
                </w:rPr>
                <w:delText> </w:delText>
              </w:r>
            </w:del>
          </w:p>
        </w:tc>
        <w:tc>
          <w:tcPr>
            <w:tcW w:w="1775" w:type="dxa"/>
            <w:shd w:val="clear" w:color="auto" w:fill="auto"/>
            <w:vAlign w:val="center"/>
            <w:tcPrChange w:id="1808" w:author="Autor">
              <w:tcPr>
                <w:tcW w:w="1775" w:type="dxa"/>
                <w:shd w:val="clear" w:color="auto" w:fill="auto"/>
                <w:vAlign w:val="center"/>
              </w:tcPr>
            </w:tcPrChange>
          </w:tcPr>
          <w:p w:rsidR="009759D2" w:rsidRPr="00BB2644" w:rsidRDefault="009759D2" w:rsidP="00BB2644">
            <w:pPr>
              <w:jc w:val="center"/>
              <w:rPr>
                <w:color w:val="000000"/>
                <w:sz w:val="22"/>
                <w:szCs w:val="22"/>
              </w:rPr>
            </w:pPr>
            <w:del w:id="1809" w:author="Autor">
              <w:r w:rsidRPr="00BB2644" w:rsidDel="009634DB">
                <w:rPr>
                  <w:color w:val="000000"/>
                  <w:sz w:val="22"/>
                  <w:szCs w:val="22"/>
                </w:rPr>
                <w:delText> </w:delText>
              </w:r>
            </w:del>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634DB">
        <w:trPr>
          <w:trHeight w:val="630"/>
          <w:trPrChange w:id="1810" w:author="Autor">
            <w:trPr>
              <w:trHeight w:val="630"/>
            </w:trPr>
          </w:trPrChange>
        </w:trPr>
        <w:tc>
          <w:tcPr>
            <w:tcW w:w="582" w:type="dxa"/>
            <w:vMerge w:val="restart"/>
            <w:shd w:val="clear" w:color="auto" w:fill="auto"/>
            <w:noWrap/>
            <w:vAlign w:val="center"/>
            <w:tcPrChange w:id="1811" w:author="Autor">
              <w:tcPr>
                <w:tcW w:w="582" w:type="dxa"/>
                <w:vMerge w:val="restart"/>
                <w:shd w:val="clear" w:color="auto" w:fill="auto"/>
                <w:noWrap/>
                <w:vAlign w:val="center"/>
              </w:tcPr>
            </w:tcPrChange>
          </w:tcPr>
          <w:p w:rsidR="009759D2" w:rsidRPr="00BB2644" w:rsidRDefault="009759D2" w:rsidP="00BB2644">
            <w:pPr>
              <w:jc w:val="center"/>
              <w:rPr>
                <w:color w:val="000000"/>
                <w:sz w:val="22"/>
                <w:szCs w:val="22"/>
              </w:rPr>
            </w:pPr>
            <w:del w:id="1812" w:author="Autor">
              <w:r w:rsidRPr="00BB2644" w:rsidDel="009634DB">
                <w:rPr>
                  <w:color w:val="000000"/>
                  <w:sz w:val="22"/>
                  <w:szCs w:val="22"/>
                </w:rPr>
                <w:delText>10</w:delText>
              </w:r>
            </w:del>
          </w:p>
        </w:tc>
        <w:tc>
          <w:tcPr>
            <w:tcW w:w="4820" w:type="dxa"/>
            <w:gridSpan w:val="2"/>
            <w:vMerge w:val="restart"/>
            <w:shd w:val="clear" w:color="auto" w:fill="auto"/>
            <w:vAlign w:val="center"/>
            <w:tcPrChange w:id="1813" w:author="Autor">
              <w:tcPr>
                <w:tcW w:w="4820" w:type="dxa"/>
                <w:gridSpan w:val="2"/>
                <w:vMerge w:val="restart"/>
                <w:shd w:val="clear" w:color="auto" w:fill="auto"/>
                <w:vAlign w:val="center"/>
              </w:tcPr>
            </w:tcPrChange>
          </w:tcPr>
          <w:p w:rsidR="009759D2" w:rsidRPr="00BB2644" w:rsidRDefault="009759D2" w:rsidP="00BB2644">
            <w:pPr>
              <w:rPr>
                <w:color w:val="000000"/>
                <w:sz w:val="22"/>
                <w:szCs w:val="22"/>
              </w:rPr>
            </w:pPr>
            <w:del w:id="1814" w:author="Autor">
              <w:r w:rsidRPr="00BB2644" w:rsidDel="009634DB">
                <w:rPr>
                  <w:color w:val="000000"/>
                  <w:sz w:val="22"/>
                  <w:szCs w:val="22"/>
                </w:rPr>
                <w:delText>a) Je lehota na predkladanie ponúk určená v súlade so ZVO?</w:delText>
              </w:r>
              <w:r w:rsidRPr="00BB2644" w:rsidDel="009634DB">
                <w:rPr>
                  <w:color w:val="000000"/>
                  <w:sz w:val="22"/>
                  <w:szCs w:val="22"/>
                </w:rPr>
                <w:br/>
                <w:delText>b) Je lehota na vyžiadanie súťažných podkladov určená v súlade so ZVO a s príslušným jednotným metodickým výkladom ÚVO?</w:delText>
              </w:r>
            </w:del>
          </w:p>
        </w:tc>
        <w:tc>
          <w:tcPr>
            <w:tcW w:w="567" w:type="dxa"/>
            <w:shd w:val="clear" w:color="auto" w:fill="auto"/>
            <w:vAlign w:val="center"/>
            <w:tcPrChange w:id="1815" w:author="Autor">
              <w:tcPr>
                <w:tcW w:w="567" w:type="dxa"/>
                <w:shd w:val="clear" w:color="auto" w:fill="auto"/>
                <w:vAlign w:val="center"/>
              </w:tcPr>
            </w:tcPrChange>
          </w:tcPr>
          <w:p w:rsidR="009759D2" w:rsidRPr="00BB2644" w:rsidRDefault="009759D2" w:rsidP="00BB2644">
            <w:pPr>
              <w:jc w:val="center"/>
              <w:rPr>
                <w:color w:val="000000"/>
                <w:sz w:val="22"/>
                <w:szCs w:val="22"/>
              </w:rPr>
            </w:pPr>
            <w:del w:id="1816" w:author="Autor">
              <w:r w:rsidRPr="00BB2644" w:rsidDel="009634DB">
                <w:rPr>
                  <w:color w:val="000000"/>
                  <w:sz w:val="22"/>
                  <w:szCs w:val="22"/>
                </w:rPr>
                <w:delText> </w:delText>
              </w:r>
            </w:del>
          </w:p>
        </w:tc>
        <w:tc>
          <w:tcPr>
            <w:tcW w:w="567" w:type="dxa"/>
            <w:shd w:val="clear" w:color="auto" w:fill="auto"/>
            <w:vAlign w:val="center"/>
            <w:tcPrChange w:id="1817" w:author="Autor">
              <w:tcPr>
                <w:tcW w:w="567" w:type="dxa"/>
                <w:shd w:val="clear" w:color="auto" w:fill="auto"/>
                <w:vAlign w:val="center"/>
              </w:tcPr>
            </w:tcPrChange>
          </w:tcPr>
          <w:p w:rsidR="009759D2" w:rsidRPr="00BB2644" w:rsidRDefault="009759D2" w:rsidP="00BB2644">
            <w:pPr>
              <w:jc w:val="center"/>
              <w:rPr>
                <w:color w:val="000000"/>
                <w:sz w:val="22"/>
                <w:szCs w:val="22"/>
              </w:rPr>
            </w:pPr>
            <w:del w:id="1818" w:author="Autor">
              <w:r w:rsidRPr="00BB2644" w:rsidDel="009634DB">
                <w:rPr>
                  <w:color w:val="000000"/>
                  <w:sz w:val="22"/>
                  <w:szCs w:val="22"/>
                </w:rPr>
                <w:delText> </w:delText>
              </w:r>
            </w:del>
          </w:p>
        </w:tc>
        <w:tc>
          <w:tcPr>
            <w:tcW w:w="776" w:type="dxa"/>
            <w:shd w:val="clear" w:color="auto" w:fill="auto"/>
            <w:vAlign w:val="center"/>
            <w:tcPrChange w:id="1819" w:author="Autor">
              <w:tcPr>
                <w:tcW w:w="776" w:type="dxa"/>
                <w:shd w:val="clear" w:color="auto" w:fill="auto"/>
                <w:vAlign w:val="center"/>
              </w:tcPr>
            </w:tcPrChange>
          </w:tcPr>
          <w:p w:rsidR="009759D2" w:rsidRPr="00BB2644" w:rsidRDefault="009759D2" w:rsidP="00BB2644">
            <w:pPr>
              <w:jc w:val="center"/>
              <w:rPr>
                <w:color w:val="000000"/>
                <w:sz w:val="22"/>
                <w:szCs w:val="22"/>
              </w:rPr>
            </w:pPr>
            <w:del w:id="1820" w:author="Autor">
              <w:r w:rsidRPr="00BB2644" w:rsidDel="009634DB">
                <w:rPr>
                  <w:color w:val="000000"/>
                  <w:sz w:val="22"/>
                  <w:szCs w:val="22"/>
                </w:rPr>
                <w:delText> </w:delText>
              </w:r>
            </w:del>
          </w:p>
        </w:tc>
        <w:tc>
          <w:tcPr>
            <w:tcW w:w="1775" w:type="dxa"/>
            <w:shd w:val="clear" w:color="auto" w:fill="auto"/>
            <w:vAlign w:val="center"/>
            <w:tcPrChange w:id="1821" w:author="Autor">
              <w:tcPr>
                <w:tcW w:w="1775" w:type="dxa"/>
                <w:shd w:val="clear" w:color="auto" w:fill="auto"/>
                <w:vAlign w:val="center"/>
              </w:tcPr>
            </w:tcPrChange>
          </w:tcPr>
          <w:p w:rsidR="009759D2" w:rsidRPr="00BB2644" w:rsidRDefault="009759D2" w:rsidP="00BB2644">
            <w:pPr>
              <w:jc w:val="center"/>
              <w:rPr>
                <w:color w:val="000000"/>
                <w:sz w:val="22"/>
                <w:szCs w:val="22"/>
              </w:rPr>
            </w:pPr>
            <w:del w:id="1822" w:author="Autor">
              <w:r w:rsidRPr="00BB2644" w:rsidDel="009634DB">
                <w:rPr>
                  <w:color w:val="000000"/>
                  <w:sz w:val="22"/>
                  <w:szCs w:val="22"/>
                </w:rPr>
                <w:delText> </w:delText>
              </w:r>
            </w:del>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634DB">
        <w:trPr>
          <w:trHeight w:val="675"/>
          <w:trPrChange w:id="1823" w:author="Autor">
            <w:trPr>
              <w:trHeight w:val="675"/>
            </w:trPr>
          </w:trPrChange>
        </w:trPr>
        <w:tc>
          <w:tcPr>
            <w:tcW w:w="582" w:type="dxa"/>
            <w:vMerge w:val="restart"/>
            <w:shd w:val="clear" w:color="auto" w:fill="auto"/>
            <w:noWrap/>
            <w:vAlign w:val="center"/>
            <w:tcPrChange w:id="1824" w:author="Autor">
              <w:tcPr>
                <w:tcW w:w="582" w:type="dxa"/>
                <w:vMerge w:val="restart"/>
                <w:shd w:val="clear" w:color="auto" w:fill="auto"/>
                <w:noWrap/>
                <w:vAlign w:val="center"/>
              </w:tcPr>
            </w:tcPrChange>
          </w:tcPr>
          <w:p w:rsidR="009759D2" w:rsidRPr="00BB2644" w:rsidRDefault="009759D2" w:rsidP="00BB2644">
            <w:pPr>
              <w:jc w:val="center"/>
              <w:rPr>
                <w:color w:val="000000"/>
                <w:sz w:val="22"/>
                <w:szCs w:val="22"/>
              </w:rPr>
            </w:pPr>
            <w:del w:id="1825" w:author="Autor">
              <w:r w:rsidRPr="00BB2644" w:rsidDel="009634DB">
                <w:rPr>
                  <w:color w:val="000000"/>
                  <w:sz w:val="22"/>
                  <w:szCs w:val="22"/>
                </w:rPr>
                <w:delText>11</w:delText>
              </w:r>
            </w:del>
          </w:p>
        </w:tc>
        <w:tc>
          <w:tcPr>
            <w:tcW w:w="4820" w:type="dxa"/>
            <w:gridSpan w:val="2"/>
            <w:vMerge w:val="restart"/>
            <w:shd w:val="clear" w:color="auto" w:fill="auto"/>
            <w:vAlign w:val="center"/>
            <w:tcPrChange w:id="1826" w:author="Autor">
              <w:tcPr>
                <w:tcW w:w="4820" w:type="dxa"/>
                <w:gridSpan w:val="2"/>
                <w:vMerge w:val="restart"/>
                <w:shd w:val="clear" w:color="auto" w:fill="auto"/>
                <w:vAlign w:val="center"/>
              </w:tcPr>
            </w:tcPrChange>
          </w:tcPr>
          <w:p w:rsidR="009759D2" w:rsidRPr="00BB2644" w:rsidRDefault="009759D2" w:rsidP="00BB2644">
            <w:pPr>
              <w:rPr>
                <w:color w:val="000000"/>
                <w:sz w:val="22"/>
                <w:szCs w:val="22"/>
              </w:rPr>
            </w:pPr>
            <w:del w:id="1827" w:author="Autor">
              <w:r w:rsidRPr="00BB2644" w:rsidDel="009634DB">
                <w:rPr>
                  <w:color w:val="000000"/>
                  <w:sz w:val="22"/>
                  <w:szCs w:val="22"/>
                </w:rPr>
                <w:delText>a) Je predmet zákazky opísaný jednoznačne, úplne a nestranne?</w:delText>
              </w:r>
              <w:r w:rsidRPr="00BB2644" w:rsidDel="009634DB">
                <w:rPr>
                  <w:color w:val="000000"/>
                  <w:sz w:val="22"/>
                  <w:szCs w:val="22"/>
                </w:rPr>
                <w:br w:type="page"/>
                <w:delText>b) Sú technické požiadavky určené tak, aby bol zabezpečený rovnaký prístup pre všetkých uchádzačov alebo záujemcov a zabezpečená čestná hospodárska súťaž?</w:delText>
              </w:r>
              <w:r w:rsidRPr="00BB2644" w:rsidDel="009634DB">
                <w:rPr>
                  <w:color w:val="000000"/>
                  <w:sz w:val="22"/>
                  <w:szCs w:val="22"/>
                </w:rPr>
                <w:br w:type="page"/>
                <w:delText>c) Je opis predmetu zákazky vypracovaný odkazom na technické špecifikácie v poradí podľa § 34 ods. 2 písm. a) ZVO a doplnený slovami "alebo ekvivalentný"?</w:delText>
              </w:r>
            </w:del>
          </w:p>
        </w:tc>
        <w:tc>
          <w:tcPr>
            <w:tcW w:w="567" w:type="dxa"/>
            <w:shd w:val="clear" w:color="auto" w:fill="auto"/>
            <w:vAlign w:val="center"/>
            <w:tcPrChange w:id="1828" w:author="Autor">
              <w:tcPr>
                <w:tcW w:w="567" w:type="dxa"/>
                <w:shd w:val="clear" w:color="auto" w:fill="auto"/>
                <w:vAlign w:val="center"/>
              </w:tcPr>
            </w:tcPrChange>
          </w:tcPr>
          <w:p w:rsidR="009759D2" w:rsidRPr="00BB2644" w:rsidRDefault="009759D2" w:rsidP="00BB2644">
            <w:pPr>
              <w:jc w:val="center"/>
              <w:rPr>
                <w:color w:val="000000"/>
                <w:sz w:val="22"/>
                <w:szCs w:val="22"/>
              </w:rPr>
            </w:pPr>
            <w:del w:id="1829" w:author="Autor">
              <w:r w:rsidRPr="00BB2644" w:rsidDel="009634DB">
                <w:rPr>
                  <w:color w:val="000000"/>
                  <w:sz w:val="22"/>
                  <w:szCs w:val="22"/>
                </w:rPr>
                <w:delText> </w:delText>
              </w:r>
            </w:del>
          </w:p>
        </w:tc>
        <w:tc>
          <w:tcPr>
            <w:tcW w:w="567" w:type="dxa"/>
            <w:shd w:val="clear" w:color="auto" w:fill="auto"/>
            <w:vAlign w:val="center"/>
            <w:tcPrChange w:id="1830" w:author="Autor">
              <w:tcPr>
                <w:tcW w:w="567" w:type="dxa"/>
                <w:shd w:val="clear" w:color="auto" w:fill="auto"/>
                <w:vAlign w:val="center"/>
              </w:tcPr>
            </w:tcPrChange>
          </w:tcPr>
          <w:p w:rsidR="009759D2" w:rsidRPr="00BB2644" w:rsidRDefault="009759D2" w:rsidP="00BB2644">
            <w:pPr>
              <w:jc w:val="center"/>
              <w:rPr>
                <w:color w:val="000000"/>
                <w:sz w:val="22"/>
                <w:szCs w:val="22"/>
              </w:rPr>
            </w:pPr>
            <w:del w:id="1831" w:author="Autor">
              <w:r w:rsidRPr="00BB2644" w:rsidDel="009634DB">
                <w:rPr>
                  <w:color w:val="000000"/>
                  <w:sz w:val="22"/>
                  <w:szCs w:val="22"/>
                </w:rPr>
                <w:delText> </w:delText>
              </w:r>
            </w:del>
          </w:p>
        </w:tc>
        <w:tc>
          <w:tcPr>
            <w:tcW w:w="776" w:type="dxa"/>
            <w:shd w:val="clear" w:color="auto" w:fill="auto"/>
            <w:vAlign w:val="center"/>
            <w:tcPrChange w:id="1832" w:author="Autor">
              <w:tcPr>
                <w:tcW w:w="776" w:type="dxa"/>
                <w:shd w:val="clear" w:color="auto" w:fill="auto"/>
                <w:vAlign w:val="center"/>
              </w:tcPr>
            </w:tcPrChange>
          </w:tcPr>
          <w:p w:rsidR="009759D2" w:rsidRPr="00BB2644" w:rsidRDefault="009759D2" w:rsidP="00BB2644">
            <w:pPr>
              <w:jc w:val="center"/>
              <w:rPr>
                <w:color w:val="000000"/>
                <w:sz w:val="22"/>
                <w:szCs w:val="22"/>
              </w:rPr>
            </w:pPr>
            <w:del w:id="1833" w:author="Autor">
              <w:r w:rsidRPr="00BB2644" w:rsidDel="009634DB">
                <w:rPr>
                  <w:color w:val="000000"/>
                  <w:sz w:val="22"/>
                  <w:szCs w:val="22"/>
                </w:rPr>
                <w:delText> </w:delText>
              </w:r>
            </w:del>
          </w:p>
        </w:tc>
        <w:tc>
          <w:tcPr>
            <w:tcW w:w="1775" w:type="dxa"/>
            <w:shd w:val="clear" w:color="auto" w:fill="auto"/>
            <w:vAlign w:val="center"/>
            <w:tcPrChange w:id="1834" w:author="Autor">
              <w:tcPr>
                <w:tcW w:w="1775" w:type="dxa"/>
                <w:shd w:val="clear" w:color="auto" w:fill="auto"/>
                <w:vAlign w:val="center"/>
              </w:tcPr>
            </w:tcPrChange>
          </w:tcPr>
          <w:p w:rsidR="009759D2" w:rsidRPr="00BB2644" w:rsidRDefault="009759D2" w:rsidP="00BB2644">
            <w:pPr>
              <w:jc w:val="center"/>
              <w:rPr>
                <w:color w:val="000000"/>
                <w:sz w:val="22"/>
                <w:szCs w:val="22"/>
              </w:rPr>
            </w:pPr>
            <w:del w:id="1835" w:author="Autor">
              <w:r w:rsidRPr="00BB2644" w:rsidDel="009634DB">
                <w:rPr>
                  <w:color w:val="000000"/>
                  <w:sz w:val="22"/>
                  <w:szCs w:val="22"/>
                </w:rPr>
                <w:delText> </w:delText>
              </w:r>
            </w:del>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634DB">
        <w:trPr>
          <w:trHeight w:val="759"/>
          <w:trPrChange w:id="1836" w:author="Autor">
            <w:trPr>
              <w:trHeight w:val="759"/>
            </w:trPr>
          </w:trPrChange>
        </w:trPr>
        <w:tc>
          <w:tcPr>
            <w:tcW w:w="582" w:type="dxa"/>
            <w:vMerge w:val="restart"/>
            <w:shd w:val="clear" w:color="auto" w:fill="auto"/>
            <w:noWrap/>
            <w:vAlign w:val="center"/>
            <w:tcPrChange w:id="1837" w:author="Autor">
              <w:tcPr>
                <w:tcW w:w="582" w:type="dxa"/>
                <w:vMerge w:val="restart"/>
                <w:shd w:val="clear" w:color="auto" w:fill="auto"/>
                <w:noWrap/>
                <w:vAlign w:val="center"/>
              </w:tcPr>
            </w:tcPrChange>
          </w:tcPr>
          <w:p w:rsidR="009759D2" w:rsidRPr="00BB2644" w:rsidRDefault="009759D2" w:rsidP="00BB2644">
            <w:pPr>
              <w:jc w:val="center"/>
              <w:rPr>
                <w:color w:val="000000"/>
                <w:sz w:val="22"/>
                <w:szCs w:val="22"/>
              </w:rPr>
            </w:pPr>
            <w:del w:id="1838" w:author="Autor">
              <w:r w:rsidRPr="00BB2644" w:rsidDel="009634DB">
                <w:rPr>
                  <w:color w:val="000000"/>
                  <w:sz w:val="22"/>
                  <w:szCs w:val="22"/>
                </w:rPr>
                <w:delText>12</w:delText>
              </w:r>
            </w:del>
          </w:p>
        </w:tc>
        <w:tc>
          <w:tcPr>
            <w:tcW w:w="4820" w:type="dxa"/>
            <w:gridSpan w:val="2"/>
            <w:vMerge w:val="restart"/>
            <w:shd w:val="clear" w:color="auto" w:fill="auto"/>
            <w:vAlign w:val="center"/>
            <w:tcPrChange w:id="1839" w:author="Autor">
              <w:tcPr>
                <w:tcW w:w="4820" w:type="dxa"/>
                <w:gridSpan w:val="2"/>
                <w:vMerge w:val="restart"/>
                <w:shd w:val="clear" w:color="auto" w:fill="auto"/>
                <w:vAlign w:val="center"/>
              </w:tcPr>
            </w:tcPrChange>
          </w:tcPr>
          <w:p w:rsidR="009759D2" w:rsidRPr="00BB2644" w:rsidRDefault="009759D2" w:rsidP="00BB2644">
            <w:pPr>
              <w:rPr>
                <w:color w:val="000000"/>
                <w:sz w:val="22"/>
                <w:szCs w:val="22"/>
              </w:rPr>
            </w:pPr>
            <w:del w:id="1840" w:author="Autor">
              <w:r w:rsidRPr="00BB2644" w:rsidDel="009634DB">
                <w:rPr>
                  <w:color w:val="000000"/>
                  <w:sz w:val="22"/>
                  <w:szCs w:val="22"/>
                </w:rPr>
                <w:delText>a) Sú určené kritéria na vyhodnotenie ponúk v súlade s § 35 ZVO?</w:delText>
              </w:r>
              <w:r w:rsidRPr="00BB2644" w:rsidDel="009634DB">
                <w:rPr>
                  <w:color w:val="000000"/>
                  <w:sz w:val="22"/>
                  <w:szCs w:val="22"/>
                </w:rPr>
                <w:br/>
                <w:delText>b) Uvádza verejný obstarávateľ v oznámení o vyhlásení VO alebo v jeho ekvivalente  kritériá na vyhodnotenie ponúk?</w:delText>
              </w:r>
              <w:r w:rsidRPr="00BB2644" w:rsidDel="009634DB">
                <w:rPr>
                  <w:color w:val="000000"/>
                  <w:sz w:val="22"/>
                  <w:szCs w:val="22"/>
                </w:rPr>
                <w:br/>
                <w:delText>c) Určuje verejný obstarávateľ a obstarávateľ každému z kritérií pravidlá na ich uplatnenie a ich relatívnu váhu, ktorú možno vyjadriť určením intervalu s príslušným maximálnym rozpätím?</w:delText>
              </w:r>
              <w:r w:rsidRPr="00BB2644" w:rsidDel="009634DB">
                <w:rPr>
                  <w:color w:val="000000"/>
                  <w:sz w:val="22"/>
                  <w:szCs w:val="22"/>
                </w:rPr>
                <w:br/>
                <w:delText>d) Sú verejným obstarávateľom  určené kritéria a pravidlá na ich hodnotenie kritérií nediskriminačné a podporujúce spravodlivú súťaž?</w:delText>
              </w:r>
            </w:del>
          </w:p>
        </w:tc>
        <w:tc>
          <w:tcPr>
            <w:tcW w:w="567" w:type="dxa"/>
            <w:shd w:val="clear" w:color="auto" w:fill="auto"/>
            <w:vAlign w:val="center"/>
            <w:tcPrChange w:id="1841" w:author="Autor">
              <w:tcPr>
                <w:tcW w:w="567" w:type="dxa"/>
                <w:shd w:val="clear" w:color="auto" w:fill="auto"/>
                <w:vAlign w:val="center"/>
              </w:tcPr>
            </w:tcPrChange>
          </w:tcPr>
          <w:p w:rsidR="009759D2" w:rsidRPr="00BB2644" w:rsidRDefault="009759D2" w:rsidP="00BB2644">
            <w:pPr>
              <w:jc w:val="center"/>
              <w:rPr>
                <w:color w:val="000000"/>
                <w:sz w:val="22"/>
                <w:szCs w:val="22"/>
              </w:rPr>
            </w:pPr>
            <w:del w:id="1842" w:author="Autor">
              <w:r w:rsidRPr="00BB2644" w:rsidDel="009634DB">
                <w:rPr>
                  <w:color w:val="000000"/>
                  <w:sz w:val="22"/>
                  <w:szCs w:val="22"/>
                </w:rPr>
                <w:delText> </w:delText>
              </w:r>
            </w:del>
          </w:p>
        </w:tc>
        <w:tc>
          <w:tcPr>
            <w:tcW w:w="567" w:type="dxa"/>
            <w:shd w:val="clear" w:color="auto" w:fill="auto"/>
            <w:vAlign w:val="center"/>
            <w:tcPrChange w:id="1843" w:author="Autor">
              <w:tcPr>
                <w:tcW w:w="567" w:type="dxa"/>
                <w:shd w:val="clear" w:color="auto" w:fill="auto"/>
                <w:vAlign w:val="center"/>
              </w:tcPr>
            </w:tcPrChange>
          </w:tcPr>
          <w:p w:rsidR="009759D2" w:rsidRPr="00BB2644" w:rsidRDefault="009759D2" w:rsidP="00BB2644">
            <w:pPr>
              <w:jc w:val="center"/>
              <w:rPr>
                <w:color w:val="000000"/>
                <w:sz w:val="22"/>
                <w:szCs w:val="22"/>
              </w:rPr>
            </w:pPr>
            <w:del w:id="1844" w:author="Autor">
              <w:r w:rsidRPr="00BB2644" w:rsidDel="009634DB">
                <w:rPr>
                  <w:color w:val="000000"/>
                  <w:sz w:val="22"/>
                  <w:szCs w:val="22"/>
                </w:rPr>
                <w:delText> </w:delText>
              </w:r>
            </w:del>
          </w:p>
        </w:tc>
        <w:tc>
          <w:tcPr>
            <w:tcW w:w="776" w:type="dxa"/>
            <w:shd w:val="clear" w:color="auto" w:fill="auto"/>
            <w:vAlign w:val="center"/>
            <w:tcPrChange w:id="1845" w:author="Autor">
              <w:tcPr>
                <w:tcW w:w="776" w:type="dxa"/>
                <w:shd w:val="clear" w:color="auto" w:fill="auto"/>
                <w:vAlign w:val="center"/>
              </w:tcPr>
            </w:tcPrChange>
          </w:tcPr>
          <w:p w:rsidR="009759D2" w:rsidRPr="00BB2644" w:rsidRDefault="009759D2" w:rsidP="00BB2644">
            <w:pPr>
              <w:jc w:val="center"/>
              <w:rPr>
                <w:color w:val="000000"/>
                <w:sz w:val="22"/>
                <w:szCs w:val="22"/>
              </w:rPr>
            </w:pPr>
            <w:del w:id="1846" w:author="Autor">
              <w:r w:rsidRPr="00BB2644" w:rsidDel="009634DB">
                <w:rPr>
                  <w:color w:val="000000"/>
                  <w:sz w:val="22"/>
                  <w:szCs w:val="22"/>
                </w:rPr>
                <w:delText> </w:delText>
              </w:r>
            </w:del>
          </w:p>
        </w:tc>
        <w:tc>
          <w:tcPr>
            <w:tcW w:w="1775" w:type="dxa"/>
            <w:shd w:val="clear" w:color="auto" w:fill="auto"/>
            <w:vAlign w:val="center"/>
            <w:tcPrChange w:id="1847" w:author="Autor">
              <w:tcPr>
                <w:tcW w:w="1775" w:type="dxa"/>
                <w:shd w:val="clear" w:color="auto" w:fill="auto"/>
                <w:vAlign w:val="center"/>
              </w:tcPr>
            </w:tcPrChange>
          </w:tcPr>
          <w:p w:rsidR="009759D2" w:rsidRPr="00BB2644" w:rsidRDefault="009759D2" w:rsidP="00BB2644">
            <w:pPr>
              <w:jc w:val="center"/>
              <w:rPr>
                <w:color w:val="000000"/>
                <w:sz w:val="22"/>
                <w:szCs w:val="22"/>
              </w:rPr>
            </w:pPr>
            <w:del w:id="1848" w:author="Autor">
              <w:r w:rsidRPr="00BB2644" w:rsidDel="009634DB">
                <w:rPr>
                  <w:color w:val="000000"/>
                  <w:sz w:val="22"/>
                  <w:szCs w:val="22"/>
                </w:rPr>
                <w:delText> </w:delText>
              </w:r>
            </w:del>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9634DB">
        <w:trPr>
          <w:trHeight w:val="300"/>
          <w:trPrChange w:id="1849" w:author="Autor">
            <w:trPr>
              <w:trHeight w:val="300"/>
            </w:trPr>
          </w:trPrChange>
        </w:trPr>
        <w:tc>
          <w:tcPr>
            <w:tcW w:w="582" w:type="dxa"/>
            <w:shd w:val="clear" w:color="auto" w:fill="auto"/>
            <w:noWrap/>
            <w:vAlign w:val="center"/>
            <w:tcPrChange w:id="1850"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851" w:author="Autor">
              <w:r w:rsidRPr="00BB2644" w:rsidDel="009634DB">
                <w:rPr>
                  <w:color w:val="000000"/>
                  <w:sz w:val="22"/>
                  <w:szCs w:val="22"/>
                </w:rPr>
                <w:delText>13</w:delText>
              </w:r>
            </w:del>
          </w:p>
        </w:tc>
        <w:tc>
          <w:tcPr>
            <w:tcW w:w="4820" w:type="dxa"/>
            <w:gridSpan w:val="2"/>
            <w:shd w:val="clear" w:color="auto" w:fill="auto"/>
            <w:vAlign w:val="center"/>
            <w:tcPrChange w:id="1852" w:author="Autor">
              <w:tcPr>
                <w:tcW w:w="4820" w:type="dxa"/>
                <w:gridSpan w:val="2"/>
                <w:shd w:val="clear" w:color="auto" w:fill="auto"/>
                <w:vAlign w:val="center"/>
              </w:tcPr>
            </w:tcPrChange>
          </w:tcPr>
          <w:p w:rsidR="00BB2644" w:rsidRPr="00BB2644" w:rsidRDefault="00BB2644" w:rsidP="00BB2644">
            <w:pPr>
              <w:rPr>
                <w:color w:val="000000"/>
                <w:sz w:val="22"/>
                <w:szCs w:val="22"/>
              </w:rPr>
            </w:pPr>
            <w:del w:id="1853" w:author="Autor">
              <w:r w:rsidRPr="00BB2644" w:rsidDel="009634DB">
                <w:rPr>
                  <w:color w:val="000000"/>
                  <w:sz w:val="22"/>
                  <w:szCs w:val="22"/>
                </w:rPr>
                <w:delText>Vyžaduje sa zábezpeka v súlade so ZVO?</w:delText>
              </w:r>
            </w:del>
          </w:p>
        </w:tc>
        <w:tc>
          <w:tcPr>
            <w:tcW w:w="567" w:type="dxa"/>
            <w:shd w:val="clear" w:color="auto" w:fill="auto"/>
            <w:vAlign w:val="center"/>
            <w:tcPrChange w:id="1854" w:author="Autor">
              <w:tcPr>
                <w:tcW w:w="567" w:type="dxa"/>
                <w:shd w:val="clear" w:color="auto" w:fill="auto"/>
                <w:vAlign w:val="center"/>
              </w:tcPr>
            </w:tcPrChange>
          </w:tcPr>
          <w:p w:rsidR="00BB2644" w:rsidRPr="00BB2644" w:rsidRDefault="00BB2644" w:rsidP="00BB2644">
            <w:pPr>
              <w:jc w:val="center"/>
              <w:rPr>
                <w:color w:val="000000"/>
                <w:sz w:val="22"/>
                <w:szCs w:val="22"/>
              </w:rPr>
            </w:pPr>
            <w:del w:id="1855" w:author="Autor">
              <w:r w:rsidRPr="00BB2644" w:rsidDel="009634DB">
                <w:rPr>
                  <w:color w:val="000000"/>
                  <w:sz w:val="22"/>
                  <w:szCs w:val="22"/>
                </w:rPr>
                <w:delText> </w:delText>
              </w:r>
            </w:del>
          </w:p>
        </w:tc>
        <w:tc>
          <w:tcPr>
            <w:tcW w:w="567" w:type="dxa"/>
            <w:shd w:val="clear" w:color="auto" w:fill="auto"/>
            <w:vAlign w:val="center"/>
            <w:tcPrChange w:id="1856" w:author="Autor">
              <w:tcPr>
                <w:tcW w:w="567" w:type="dxa"/>
                <w:shd w:val="clear" w:color="auto" w:fill="auto"/>
                <w:vAlign w:val="center"/>
              </w:tcPr>
            </w:tcPrChange>
          </w:tcPr>
          <w:p w:rsidR="00BB2644" w:rsidRPr="00BB2644" w:rsidRDefault="00BB2644" w:rsidP="00BB2644">
            <w:pPr>
              <w:jc w:val="center"/>
              <w:rPr>
                <w:color w:val="000000"/>
                <w:sz w:val="22"/>
                <w:szCs w:val="22"/>
              </w:rPr>
            </w:pPr>
            <w:del w:id="1857" w:author="Autor">
              <w:r w:rsidRPr="00BB2644" w:rsidDel="009634DB">
                <w:rPr>
                  <w:color w:val="000000"/>
                  <w:sz w:val="22"/>
                  <w:szCs w:val="22"/>
                </w:rPr>
                <w:delText> </w:delText>
              </w:r>
            </w:del>
          </w:p>
        </w:tc>
        <w:tc>
          <w:tcPr>
            <w:tcW w:w="776" w:type="dxa"/>
            <w:shd w:val="clear" w:color="auto" w:fill="auto"/>
            <w:vAlign w:val="center"/>
            <w:tcPrChange w:id="1858" w:author="Autor">
              <w:tcPr>
                <w:tcW w:w="776" w:type="dxa"/>
                <w:shd w:val="clear" w:color="auto" w:fill="auto"/>
                <w:vAlign w:val="center"/>
              </w:tcPr>
            </w:tcPrChange>
          </w:tcPr>
          <w:p w:rsidR="00BB2644" w:rsidRPr="00BB2644" w:rsidRDefault="00BB2644" w:rsidP="00BB2644">
            <w:pPr>
              <w:jc w:val="center"/>
              <w:rPr>
                <w:color w:val="000000"/>
                <w:sz w:val="22"/>
                <w:szCs w:val="22"/>
              </w:rPr>
            </w:pPr>
            <w:del w:id="1859" w:author="Autor">
              <w:r w:rsidRPr="00BB2644" w:rsidDel="009634DB">
                <w:rPr>
                  <w:color w:val="000000"/>
                  <w:sz w:val="22"/>
                  <w:szCs w:val="22"/>
                </w:rPr>
                <w:delText> </w:delText>
              </w:r>
            </w:del>
          </w:p>
        </w:tc>
        <w:tc>
          <w:tcPr>
            <w:tcW w:w="1775" w:type="dxa"/>
            <w:shd w:val="clear" w:color="auto" w:fill="auto"/>
            <w:vAlign w:val="center"/>
            <w:tcPrChange w:id="1860" w:author="Autor">
              <w:tcPr>
                <w:tcW w:w="1775" w:type="dxa"/>
                <w:shd w:val="clear" w:color="auto" w:fill="auto"/>
                <w:vAlign w:val="center"/>
              </w:tcPr>
            </w:tcPrChange>
          </w:tcPr>
          <w:p w:rsidR="00BB2644" w:rsidRPr="00BB2644" w:rsidRDefault="00BB2644" w:rsidP="00BB2644">
            <w:pPr>
              <w:jc w:val="center"/>
              <w:rPr>
                <w:color w:val="000000"/>
                <w:sz w:val="22"/>
                <w:szCs w:val="22"/>
              </w:rPr>
            </w:pPr>
            <w:del w:id="1861" w:author="Autor">
              <w:r w:rsidRPr="00BB2644" w:rsidDel="009634DB">
                <w:rPr>
                  <w:color w:val="000000"/>
                  <w:sz w:val="22"/>
                  <w:szCs w:val="22"/>
                </w:rPr>
                <w:delText> </w:delText>
              </w:r>
            </w:del>
          </w:p>
        </w:tc>
      </w:tr>
      <w:tr w:rsidR="009759D2" w:rsidRPr="00BB2644" w:rsidTr="009634DB">
        <w:trPr>
          <w:trHeight w:val="845"/>
          <w:trPrChange w:id="1862" w:author="Autor">
            <w:trPr>
              <w:trHeight w:val="845"/>
            </w:trPr>
          </w:trPrChange>
        </w:trPr>
        <w:tc>
          <w:tcPr>
            <w:tcW w:w="582" w:type="dxa"/>
            <w:vMerge w:val="restart"/>
            <w:shd w:val="clear" w:color="auto" w:fill="auto"/>
            <w:noWrap/>
            <w:vAlign w:val="center"/>
            <w:tcPrChange w:id="1863" w:author="Autor">
              <w:tcPr>
                <w:tcW w:w="582" w:type="dxa"/>
                <w:vMerge w:val="restart"/>
                <w:shd w:val="clear" w:color="auto" w:fill="auto"/>
                <w:noWrap/>
                <w:vAlign w:val="center"/>
              </w:tcPr>
            </w:tcPrChange>
          </w:tcPr>
          <w:p w:rsidR="009759D2" w:rsidRPr="00BB2644" w:rsidRDefault="009759D2" w:rsidP="00BB2644">
            <w:pPr>
              <w:jc w:val="center"/>
              <w:rPr>
                <w:color w:val="000000"/>
                <w:sz w:val="22"/>
                <w:szCs w:val="22"/>
              </w:rPr>
            </w:pPr>
            <w:del w:id="1864" w:author="Autor">
              <w:r w:rsidRPr="00BB2644" w:rsidDel="009634DB">
                <w:rPr>
                  <w:color w:val="000000"/>
                  <w:sz w:val="22"/>
                  <w:szCs w:val="22"/>
                </w:rPr>
                <w:delText>14</w:delText>
              </w:r>
            </w:del>
          </w:p>
        </w:tc>
        <w:tc>
          <w:tcPr>
            <w:tcW w:w="4820" w:type="dxa"/>
            <w:gridSpan w:val="2"/>
            <w:vMerge w:val="restart"/>
            <w:shd w:val="clear" w:color="auto" w:fill="auto"/>
            <w:vAlign w:val="center"/>
            <w:tcPrChange w:id="1865" w:author="Autor">
              <w:tcPr>
                <w:tcW w:w="4820" w:type="dxa"/>
                <w:gridSpan w:val="2"/>
                <w:vMerge w:val="restart"/>
                <w:shd w:val="clear" w:color="auto" w:fill="auto"/>
                <w:vAlign w:val="center"/>
              </w:tcPr>
            </w:tcPrChange>
          </w:tcPr>
          <w:p w:rsidR="009759D2" w:rsidRPr="00BB2644" w:rsidRDefault="009759D2" w:rsidP="00BB2644">
            <w:pPr>
              <w:rPr>
                <w:color w:val="000000"/>
                <w:sz w:val="22"/>
                <w:szCs w:val="22"/>
              </w:rPr>
            </w:pPr>
            <w:del w:id="1866" w:author="Autor">
              <w:r w:rsidRPr="00BB2644" w:rsidDel="009634DB">
                <w:rPr>
                  <w:color w:val="000000"/>
                  <w:sz w:val="22"/>
                  <w:szCs w:val="22"/>
                </w:rPr>
                <w:delText>a) Pokiaľ sa jedná o dodanie tovaru bežne dostupného na trhu, bude použitá elektronická aukcia?</w:delText>
              </w:r>
              <w:r w:rsidRPr="00BB2644" w:rsidDel="009634DB">
                <w:rPr>
                  <w:color w:val="000000"/>
                  <w:sz w:val="22"/>
                  <w:szCs w:val="22"/>
                </w:rPr>
                <w:br/>
                <w:delText>b) Uvádza verejný obstarávateľ použitie elektronickej aukcie v oznámení o vyhlásení verejného obstarávania alebo v oznámení použitom ako výzva na súťaž?</w:delText>
              </w:r>
              <w:r w:rsidRPr="00BB2644" w:rsidDel="009634DB">
                <w:rPr>
                  <w:color w:val="000000"/>
                  <w:sz w:val="22"/>
                  <w:szCs w:val="22"/>
                </w:rPr>
                <w:br/>
                <w:delText>c) Sú podmienky elektronickej aukcie uvedené v súťažných podkladoch a sú stanovené v súlade so ZVO?</w:delText>
              </w:r>
            </w:del>
          </w:p>
        </w:tc>
        <w:tc>
          <w:tcPr>
            <w:tcW w:w="567" w:type="dxa"/>
            <w:shd w:val="clear" w:color="auto" w:fill="auto"/>
            <w:vAlign w:val="center"/>
            <w:tcPrChange w:id="1867" w:author="Autor">
              <w:tcPr>
                <w:tcW w:w="567" w:type="dxa"/>
                <w:shd w:val="clear" w:color="auto" w:fill="auto"/>
                <w:vAlign w:val="center"/>
              </w:tcPr>
            </w:tcPrChange>
          </w:tcPr>
          <w:p w:rsidR="009759D2" w:rsidRPr="00BB2644" w:rsidRDefault="009759D2" w:rsidP="00BB2644">
            <w:pPr>
              <w:jc w:val="center"/>
              <w:rPr>
                <w:color w:val="000000"/>
                <w:sz w:val="22"/>
                <w:szCs w:val="22"/>
              </w:rPr>
            </w:pPr>
            <w:del w:id="1868" w:author="Autor">
              <w:r w:rsidRPr="00BB2644" w:rsidDel="009634DB">
                <w:rPr>
                  <w:color w:val="000000"/>
                  <w:sz w:val="22"/>
                  <w:szCs w:val="22"/>
                </w:rPr>
                <w:delText> </w:delText>
              </w:r>
            </w:del>
          </w:p>
        </w:tc>
        <w:tc>
          <w:tcPr>
            <w:tcW w:w="567" w:type="dxa"/>
            <w:shd w:val="clear" w:color="auto" w:fill="auto"/>
            <w:vAlign w:val="center"/>
            <w:tcPrChange w:id="1869" w:author="Autor">
              <w:tcPr>
                <w:tcW w:w="567" w:type="dxa"/>
                <w:shd w:val="clear" w:color="auto" w:fill="auto"/>
                <w:vAlign w:val="center"/>
              </w:tcPr>
            </w:tcPrChange>
          </w:tcPr>
          <w:p w:rsidR="009759D2" w:rsidRPr="00BB2644" w:rsidRDefault="009759D2" w:rsidP="00BB2644">
            <w:pPr>
              <w:jc w:val="center"/>
              <w:rPr>
                <w:color w:val="000000"/>
                <w:sz w:val="22"/>
                <w:szCs w:val="22"/>
              </w:rPr>
            </w:pPr>
            <w:del w:id="1870" w:author="Autor">
              <w:r w:rsidRPr="00BB2644" w:rsidDel="009634DB">
                <w:rPr>
                  <w:color w:val="000000"/>
                  <w:sz w:val="22"/>
                  <w:szCs w:val="22"/>
                </w:rPr>
                <w:delText> </w:delText>
              </w:r>
            </w:del>
          </w:p>
        </w:tc>
        <w:tc>
          <w:tcPr>
            <w:tcW w:w="776" w:type="dxa"/>
            <w:shd w:val="clear" w:color="auto" w:fill="auto"/>
            <w:vAlign w:val="center"/>
            <w:tcPrChange w:id="1871" w:author="Autor">
              <w:tcPr>
                <w:tcW w:w="776" w:type="dxa"/>
                <w:shd w:val="clear" w:color="auto" w:fill="auto"/>
                <w:vAlign w:val="center"/>
              </w:tcPr>
            </w:tcPrChange>
          </w:tcPr>
          <w:p w:rsidR="009759D2" w:rsidRPr="00BB2644" w:rsidRDefault="009759D2" w:rsidP="00BB2644">
            <w:pPr>
              <w:jc w:val="center"/>
              <w:rPr>
                <w:color w:val="000000"/>
                <w:sz w:val="22"/>
                <w:szCs w:val="22"/>
              </w:rPr>
            </w:pPr>
            <w:del w:id="1872" w:author="Autor">
              <w:r w:rsidRPr="00BB2644" w:rsidDel="009634DB">
                <w:rPr>
                  <w:color w:val="000000"/>
                  <w:sz w:val="22"/>
                  <w:szCs w:val="22"/>
                </w:rPr>
                <w:delText> </w:delText>
              </w:r>
            </w:del>
          </w:p>
        </w:tc>
        <w:tc>
          <w:tcPr>
            <w:tcW w:w="1775" w:type="dxa"/>
            <w:shd w:val="clear" w:color="auto" w:fill="auto"/>
            <w:vAlign w:val="center"/>
            <w:tcPrChange w:id="1873" w:author="Autor">
              <w:tcPr>
                <w:tcW w:w="1775" w:type="dxa"/>
                <w:shd w:val="clear" w:color="auto" w:fill="auto"/>
                <w:vAlign w:val="center"/>
              </w:tcPr>
            </w:tcPrChange>
          </w:tcPr>
          <w:p w:rsidR="009759D2" w:rsidRPr="00BB2644" w:rsidRDefault="009759D2" w:rsidP="00BB2644">
            <w:pPr>
              <w:jc w:val="center"/>
              <w:rPr>
                <w:color w:val="000000"/>
                <w:sz w:val="22"/>
                <w:szCs w:val="22"/>
              </w:rPr>
            </w:pPr>
            <w:del w:id="1874" w:author="Autor">
              <w:r w:rsidRPr="00BB2644" w:rsidDel="009634DB">
                <w:rPr>
                  <w:color w:val="000000"/>
                  <w:sz w:val="22"/>
                  <w:szCs w:val="22"/>
                </w:rPr>
                <w:delText> </w:delText>
              </w:r>
            </w:del>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9634DB">
        <w:trPr>
          <w:trHeight w:val="600"/>
          <w:trPrChange w:id="1875" w:author="Autor">
            <w:trPr>
              <w:trHeight w:val="600"/>
            </w:trPr>
          </w:trPrChange>
        </w:trPr>
        <w:tc>
          <w:tcPr>
            <w:tcW w:w="582" w:type="dxa"/>
            <w:shd w:val="clear" w:color="auto" w:fill="auto"/>
            <w:noWrap/>
            <w:vAlign w:val="center"/>
            <w:tcPrChange w:id="1876"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877" w:author="Autor">
              <w:r w:rsidRPr="00BB2644" w:rsidDel="009634DB">
                <w:rPr>
                  <w:color w:val="000000"/>
                  <w:sz w:val="22"/>
                  <w:szCs w:val="22"/>
                </w:rPr>
                <w:delText>15</w:delText>
              </w:r>
            </w:del>
          </w:p>
        </w:tc>
        <w:tc>
          <w:tcPr>
            <w:tcW w:w="4820" w:type="dxa"/>
            <w:gridSpan w:val="2"/>
            <w:shd w:val="clear" w:color="auto" w:fill="auto"/>
            <w:vAlign w:val="center"/>
            <w:tcPrChange w:id="1878" w:author="Autor">
              <w:tcPr>
                <w:tcW w:w="4820" w:type="dxa"/>
                <w:gridSpan w:val="2"/>
                <w:shd w:val="clear" w:color="auto" w:fill="auto"/>
                <w:vAlign w:val="center"/>
              </w:tcPr>
            </w:tcPrChange>
          </w:tcPr>
          <w:p w:rsidR="00BB2644" w:rsidRPr="00BB2644" w:rsidRDefault="00BB2644" w:rsidP="00BB2644">
            <w:pPr>
              <w:rPr>
                <w:color w:val="000000"/>
                <w:sz w:val="22"/>
                <w:szCs w:val="22"/>
              </w:rPr>
            </w:pPr>
            <w:del w:id="1879" w:author="Autor">
              <w:r w:rsidRPr="00BB2644" w:rsidDel="009634DB">
                <w:rPr>
                  <w:color w:val="000000"/>
                  <w:sz w:val="22"/>
                  <w:szCs w:val="22"/>
                </w:rPr>
                <w:delText>Obmedzil verejný obstarávateľ  počet záujemcov, ktorých vyzve na predloženie ponuky, v RKsZ najmenej na troch tak, aby umožnil hospodársku súťaž?</w:delText>
              </w:r>
            </w:del>
          </w:p>
        </w:tc>
        <w:tc>
          <w:tcPr>
            <w:tcW w:w="567" w:type="dxa"/>
            <w:shd w:val="clear" w:color="auto" w:fill="auto"/>
            <w:vAlign w:val="center"/>
            <w:tcPrChange w:id="1880" w:author="Autor">
              <w:tcPr>
                <w:tcW w:w="567" w:type="dxa"/>
                <w:shd w:val="clear" w:color="auto" w:fill="auto"/>
                <w:vAlign w:val="center"/>
              </w:tcPr>
            </w:tcPrChange>
          </w:tcPr>
          <w:p w:rsidR="00BB2644" w:rsidRPr="00BB2644" w:rsidRDefault="00BB2644" w:rsidP="00BB2644">
            <w:pPr>
              <w:jc w:val="center"/>
              <w:rPr>
                <w:color w:val="000000"/>
                <w:sz w:val="22"/>
                <w:szCs w:val="22"/>
              </w:rPr>
            </w:pPr>
            <w:del w:id="1881" w:author="Autor">
              <w:r w:rsidRPr="00BB2644" w:rsidDel="009634DB">
                <w:rPr>
                  <w:color w:val="000000"/>
                  <w:sz w:val="22"/>
                  <w:szCs w:val="22"/>
                </w:rPr>
                <w:delText> </w:delText>
              </w:r>
            </w:del>
          </w:p>
        </w:tc>
        <w:tc>
          <w:tcPr>
            <w:tcW w:w="567" w:type="dxa"/>
            <w:shd w:val="clear" w:color="auto" w:fill="auto"/>
            <w:vAlign w:val="center"/>
            <w:tcPrChange w:id="1882" w:author="Autor">
              <w:tcPr>
                <w:tcW w:w="567" w:type="dxa"/>
                <w:shd w:val="clear" w:color="auto" w:fill="auto"/>
                <w:vAlign w:val="center"/>
              </w:tcPr>
            </w:tcPrChange>
          </w:tcPr>
          <w:p w:rsidR="00BB2644" w:rsidRPr="00BB2644" w:rsidRDefault="00BB2644" w:rsidP="00BB2644">
            <w:pPr>
              <w:jc w:val="center"/>
              <w:rPr>
                <w:color w:val="000000"/>
                <w:sz w:val="22"/>
                <w:szCs w:val="22"/>
              </w:rPr>
            </w:pPr>
            <w:del w:id="1883" w:author="Autor">
              <w:r w:rsidRPr="00BB2644" w:rsidDel="009634DB">
                <w:rPr>
                  <w:color w:val="000000"/>
                  <w:sz w:val="22"/>
                  <w:szCs w:val="22"/>
                </w:rPr>
                <w:delText> </w:delText>
              </w:r>
            </w:del>
          </w:p>
        </w:tc>
        <w:tc>
          <w:tcPr>
            <w:tcW w:w="776" w:type="dxa"/>
            <w:shd w:val="clear" w:color="auto" w:fill="auto"/>
            <w:vAlign w:val="center"/>
            <w:tcPrChange w:id="1884" w:author="Autor">
              <w:tcPr>
                <w:tcW w:w="776" w:type="dxa"/>
                <w:shd w:val="clear" w:color="auto" w:fill="auto"/>
                <w:vAlign w:val="center"/>
              </w:tcPr>
            </w:tcPrChange>
          </w:tcPr>
          <w:p w:rsidR="00BB2644" w:rsidRPr="00BB2644" w:rsidRDefault="00BB2644" w:rsidP="00BB2644">
            <w:pPr>
              <w:jc w:val="center"/>
              <w:rPr>
                <w:color w:val="000000"/>
                <w:sz w:val="22"/>
                <w:szCs w:val="22"/>
              </w:rPr>
            </w:pPr>
            <w:del w:id="1885" w:author="Autor">
              <w:r w:rsidRPr="00BB2644" w:rsidDel="009634DB">
                <w:rPr>
                  <w:color w:val="000000"/>
                  <w:sz w:val="22"/>
                  <w:szCs w:val="22"/>
                </w:rPr>
                <w:delText> </w:delText>
              </w:r>
            </w:del>
          </w:p>
        </w:tc>
        <w:tc>
          <w:tcPr>
            <w:tcW w:w="1775" w:type="dxa"/>
            <w:shd w:val="clear" w:color="auto" w:fill="auto"/>
            <w:vAlign w:val="center"/>
            <w:tcPrChange w:id="1886" w:author="Autor">
              <w:tcPr>
                <w:tcW w:w="1775" w:type="dxa"/>
                <w:shd w:val="clear" w:color="auto" w:fill="auto"/>
                <w:vAlign w:val="center"/>
              </w:tcPr>
            </w:tcPrChange>
          </w:tcPr>
          <w:p w:rsidR="00BB2644" w:rsidRPr="00BB2644" w:rsidRDefault="00BB2644" w:rsidP="00BB2644">
            <w:pPr>
              <w:jc w:val="center"/>
              <w:rPr>
                <w:color w:val="000000"/>
                <w:sz w:val="22"/>
                <w:szCs w:val="22"/>
              </w:rPr>
            </w:pPr>
            <w:del w:id="1887" w:author="Autor">
              <w:r w:rsidRPr="00BB2644" w:rsidDel="009634DB">
                <w:rPr>
                  <w:color w:val="000000"/>
                  <w:sz w:val="22"/>
                  <w:szCs w:val="22"/>
                </w:rPr>
                <w:delText> </w:delText>
              </w:r>
            </w:del>
          </w:p>
        </w:tc>
      </w:tr>
      <w:tr w:rsidR="00BB2644" w:rsidRPr="00BB2644" w:rsidTr="009634DB">
        <w:trPr>
          <w:trHeight w:val="900"/>
          <w:trPrChange w:id="1888" w:author="Autor">
            <w:trPr>
              <w:trHeight w:val="900"/>
            </w:trPr>
          </w:trPrChange>
        </w:trPr>
        <w:tc>
          <w:tcPr>
            <w:tcW w:w="582" w:type="dxa"/>
            <w:shd w:val="clear" w:color="auto" w:fill="auto"/>
            <w:noWrap/>
            <w:vAlign w:val="center"/>
            <w:tcPrChange w:id="188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890" w:author="Autor">
              <w:r w:rsidRPr="00BB2644" w:rsidDel="009634DB">
                <w:rPr>
                  <w:color w:val="000000"/>
                  <w:sz w:val="22"/>
                  <w:szCs w:val="22"/>
                </w:rPr>
                <w:delText>16</w:delText>
              </w:r>
            </w:del>
          </w:p>
        </w:tc>
        <w:tc>
          <w:tcPr>
            <w:tcW w:w="4820" w:type="dxa"/>
            <w:gridSpan w:val="2"/>
            <w:shd w:val="clear" w:color="auto" w:fill="auto"/>
            <w:vAlign w:val="center"/>
            <w:tcPrChange w:id="1891" w:author="Autor">
              <w:tcPr>
                <w:tcW w:w="4820" w:type="dxa"/>
                <w:gridSpan w:val="2"/>
                <w:shd w:val="clear" w:color="auto" w:fill="auto"/>
                <w:vAlign w:val="center"/>
              </w:tcPr>
            </w:tcPrChange>
          </w:tcPr>
          <w:p w:rsidR="00BB2644" w:rsidRPr="00BB2644" w:rsidRDefault="00BB2644" w:rsidP="00BB2644">
            <w:pPr>
              <w:rPr>
                <w:color w:val="000000"/>
                <w:sz w:val="22"/>
                <w:szCs w:val="22"/>
              </w:rPr>
            </w:pPr>
            <w:del w:id="1892" w:author="Autor">
              <w:r w:rsidRPr="00BB2644" w:rsidDel="009634DB">
                <w:rPr>
                  <w:color w:val="000000"/>
                  <w:sz w:val="22"/>
                  <w:szCs w:val="22"/>
                </w:rPr>
                <w:delText>Určil v oznámení o vyhlásení VO  verejný obstarávateľ  lehotu na predloženie žiadostí o účasť, obmedzenie počtu záujemcov, ak sa uplatňuje, pravidlá na vyhodnotenie splnenia podmienok účasti?</w:delText>
              </w:r>
            </w:del>
          </w:p>
        </w:tc>
        <w:tc>
          <w:tcPr>
            <w:tcW w:w="567" w:type="dxa"/>
            <w:shd w:val="clear" w:color="auto" w:fill="auto"/>
            <w:vAlign w:val="center"/>
            <w:tcPrChange w:id="1893" w:author="Autor">
              <w:tcPr>
                <w:tcW w:w="567" w:type="dxa"/>
                <w:shd w:val="clear" w:color="auto" w:fill="auto"/>
                <w:vAlign w:val="center"/>
              </w:tcPr>
            </w:tcPrChange>
          </w:tcPr>
          <w:p w:rsidR="00BB2644" w:rsidRPr="00BB2644" w:rsidRDefault="00BB2644" w:rsidP="00BB2644">
            <w:pPr>
              <w:jc w:val="center"/>
              <w:rPr>
                <w:color w:val="000000"/>
                <w:sz w:val="22"/>
                <w:szCs w:val="22"/>
              </w:rPr>
            </w:pPr>
            <w:del w:id="1894" w:author="Autor">
              <w:r w:rsidRPr="00BB2644" w:rsidDel="009634DB">
                <w:rPr>
                  <w:color w:val="000000"/>
                  <w:sz w:val="22"/>
                  <w:szCs w:val="22"/>
                </w:rPr>
                <w:delText> </w:delText>
              </w:r>
            </w:del>
          </w:p>
        </w:tc>
        <w:tc>
          <w:tcPr>
            <w:tcW w:w="567" w:type="dxa"/>
            <w:shd w:val="clear" w:color="auto" w:fill="auto"/>
            <w:vAlign w:val="center"/>
            <w:tcPrChange w:id="1895" w:author="Autor">
              <w:tcPr>
                <w:tcW w:w="567" w:type="dxa"/>
                <w:shd w:val="clear" w:color="auto" w:fill="auto"/>
                <w:vAlign w:val="center"/>
              </w:tcPr>
            </w:tcPrChange>
          </w:tcPr>
          <w:p w:rsidR="00BB2644" w:rsidRPr="00BB2644" w:rsidRDefault="00BB2644" w:rsidP="00BB2644">
            <w:pPr>
              <w:jc w:val="center"/>
              <w:rPr>
                <w:color w:val="000000"/>
                <w:sz w:val="22"/>
                <w:szCs w:val="22"/>
              </w:rPr>
            </w:pPr>
            <w:del w:id="1896" w:author="Autor">
              <w:r w:rsidRPr="00BB2644" w:rsidDel="009634DB">
                <w:rPr>
                  <w:color w:val="000000"/>
                  <w:sz w:val="22"/>
                  <w:szCs w:val="22"/>
                </w:rPr>
                <w:delText> </w:delText>
              </w:r>
            </w:del>
          </w:p>
        </w:tc>
        <w:tc>
          <w:tcPr>
            <w:tcW w:w="776" w:type="dxa"/>
            <w:shd w:val="clear" w:color="auto" w:fill="auto"/>
            <w:vAlign w:val="center"/>
            <w:tcPrChange w:id="1897" w:author="Autor">
              <w:tcPr>
                <w:tcW w:w="776" w:type="dxa"/>
                <w:shd w:val="clear" w:color="auto" w:fill="auto"/>
                <w:vAlign w:val="center"/>
              </w:tcPr>
            </w:tcPrChange>
          </w:tcPr>
          <w:p w:rsidR="00BB2644" w:rsidRPr="00BB2644" w:rsidRDefault="00BB2644" w:rsidP="00BB2644">
            <w:pPr>
              <w:jc w:val="center"/>
              <w:rPr>
                <w:color w:val="000000"/>
                <w:sz w:val="22"/>
                <w:szCs w:val="22"/>
              </w:rPr>
            </w:pPr>
            <w:del w:id="1898" w:author="Autor">
              <w:r w:rsidRPr="00BB2644" w:rsidDel="009634DB">
                <w:rPr>
                  <w:color w:val="000000"/>
                  <w:sz w:val="22"/>
                  <w:szCs w:val="22"/>
                </w:rPr>
                <w:delText> </w:delText>
              </w:r>
            </w:del>
          </w:p>
        </w:tc>
        <w:tc>
          <w:tcPr>
            <w:tcW w:w="1775" w:type="dxa"/>
            <w:shd w:val="clear" w:color="auto" w:fill="auto"/>
            <w:vAlign w:val="center"/>
            <w:tcPrChange w:id="1899" w:author="Autor">
              <w:tcPr>
                <w:tcW w:w="1775" w:type="dxa"/>
                <w:shd w:val="clear" w:color="auto" w:fill="auto"/>
                <w:vAlign w:val="center"/>
              </w:tcPr>
            </w:tcPrChange>
          </w:tcPr>
          <w:p w:rsidR="00BB2644" w:rsidRPr="00BB2644" w:rsidRDefault="00BB2644" w:rsidP="00BB2644">
            <w:pPr>
              <w:jc w:val="center"/>
              <w:rPr>
                <w:color w:val="000000"/>
                <w:sz w:val="22"/>
                <w:szCs w:val="22"/>
              </w:rPr>
            </w:pPr>
            <w:del w:id="1900" w:author="Autor">
              <w:r w:rsidRPr="00BB2644" w:rsidDel="009634DB">
                <w:rPr>
                  <w:color w:val="000000"/>
                  <w:sz w:val="22"/>
                  <w:szCs w:val="22"/>
                </w:rPr>
                <w:delText> </w:delText>
              </w:r>
            </w:del>
          </w:p>
        </w:tc>
      </w:tr>
      <w:tr w:rsidR="00BB2644" w:rsidRPr="00BB2644" w:rsidTr="009634DB">
        <w:trPr>
          <w:trHeight w:val="600"/>
          <w:trPrChange w:id="1901" w:author="Autor">
            <w:trPr>
              <w:trHeight w:val="600"/>
            </w:trPr>
          </w:trPrChange>
        </w:trPr>
        <w:tc>
          <w:tcPr>
            <w:tcW w:w="582" w:type="dxa"/>
            <w:shd w:val="clear" w:color="auto" w:fill="auto"/>
            <w:noWrap/>
            <w:vAlign w:val="center"/>
            <w:tcPrChange w:id="190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903" w:author="Autor">
              <w:r w:rsidRPr="00BB2644" w:rsidDel="009634DB">
                <w:rPr>
                  <w:color w:val="000000"/>
                  <w:sz w:val="22"/>
                  <w:szCs w:val="22"/>
                </w:rPr>
                <w:delText>17</w:delText>
              </w:r>
            </w:del>
          </w:p>
        </w:tc>
        <w:tc>
          <w:tcPr>
            <w:tcW w:w="4820" w:type="dxa"/>
            <w:gridSpan w:val="2"/>
            <w:shd w:val="clear" w:color="auto" w:fill="auto"/>
            <w:vAlign w:val="center"/>
            <w:tcPrChange w:id="1904" w:author="Autor">
              <w:tcPr>
                <w:tcW w:w="4820" w:type="dxa"/>
                <w:gridSpan w:val="2"/>
                <w:shd w:val="clear" w:color="auto" w:fill="auto"/>
                <w:vAlign w:val="center"/>
              </w:tcPr>
            </w:tcPrChange>
          </w:tcPr>
          <w:p w:rsidR="00BB2644" w:rsidRPr="00BB2644" w:rsidRDefault="00BB2644" w:rsidP="00BB2644">
            <w:pPr>
              <w:rPr>
                <w:color w:val="000000"/>
                <w:sz w:val="22"/>
                <w:szCs w:val="22"/>
              </w:rPr>
            </w:pPr>
            <w:del w:id="1905" w:author="Autor">
              <w:r w:rsidRPr="00BB2644" w:rsidDel="009634DB">
                <w:rPr>
                  <w:color w:val="000000"/>
                  <w:sz w:val="22"/>
                  <w:szCs w:val="22"/>
                </w:rPr>
                <w:delText xml:space="preserve">Je navrhnutá lehota na predloženie žiadostí o účasť v RKsZ dlhšia ako 29 dní odo dňa odoslania oznámenia o vyhlásení VO publikačnému úradu? </w:delText>
              </w:r>
            </w:del>
          </w:p>
        </w:tc>
        <w:tc>
          <w:tcPr>
            <w:tcW w:w="567" w:type="dxa"/>
            <w:shd w:val="clear" w:color="auto" w:fill="auto"/>
            <w:vAlign w:val="center"/>
            <w:tcPrChange w:id="1906" w:author="Autor">
              <w:tcPr>
                <w:tcW w:w="567" w:type="dxa"/>
                <w:shd w:val="clear" w:color="auto" w:fill="auto"/>
                <w:vAlign w:val="center"/>
              </w:tcPr>
            </w:tcPrChange>
          </w:tcPr>
          <w:p w:rsidR="00BB2644" w:rsidRPr="00BB2644" w:rsidRDefault="00BB2644" w:rsidP="00BB2644">
            <w:pPr>
              <w:jc w:val="center"/>
              <w:rPr>
                <w:color w:val="000000"/>
                <w:sz w:val="22"/>
                <w:szCs w:val="22"/>
              </w:rPr>
            </w:pPr>
            <w:del w:id="1907" w:author="Autor">
              <w:r w:rsidRPr="00BB2644" w:rsidDel="009634DB">
                <w:rPr>
                  <w:color w:val="000000"/>
                  <w:sz w:val="22"/>
                  <w:szCs w:val="22"/>
                </w:rPr>
                <w:delText> </w:delText>
              </w:r>
            </w:del>
          </w:p>
        </w:tc>
        <w:tc>
          <w:tcPr>
            <w:tcW w:w="567" w:type="dxa"/>
            <w:shd w:val="clear" w:color="auto" w:fill="auto"/>
            <w:vAlign w:val="center"/>
            <w:tcPrChange w:id="1908" w:author="Autor">
              <w:tcPr>
                <w:tcW w:w="567" w:type="dxa"/>
                <w:shd w:val="clear" w:color="auto" w:fill="auto"/>
                <w:vAlign w:val="center"/>
              </w:tcPr>
            </w:tcPrChange>
          </w:tcPr>
          <w:p w:rsidR="00BB2644" w:rsidRPr="00BB2644" w:rsidRDefault="00BB2644" w:rsidP="00BB2644">
            <w:pPr>
              <w:jc w:val="center"/>
              <w:rPr>
                <w:color w:val="000000"/>
                <w:sz w:val="22"/>
                <w:szCs w:val="22"/>
              </w:rPr>
            </w:pPr>
            <w:del w:id="1909" w:author="Autor">
              <w:r w:rsidRPr="00BB2644" w:rsidDel="009634DB">
                <w:rPr>
                  <w:color w:val="000000"/>
                  <w:sz w:val="22"/>
                  <w:szCs w:val="22"/>
                </w:rPr>
                <w:delText> </w:delText>
              </w:r>
            </w:del>
          </w:p>
        </w:tc>
        <w:tc>
          <w:tcPr>
            <w:tcW w:w="776" w:type="dxa"/>
            <w:shd w:val="clear" w:color="auto" w:fill="auto"/>
            <w:vAlign w:val="center"/>
            <w:tcPrChange w:id="1910" w:author="Autor">
              <w:tcPr>
                <w:tcW w:w="776" w:type="dxa"/>
                <w:shd w:val="clear" w:color="auto" w:fill="auto"/>
                <w:vAlign w:val="center"/>
              </w:tcPr>
            </w:tcPrChange>
          </w:tcPr>
          <w:p w:rsidR="00BB2644" w:rsidRPr="00BB2644" w:rsidRDefault="00BB2644" w:rsidP="00BB2644">
            <w:pPr>
              <w:jc w:val="center"/>
              <w:rPr>
                <w:color w:val="000000"/>
                <w:sz w:val="22"/>
                <w:szCs w:val="22"/>
              </w:rPr>
            </w:pPr>
            <w:del w:id="1911" w:author="Autor">
              <w:r w:rsidRPr="00BB2644" w:rsidDel="009634DB">
                <w:rPr>
                  <w:color w:val="000000"/>
                  <w:sz w:val="22"/>
                  <w:szCs w:val="22"/>
                </w:rPr>
                <w:delText> </w:delText>
              </w:r>
            </w:del>
          </w:p>
        </w:tc>
        <w:tc>
          <w:tcPr>
            <w:tcW w:w="1775" w:type="dxa"/>
            <w:shd w:val="clear" w:color="auto" w:fill="auto"/>
            <w:vAlign w:val="center"/>
            <w:tcPrChange w:id="1912" w:author="Autor">
              <w:tcPr>
                <w:tcW w:w="1775" w:type="dxa"/>
                <w:shd w:val="clear" w:color="auto" w:fill="auto"/>
                <w:vAlign w:val="center"/>
              </w:tcPr>
            </w:tcPrChange>
          </w:tcPr>
          <w:p w:rsidR="00BB2644" w:rsidRPr="00BB2644" w:rsidRDefault="00BB2644" w:rsidP="00BB2644">
            <w:pPr>
              <w:jc w:val="center"/>
              <w:rPr>
                <w:color w:val="000000"/>
                <w:sz w:val="22"/>
                <w:szCs w:val="22"/>
              </w:rPr>
            </w:pPr>
            <w:del w:id="1913" w:author="Autor">
              <w:r w:rsidRPr="00BB2644" w:rsidDel="009634DB">
                <w:rPr>
                  <w:color w:val="000000"/>
                  <w:sz w:val="22"/>
                  <w:szCs w:val="22"/>
                </w:rPr>
                <w:delText> </w:delText>
              </w:r>
            </w:del>
          </w:p>
        </w:tc>
      </w:tr>
      <w:tr w:rsidR="00BB2644" w:rsidRPr="00BB2644" w:rsidTr="009634DB">
        <w:trPr>
          <w:trHeight w:val="300"/>
          <w:trPrChange w:id="1914" w:author="Autor">
            <w:trPr>
              <w:trHeight w:val="300"/>
            </w:trPr>
          </w:trPrChange>
        </w:trPr>
        <w:tc>
          <w:tcPr>
            <w:tcW w:w="582" w:type="dxa"/>
            <w:shd w:val="clear" w:color="auto" w:fill="auto"/>
            <w:noWrap/>
            <w:vAlign w:val="center"/>
            <w:tcPrChange w:id="191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1916" w:author="Autor">
              <w:r w:rsidRPr="00BB2644" w:rsidDel="009634DB">
                <w:rPr>
                  <w:color w:val="000000"/>
                  <w:sz w:val="22"/>
                  <w:szCs w:val="22"/>
                </w:rPr>
                <w:delText>18</w:delText>
              </w:r>
            </w:del>
          </w:p>
        </w:tc>
        <w:tc>
          <w:tcPr>
            <w:tcW w:w="4820" w:type="dxa"/>
            <w:gridSpan w:val="2"/>
            <w:shd w:val="clear" w:color="auto" w:fill="auto"/>
            <w:vAlign w:val="center"/>
            <w:tcPrChange w:id="1917" w:author="Autor">
              <w:tcPr>
                <w:tcW w:w="4820" w:type="dxa"/>
                <w:gridSpan w:val="2"/>
                <w:shd w:val="clear" w:color="auto" w:fill="auto"/>
                <w:vAlign w:val="center"/>
              </w:tcPr>
            </w:tcPrChange>
          </w:tcPr>
          <w:p w:rsidR="00BB2644" w:rsidRPr="00BB2644" w:rsidRDefault="00BB2644" w:rsidP="00BB2644">
            <w:pPr>
              <w:rPr>
                <w:sz w:val="22"/>
                <w:szCs w:val="22"/>
              </w:rPr>
            </w:pPr>
            <w:del w:id="1918" w:author="Autor">
              <w:r w:rsidRPr="00BB2644" w:rsidDel="009634DB">
                <w:rPr>
                  <w:sz w:val="22"/>
                  <w:szCs w:val="22"/>
                </w:rPr>
                <w:delText>Neboli identifikované iné porušenia pravidiel a postupov verejného obstarávania?</w:delText>
              </w:r>
            </w:del>
          </w:p>
        </w:tc>
        <w:tc>
          <w:tcPr>
            <w:tcW w:w="567" w:type="dxa"/>
            <w:shd w:val="clear" w:color="auto" w:fill="auto"/>
            <w:vAlign w:val="center"/>
            <w:tcPrChange w:id="1919" w:author="Autor">
              <w:tcPr>
                <w:tcW w:w="567" w:type="dxa"/>
                <w:shd w:val="clear" w:color="auto" w:fill="auto"/>
                <w:vAlign w:val="center"/>
              </w:tcPr>
            </w:tcPrChange>
          </w:tcPr>
          <w:p w:rsidR="00BB2644" w:rsidRPr="00BB2644" w:rsidRDefault="00BB2644" w:rsidP="00BB2644">
            <w:pPr>
              <w:jc w:val="center"/>
              <w:rPr>
                <w:color w:val="000000"/>
                <w:sz w:val="22"/>
                <w:szCs w:val="22"/>
              </w:rPr>
            </w:pPr>
            <w:del w:id="1920" w:author="Autor">
              <w:r w:rsidRPr="00BB2644" w:rsidDel="009634DB">
                <w:rPr>
                  <w:color w:val="000000"/>
                  <w:sz w:val="22"/>
                  <w:szCs w:val="22"/>
                </w:rPr>
                <w:delText> </w:delText>
              </w:r>
            </w:del>
          </w:p>
        </w:tc>
        <w:tc>
          <w:tcPr>
            <w:tcW w:w="567" w:type="dxa"/>
            <w:shd w:val="clear" w:color="auto" w:fill="auto"/>
            <w:vAlign w:val="center"/>
            <w:tcPrChange w:id="1921" w:author="Autor">
              <w:tcPr>
                <w:tcW w:w="567" w:type="dxa"/>
                <w:shd w:val="clear" w:color="auto" w:fill="auto"/>
                <w:vAlign w:val="center"/>
              </w:tcPr>
            </w:tcPrChange>
          </w:tcPr>
          <w:p w:rsidR="00BB2644" w:rsidRPr="00BB2644" w:rsidRDefault="00BB2644" w:rsidP="00BB2644">
            <w:pPr>
              <w:jc w:val="center"/>
              <w:rPr>
                <w:color w:val="000000"/>
                <w:sz w:val="22"/>
                <w:szCs w:val="22"/>
              </w:rPr>
            </w:pPr>
            <w:del w:id="1922" w:author="Autor">
              <w:r w:rsidRPr="00BB2644" w:rsidDel="009634DB">
                <w:rPr>
                  <w:color w:val="000000"/>
                  <w:sz w:val="22"/>
                  <w:szCs w:val="22"/>
                </w:rPr>
                <w:delText> </w:delText>
              </w:r>
            </w:del>
          </w:p>
        </w:tc>
        <w:tc>
          <w:tcPr>
            <w:tcW w:w="776" w:type="dxa"/>
            <w:shd w:val="clear" w:color="auto" w:fill="auto"/>
            <w:vAlign w:val="center"/>
            <w:tcPrChange w:id="1923" w:author="Autor">
              <w:tcPr>
                <w:tcW w:w="776" w:type="dxa"/>
                <w:shd w:val="clear" w:color="auto" w:fill="auto"/>
                <w:vAlign w:val="center"/>
              </w:tcPr>
            </w:tcPrChange>
          </w:tcPr>
          <w:p w:rsidR="00BB2644" w:rsidRPr="00BB2644" w:rsidRDefault="00BB2644" w:rsidP="00BB2644">
            <w:pPr>
              <w:jc w:val="center"/>
              <w:rPr>
                <w:color w:val="000000"/>
                <w:sz w:val="22"/>
                <w:szCs w:val="22"/>
              </w:rPr>
            </w:pPr>
            <w:del w:id="1924" w:author="Autor">
              <w:r w:rsidRPr="00BB2644" w:rsidDel="009634DB">
                <w:rPr>
                  <w:color w:val="000000"/>
                  <w:sz w:val="22"/>
                  <w:szCs w:val="22"/>
                </w:rPr>
                <w:delText> </w:delText>
              </w:r>
            </w:del>
          </w:p>
        </w:tc>
        <w:tc>
          <w:tcPr>
            <w:tcW w:w="1775" w:type="dxa"/>
            <w:shd w:val="clear" w:color="auto" w:fill="auto"/>
            <w:vAlign w:val="center"/>
            <w:tcPrChange w:id="1925" w:author="Autor">
              <w:tcPr>
                <w:tcW w:w="1775" w:type="dxa"/>
                <w:shd w:val="clear" w:color="auto" w:fill="auto"/>
                <w:vAlign w:val="center"/>
              </w:tcPr>
            </w:tcPrChange>
          </w:tcPr>
          <w:p w:rsidR="00BB2644" w:rsidRPr="00BB2644" w:rsidRDefault="00BB2644" w:rsidP="00BB2644">
            <w:pPr>
              <w:jc w:val="center"/>
              <w:rPr>
                <w:color w:val="000000"/>
                <w:sz w:val="22"/>
                <w:szCs w:val="22"/>
              </w:rPr>
            </w:pPr>
            <w:del w:id="1926" w:author="Autor">
              <w:r w:rsidRPr="00BB2644" w:rsidDel="009634DB">
                <w:rPr>
                  <w:color w:val="000000"/>
                  <w:sz w:val="22"/>
                  <w:szCs w:val="22"/>
                </w:rPr>
                <w:delText> </w:delText>
              </w:r>
            </w:del>
          </w:p>
        </w:tc>
      </w:tr>
      <w:tr w:rsidR="00E2408D" w:rsidRPr="00BB2644" w:rsidTr="00CB451E">
        <w:trPr>
          <w:trHeight w:val="300"/>
        </w:trPr>
        <w:tc>
          <w:tcPr>
            <w:tcW w:w="9087" w:type="dxa"/>
            <w:gridSpan w:val="7"/>
            <w:shd w:val="clear" w:color="auto" w:fill="auto"/>
            <w:noWrap/>
            <w:vAlign w:val="center"/>
          </w:tcPr>
          <w:p w:rsidR="00E2408D" w:rsidRPr="00BD2FCC" w:rsidDel="009634DB" w:rsidRDefault="00E2408D" w:rsidP="00CB451E">
            <w:pPr>
              <w:jc w:val="both"/>
              <w:rPr>
                <w:del w:id="1927" w:author="Autor"/>
                <w:b/>
                <w:sz w:val="20"/>
                <w:szCs w:val="20"/>
              </w:rPr>
            </w:pPr>
            <w:del w:id="1928" w:author="Autor">
              <w:r w:rsidRPr="00BD2FCC" w:rsidDel="009634DB">
                <w:rPr>
                  <w:b/>
                  <w:sz w:val="20"/>
                  <w:szCs w:val="20"/>
                </w:rPr>
                <w:delText>VYJADRENIE</w:delText>
              </w:r>
            </w:del>
          </w:p>
          <w:p w:rsidR="00E2408D" w:rsidRPr="00BD2FCC" w:rsidDel="009634DB" w:rsidRDefault="00E2408D" w:rsidP="00CB451E">
            <w:pPr>
              <w:jc w:val="both"/>
              <w:rPr>
                <w:del w:id="1929" w:author="Autor"/>
                <w:sz w:val="20"/>
                <w:szCs w:val="20"/>
              </w:rPr>
            </w:pPr>
          </w:p>
          <w:p w:rsidR="009503C9" w:rsidRPr="00A20234" w:rsidDel="009634DB" w:rsidRDefault="009503C9" w:rsidP="009503C9">
            <w:pPr>
              <w:jc w:val="both"/>
              <w:rPr>
                <w:del w:id="1930" w:author="Autor"/>
                <w:sz w:val="20"/>
                <w:szCs w:val="20"/>
              </w:rPr>
            </w:pPr>
            <w:del w:id="1931" w:author="Autor">
              <w:r w:rsidRPr="00A20234" w:rsidDel="009634DB">
                <w:rPr>
                  <w:sz w:val="20"/>
                  <w:szCs w:val="20"/>
                </w:rPr>
                <w:delText>Na základe overených skutočností potvrdzujem, že (uveďte jednu z možností v súlade s ustanovením § 7 ods. 3 zákona o finančnej kontrole).</w:delText>
              </w:r>
              <w:r w:rsidRPr="00A20234" w:rsidDel="009634DB">
                <w:rPr>
                  <w:sz w:val="20"/>
                  <w:szCs w:val="20"/>
                </w:rPr>
                <w:footnoteReference w:customMarkFollows="1" w:id="62"/>
                <w:delText>[1]</w:delText>
              </w:r>
            </w:del>
          </w:p>
          <w:p w:rsidR="00E2408D" w:rsidRPr="00BB2644" w:rsidRDefault="00E2408D" w:rsidP="00D57320">
            <w:pPr>
              <w:rPr>
                <w:b/>
                <w:bCs/>
                <w:color w:val="000000"/>
                <w:sz w:val="22"/>
                <w:szCs w:val="22"/>
              </w:rPr>
            </w:pPr>
          </w:p>
        </w:tc>
      </w:tr>
      <w:tr w:rsidR="00E2408D" w:rsidRPr="00BB2644" w:rsidTr="009634DB">
        <w:trPr>
          <w:trHeight w:val="300"/>
          <w:trPrChange w:id="1935" w:author="Autor">
            <w:trPr>
              <w:trHeight w:val="300"/>
            </w:trPr>
          </w:trPrChange>
        </w:trPr>
        <w:tc>
          <w:tcPr>
            <w:tcW w:w="3559" w:type="dxa"/>
            <w:gridSpan w:val="2"/>
            <w:shd w:val="clear" w:color="auto" w:fill="auto"/>
            <w:vAlign w:val="center"/>
            <w:tcPrChange w:id="1936" w:author="Autor">
              <w:tcPr>
                <w:tcW w:w="3559" w:type="dxa"/>
                <w:gridSpan w:val="2"/>
                <w:shd w:val="clear" w:color="auto" w:fill="auto"/>
                <w:vAlign w:val="center"/>
              </w:tcPr>
            </w:tcPrChange>
          </w:tcPr>
          <w:p w:rsidR="00E2408D" w:rsidRPr="00BB2644" w:rsidRDefault="00E2408D" w:rsidP="00CB451E">
            <w:pPr>
              <w:rPr>
                <w:b/>
                <w:bCs/>
                <w:sz w:val="22"/>
                <w:szCs w:val="22"/>
              </w:rPr>
            </w:pPr>
            <w:del w:id="1937"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63"/>
                <w:delText>2</w:delText>
              </w:r>
              <w:r w:rsidRPr="00BB2644" w:rsidDel="009634DB">
                <w:rPr>
                  <w:b/>
                  <w:bCs/>
                  <w:sz w:val="22"/>
                  <w:szCs w:val="22"/>
                </w:rPr>
                <w:delText>:</w:delText>
              </w:r>
            </w:del>
          </w:p>
        </w:tc>
        <w:tc>
          <w:tcPr>
            <w:tcW w:w="5528" w:type="dxa"/>
            <w:gridSpan w:val="5"/>
            <w:shd w:val="clear" w:color="auto" w:fill="auto"/>
            <w:vAlign w:val="center"/>
            <w:tcPrChange w:id="1940" w:author="Autor">
              <w:tcPr>
                <w:tcW w:w="5528" w:type="dxa"/>
                <w:gridSpan w:val="5"/>
                <w:shd w:val="clear" w:color="auto" w:fill="auto"/>
                <w:vAlign w:val="center"/>
              </w:tcPr>
            </w:tcPrChange>
          </w:tcPr>
          <w:p w:rsidR="00E2408D" w:rsidRPr="00BB2644" w:rsidRDefault="00E2408D" w:rsidP="00CB451E">
            <w:pPr>
              <w:rPr>
                <w:color w:val="000000"/>
                <w:sz w:val="22"/>
                <w:szCs w:val="22"/>
              </w:rPr>
            </w:pPr>
            <w:del w:id="1941" w:author="Autor">
              <w:r w:rsidRPr="00BB2644" w:rsidDel="009634DB">
                <w:rPr>
                  <w:color w:val="000000"/>
                  <w:sz w:val="22"/>
                  <w:szCs w:val="22"/>
                </w:rPr>
                <w:delText> </w:delText>
              </w:r>
            </w:del>
          </w:p>
        </w:tc>
      </w:tr>
      <w:tr w:rsidR="00E2408D" w:rsidRPr="00BB2644" w:rsidTr="009634DB">
        <w:trPr>
          <w:trHeight w:val="300"/>
          <w:trPrChange w:id="1942" w:author="Autor">
            <w:trPr>
              <w:trHeight w:val="300"/>
            </w:trPr>
          </w:trPrChange>
        </w:trPr>
        <w:tc>
          <w:tcPr>
            <w:tcW w:w="3559" w:type="dxa"/>
            <w:gridSpan w:val="2"/>
            <w:shd w:val="clear" w:color="auto" w:fill="auto"/>
            <w:vAlign w:val="center"/>
            <w:tcPrChange w:id="1943" w:author="Autor">
              <w:tcPr>
                <w:tcW w:w="3559" w:type="dxa"/>
                <w:gridSpan w:val="2"/>
                <w:shd w:val="clear" w:color="auto" w:fill="auto"/>
                <w:vAlign w:val="center"/>
              </w:tcPr>
            </w:tcPrChange>
          </w:tcPr>
          <w:p w:rsidR="00E2408D" w:rsidRPr="00BB2644" w:rsidRDefault="00E2408D" w:rsidP="00CB451E">
            <w:pPr>
              <w:rPr>
                <w:b/>
                <w:bCs/>
                <w:sz w:val="22"/>
                <w:szCs w:val="22"/>
              </w:rPr>
            </w:pPr>
            <w:del w:id="1944" w:author="Autor">
              <w:r w:rsidRPr="00BB2644" w:rsidDel="009634DB">
                <w:rPr>
                  <w:b/>
                  <w:bCs/>
                  <w:sz w:val="22"/>
                  <w:szCs w:val="22"/>
                </w:rPr>
                <w:delText>Dátum:</w:delText>
              </w:r>
            </w:del>
          </w:p>
        </w:tc>
        <w:tc>
          <w:tcPr>
            <w:tcW w:w="5528" w:type="dxa"/>
            <w:gridSpan w:val="5"/>
            <w:shd w:val="clear" w:color="auto" w:fill="auto"/>
            <w:vAlign w:val="center"/>
            <w:tcPrChange w:id="1945" w:author="Autor">
              <w:tcPr>
                <w:tcW w:w="5528" w:type="dxa"/>
                <w:gridSpan w:val="5"/>
                <w:shd w:val="clear" w:color="auto" w:fill="auto"/>
                <w:vAlign w:val="center"/>
              </w:tcPr>
            </w:tcPrChange>
          </w:tcPr>
          <w:p w:rsidR="00E2408D" w:rsidRPr="00BB2644" w:rsidRDefault="00E2408D" w:rsidP="00CB451E">
            <w:pPr>
              <w:rPr>
                <w:color w:val="000000"/>
                <w:sz w:val="22"/>
                <w:szCs w:val="22"/>
              </w:rPr>
            </w:pPr>
            <w:del w:id="1946" w:author="Autor">
              <w:r w:rsidRPr="00BB2644" w:rsidDel="009634DB">
                <w:rPr>
                  <w:color w:val="000000"/>
                  <w:sz w:val="22"/>
                  <w:szCs w:val="22"/>
                </w:rPr>
                <w:delText> </w:delText>
              </w:r>
            </w:del>
          </w:p>
        </w:tc>
      </w:tr>
      <w:tr w:rsidR="00E2408D" w:rsidRPr="00BB2644" w:rsidTr="009634DB">
        <w:trPr>
          <w:trHeight w:val="300"/>
          <w:trPrChange w:id="1947" w:author="Autor">
            <w:trPr>
              <w:trHeight w:val="300"/>
            </w:trPr>
          </w:trPrChange>
        </w:trPr>
        <w:tc>
          <w:tcPr>
            <w:tcW w:w="3559" w:type="dxa"/>
            <w:gridSpan w:val="2"/>
            <w:shd w:val="clear" w:color="000000" w:fill="FFFFFF"/>
            <w:vAlign w:val="center"/>
            <w:tcPrChange w:id="1948" w:author="Autor">
              <w:tcPr>
                <w:tcW w:w="3559" w:type="dxa"/>
                <w:gridSpan w:val="2"/>
                <w:shd w:val="clear" w:color="000000" w:fill="FFFFFF"/>
                <w:vAlign w:val="center"/>
              </w:tcPr>
            </w:tcPrChange>
          </w:tcPr>
          <w:p w:rsidR="00E2408D" w:rsidRPr="00BB2644" w:rsidRDefault="00E2408D" w:rsidP="00CB451E">
            <w:pPr>
              <w:rPr>
                <w:b/>
                <w:bCs/>
                <w:sz w:val="22"/>
                <w:szCs w:val="22"/>
              </w:rPr>
            </w:pPr>
            <w:del w:id="1949" w:author="Autor">
              <w:r w:rsidRPr="00BB2644" w:rsidDel="009634DB">
                <w:rPr>
                  <w:b/>
                  <w:bCs/>
                  <w:sz w:val="22"/>
                  <w:szCs w:val="22"/>
                </w:rPr>
                <w:delText>Podpis:</w:delText>
              </w:r>
            </w:del>
          </w:p>
        </w:tc>
        <w:tc>
          <w:tcPr>
            <w:tcW w:w="5528" w:type="dxa"/>
            <w:gridSpan w:val="5"/>
            <w:shd w:val="clear" w:color="auto" w:fill="auto"/>
            <w:vAlign w:val="center"/>
            <w:tcPrChange w:id="1950" w:author="Autor">
              <w:tcPr>
                <w:tcW w:w="5528" w:type="dxa"/>
                <w:gridSpan w:val="5"/>
                <w:shd w:val="clear" w:color="auto" w:fill="auto"/>
                <w:vAlign w:val="center"/>
              </w:tcPr>
            </w:tcPrChange>
          </w:tcPr>
          <w:p w:rsidR="00E2408D" w:rsidRPr="00BB2644" w:rsidRDefault="00E2408D" w:rsidP="00CB451E">
            <w:pPr>
              <w:rPr>
                <w:color w:val="000000"/>
                <w:sz w:val="22"/>
                <w:szCs w:val="22"/>
              </w:rPr>
            </w:pPr>
            <w:del w:id="1951" w:author="Autor">
              <w:r w:rsidRPr="00BB2644" w:rsidDel="009634DB">
                <w:rPr>
                  <w:color w:val="000000"/>
                  <w:sz w:val="22"/>
                  <w:szCs w:val="22"/>
                </w:rPr>
                <w:delText> </w:delText>
              </w:r>
            </w:del>
          </w:p>
        </w:tc>
      </w:tr>
      <w:tr w:rsidR="00E2408D" w:rsidRPr="00BB2644" w:rsidTr="009634DB">
        <w:trPr>
          <w:trHeight w:val="300"/>
          <w:trPrChange w:id="1952" w:author="Autor">
            <w:trPr>
              <w:trHeight w:val="300"/>
            </w:trPr>
          </w:trPrChange>
        </w:trPr>
        <w:tc>
          <w:tcPr>
            <w:tcW w:w="9087" w:type="dxa"/>
            <w:gridSpan w:val="7"/>
            <w:shd w:val="clear" w:color="auto" w:fill="auto"/>
            <w:noWrap/>
            <w:vAlign w:val="bottom"/>
            <w:tcPrChange w:id="1953" w:author="Autor">
              <w:tcPr>
                <w:tcW w:w="9087" w:type="dxa"/>
                <w:gridSpan w:val="7"/>
                <w:shd w:val="clear" w:color="auto" w:fill="auto"/>
                <w:noWrap/>
                <w:vAlign w:val="bottom"/>
              </w:tcPr>
            </w:tcPrChange>
          </w:tcPr>
          <w:p w:rsidR="00E2408D" w:rsidRPr="00BB2644" w:rsidRDefault="00E2408D" w:rsidP="00CB451E">
            <w:pPr>
              <w:jc w:val="center"/>
              <w:rPr>
                <w:color w:val="000000"/>
                <w:sz w:val="22"/>
                <w:szCs w:val="22"/>
              </w:rPr>
            </w:pPr>
            <w:del w:id="1954" w:author="Autor">
              <w:r w:rsidRPr="00BB2644" w:rsidDel="009634DB">
                <w:rPr>
                  <w:color w:val="000000"/>
                  <w:sz w:val="22"/>
                  <w:szCs w:val="22"/>
                </w:rPr>
                <w:delText> </w:delText>
              </w:r>
            </w:del>
          </w:p>
        </w:tc>
      </w:tr>
      <w:tr w:rsidR="00E2408D" w:rsidRPr="00BB2644" w:rsidTr="009634DB">
        <w:trPr>
          <w:trHeight w:val="300"/>
          <w:trPrChange w:id="1955" w:author="Autor">
            <w:trPr>
              <w:trHeight w:val="300"/>
            </w:trPr>
          </w:trPrChange>
        </w:trPr>
        <w:tc>
          <w:tcPr>
            <w:tcW w:w="3559" w:type="dxa"/>
            <w:gridSpan w:val="2"/>
            <w:shd w:val="clear" w:color="000000" w:fill="FFFFFF"/>
            <w:vAlign w:val="center"/>
            <w:tcPrChange w:id="1956" w:author="Autor">
              <w:tcPr>
                <w:tcW w:w="3559" w:type="dxa"/>
                <w:gridSpan w:val="2"/>
                <w:shd w:val="clear" w:color="000000" w:fill="FFFFFF"/>
                <w:vAlign w:val="center"/>
              </w:tcPr>
            </w:tcPrChange>
          </w:tcPr>
          <w:p w:rsidR="00E2408D" w:rsidRPr="00BB2644" w:rsidRDefault="00E2408D" w:rsidP="00CB451E">
            <w:pPr>
              <w:rPr>
                <w:b/>
                <w:bCs/>
                <w:sz w:val="22"/>
                <w:szCs w:val="22"/>
              </w:rPr>
            </w:pPr>
            <w:del w:id="1957"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64"/>
                <w:delText>3</w:delText>
              </w:r>
              <w:r w:rsidRPr="00BB2644" w:rsidDel="009634DB">
                <w:rPr>
                  <w:b/>
                  <w:bCs/>
                  <w:sz w:val="22"/>
                  <w:szCs w:val="22"/>
                </w:rPr>
                <w:delText>:</w:delText>
              </w:r>
            </w:del>
          </w:p>
        </w:tc>
        <w:tc>
          <w:tcPr>
            <w:tcW w:w="5528" w:type="dxa"/>
            <w:gridSpan w:val="5"/>
            <w:shd w:val="clear" w:color="auto" w:fill="auto"/>
            <w:vAlign w:val="center"/>
            <w:tcPrChange w:id="1960" w:author="Autor">
              <w:tcPr>
                <w:tcW w:w="5528" w:type="dxa"/>
                <w:gridSpan w:val="5"/>
                <w:shd w:val="clear" w:color="auto" w:fill="auto"/>
                <w:vAlign w:val="center"/>
              </w:tcPr>
            </w:tcPrChange>
          </w:tcPr>
          <w:p w:rsidR="00E2408D" w:rsidRPr="00BB2644" w:rsidRDefault="00E2408D" w:rsidP="00CB451E">
            <w:pPr>
              <w:rPr>
                <w:color w:val="000000"/>
                <w:sz w:val="22"/>
                <w:szCs w:val="22"/>
              </w:rPr>
            </w:pPr>
            <w:del w:id="1961" w:author="Autor">
              <w:r w:rsidRPr="00BB2644" w:rsidDel="009634DB">
                <w:rPr>
                  <w:color w:val="000000"/>
                  <w:sz w:val="22"/>
                  <w:szCs w:val="22"/>
                </w:rPr>
                <w:delText> </w:delText>
              </w:r>
            </w:del>
          </w:p>
        </w:tc>
      </w:tr>
      <w:tr w:rsidR="00E2408D" w:rsidRPr="00BB2644" w:rsidTr="009634DB">
        <w:trPr>
          <w:trHeight w:val="300"/>
          <w:trPrChange w:id="1962" w:author="Autor">
            <w:trPr>
              <w:trHeight w:val="300"/>
            </w:trPr>
          </w:trPrChange>
        </w:trPr>
        <w:tc>
          <w:tcPr>
            <w:tcW w:w="3559" w:type="dxa"/>
            <w:gridSpan w:val="2"/>
            <w:shd w:val="clear" w:color="000000" w:fill="FFFFFF"/>
            <w:vAlign w:val="center"/>
            <w:tcPrChange w:id="1963" w:author="Autor">
              <w:tcPr>
                <w:tcW w:w="3559" w:type="dxa"/>
                <w:gridSpan w:val="2"/>
                <w:shd w:val="clear" w:color="000000" w:fill="FFFFFF"/>
                <w:vAlign w:val="center"/>
              </w:tcPr>
            </w:tcPrChange>
          </w:tcPr>
          <w:p w:rsidR="00E2408D" w:rsidRPr="00BB2644" w:rsidRDefault="00E2408D" w:rsidP="00CB451E">
            <w:pPr>
              <w:rPr>
                <w:b/>
                <w:bCs/>
                <w:sz w:val="22"/>
                <w:szCs w:val="22"/>
              </w:rPr>
            </w:pPr>
            <w:del w:id="1964" w:author="Autor">
              <w:r w:rsidRPr="00BB2644" w:rsidDel="009634DB">
                <w:rPr>
                  <w:b/>
                  <w:bCs/>
                  <w:sz w:val="22"/>
                  <w:szCs w:val="22"/>
                </w:rPr>
                <w:delText xml:space="preserve">Dátum: </w:delText>
              </w:r>
            </w:del>
          </w:p>
        </w:tc>
        <w:tc>
          <w:tcPr>
            <w:tcW w:w="5528" w:type="dxa"/>
            <w:gridSpan w:val="5"/>
            <w:shd w:val="clear" w:color="auto" w:fill="auto"/>
            <w:vAlign w:val="center"/>
            <w:tcPrChange w:id="1965" w:author="Autor">
              <w:tcPr>
                <w:tcW w:w="5528" w:type="dxa"/>
                <w:gridSpan w:val="5"/>
                <w:shd w:val="clear" w:color="auto" w:fill="auto"/>
                <w:vAlign w:val="center"/>
              </w:tcPr>
            </w:tcPrChange>
          </w:tcPr>
          <w:p w:rsidR="00E2408D" w:rsidRPr="00BB2644" w:rsidRDefault="00E2408D" w:rsidP="00CB451E">
            <w:pPr>
              <w:rPr>
                <w:color w:val="000000"/>
                <w:sz w:val="22"/>
                <w:szCs w:val="22"/>
              </w:rPr>
            </w:pPr>
            <w:del w:id="1966" w:author="Autor">
              <w:r w:rsidRPr="00BB2644" w:rsidDel="009634DB">
                <w:rPr>
                  <w:color w:val="000000"/>
                  <w:sz w:val="22"/>
                  <w:szCs w:val="22"/>
                </w:rPr>
                <w:delText> </w:delText>
              </w:r>
            </w:del>
          </w:p>
        </w:tc>
      </w:tr>
      <w:tr w:rsidR="00E2408D" w:rsidRPr="00BB2644" w:rsidTr="009634DB">
        <w:trPr>
          <w:trHeight w:val="300"/>
          <w:trPrChange w:id="1967" w:author="Autor">
            <w:trPr>
              <w:trHeight w:val="300"/>
            </w:trPr>
          </w:trPrChange>
        </w:trPr>
        <w:tc>
          <w:tcPr>
            <w:tcW w:w="3559" w:type="dxa"/>
            <w:gridSpan w:val="2"/>
            <w:shd w:val="clear" w:color="000000" w:fill="FFFFFF"/>
            <w:vAlign w:val="center"/>
            <w:tcPrChange w:id="1968" w:author="Autor">
              <w:tcPr>
                <w:tcW w:w="3559" w:type="dxa"/>
                <w:gridSpan w:val="2"/>
                <w:shd w:val="clear" w:color="000000" w:fill="FFFFFF"/>
                <w:vAlign w:val="center"/>
              </w:tcPr>
            </w:tcPrChange>
          </w:tcPr>
          <w:p w:rsidR="00E2408D" w:rsidRPr="00BB2644" w:rsidRDefault="00E2408D" w:rsidP="00CB451E">
            <w:pPr>
              <w:rPr>
                <w:b/>
                <w:bCs/>
                <w:sz w:val="22"/>
                <w:szCs w:val="22"/>
              </w:rPr>
            </w:pPr>
            <w:del w:id="1969" w:author="Autor">
              <w:r w:rsidRPr="00BB2644" w:rsidDel="009634DB">
                <w:rPr>
                  <w:b/>
                  <w:bCs/>
                  <w:sz w:val="22"/>
                  <w:szCs w:val="22"/>
                </w:rPr>
                <w:delText>Podpis:</w:delText>
              </w:r>
            </w:del>
          </w:p>
        </w:tc>
        <w:tc>
          <w:tcPr>
            <w:tcW w:w="5528" w:type="dxa"/>
            <w:gridSpan w:val="5"/>
            <w:shd w:val="clear" w:color="auto" w:fill="auto"/>
            <w:vAlign w:val="center"/>
            <w:tcPrChange w:id="1970" w:author="Autor">
              <w:tcPr>
                <w:tcW w:w="5528" w:type="dxa"/>
                <w:gridSpan w:val="5"/>
                <w:shd w:val="clear" w:color="auto" w:fill="auto"/>
                <w:vAlign w:val="center"/>
              </w:tcPr>
            </w:tcPrChange>
          </w:tcPr>
          <w:p w:rsidR="00E2408D" w:rsidRPr="00BB2644" w:rsidRDefault="00E2408D" w:rsidP="00CB451E">
            <w:pPr>
              <w:rPr>
                <w:color w:val="000000"/>
                <w:sz w:val="22"/>
                <w:szCs w:val="22"/>
              </w:rPr>
            </w:pPr>
            <w:del w:id="1971" w:author="Autor">
              <w:r w:rsidRPr="00BB2644" w:rsidDel="009634DB">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72"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197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973" w:author="Autor">
              <w:r w:rsidR="00682F85">
                <w:rPr>
                  <w:color w:val="000000"/>
                  <w:sz w:val="22"/>
                  <w:szCs w:val="22"/>
                </w:rPr>
                <w:t>prioritnej osi</w:t>
              </w:r>
            </w:ins>
            <w:del w:id="1974"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5"/>
              <w:t>[1]</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66"/>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Kontrolu </w:t>
            </w:r>
            <w:ins w:id="1975" w:author="Autor">
              <w:r w:rsidR="006D16F2">
                <w:rPr>
                  <w:b/>
                  <w:bCs/>
                  <w:sz w:val="22"/>
                  <w:szCs w:val="22"/>
                </w:rPr>
                <w:t>schválil</w:t>
              </w:r>
              <w:r w:rsidR="006D16F2" w:rsidRPr="00BB2644" w:rsidDel="006D16F2">
                <w:rPr>
                  <w:b/>
                  <w:bCs/>
                  <w:sz w:val="22"/>
                  <w:szCs w:val="22"/>
                </w:rPr>
                <w:t xml:space="preserve"> </w:t>
              </w:r>
            </w:ins>
            <w:del w:id="1976" w:author="Autor">
              <w:r w:rsidRPr="00BB2644" w:rsidDel="006D16F2">
                <w:rPr>
                  <w:b/>
                  <w:bCs/>
                  <w:sz w:val="22"/>
                  <w:szCs w:val="22"/>
                </w:rPr>
                <w:delText>vykonal</w:delText>
              </w:r>
            </w:del>
            <w:r w:rsidR="009503C9">
              <w:rPr>
                <w:rStyle w:val="Odkaznapoznmkupodiarou"/>
                <w:b/>
                <w:bCs/>
                <w:sz w:val="22"/>
                <w:szCs w:val="22"/>
              </w:rPr>
              <w:footnoteReference w:customMarkFollows="1" w:id="67"/>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77"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197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978" w:author="Autor">
              <w:r w:rsidR="00682F85">
                <w:rPr>
                  <w:color w:val="000000"/>
                  <w:sz w:val="22"/>
                  <w:szCs w:val="22"/>
                </w:rPr>
                <w:t>prioritnej osi</w:t>
              </w:r>
            </w:ins>
            <w:del w:id="1979"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8"/>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1980" w:author="Autor">
              <w:r w:rsidR="006D16F2">
                <w:rPr>
                  <w:b/>
                  <w:bCs/>
                  <w:sz w:val="22"/>
                  <w:szCs w:val="22"/>
                </w:rPr>
                <w:t>schválil</w:t>
              </w:r>
              <w:r w:rsidR="006D16F2" w:rsidRPr="00BB2644" w:rsidDel="006D16F2">
                <w:rPr>
                  <w:b/>
                  <w:bCs/>
                  <w:sz w:val="22"/>
                  <w:szCs w:val="22"/>
                </w:rPr>
                <w:t xml:space="preserve"> </w:t>
              </w:r>
            </w:ins>
            <w:del w:id="1981" w:author="Autor">
              <w:r w:rsidRPr="00BB2644" w:rsidDel="006D16F2">
                <w:rPr>
                  <w:b/>
                  <w:bCs/>
                  <w:sz w:val="22"/>
                  <w:szCs w:val="22"/>
                </w:rPr>
                <w:delText>vykonal</w:delText>
              </w:r>
            </w:del>
            <w:r w:rsidR="009503C9">
              <w:rPr>
                <w:rStyle w:val="Odkaznapoznmkupodiarou"/>
                <w:b/>
                <w:bCs/>
                <w:sz w:val="22"/>
                <w:szCs w:val="22"/>
              </w:rPr>
              <w:footnoteReference w:customMarkFollows="1" w:id="7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82"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198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1983" w:author="Autor">
              <w:r w:rsidR="00682F85">
                <w:rPr>
                  <w:color w:val="000000"/>
                  <w:sz w:val="22"/>
                  <w:szCs w:val="22"/>
                </w:rPr>
                <w:t>prioritnej osi</w:t>
              </w:r>
            </w:ins>
            <w:del w:id="1984"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lastRenderedPageBreak/>
              <w:t>VYJADRENIE</w:t>
            </w: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1"/>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2"/>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1985" w:author="Autor">
              <w:r w:rsidR="006D16F2">
                <w:rPr>
                  <w:b/>
                  <w:bCs/>
                  <w:sz w:val="22"/>
                  <w:szCs w:val="22"/>
                </w:rPr>
                <w:t>schválil</w:t>
              </w:r>
              <w:r w:rsidR="006D16F2" w:rsidRPr="00BB2644" w:rsidDel="006D16F2">
                <w:rPr>
                  <w:b/>
                  <w:bCs/>
                  <w:sz w:val="22"/>
                  <w:szCs w:val="22"/>
                </w:rPr>
                <w:t xml:space="preserve"> </w:t>
              </w:r>
            </w:ins>
            <w:del w:id="1986" w:author="Autor">
              <w:r w:rsidRPr="00BB2644" w:rsidDel="006D16F2">
                <w:rPr>
                  <w:b/>
                  <w:bCs/>
                  <w:sz w:val="22"/>
                  <w:szCs w:val="22"/>
                </w:rPr>
                <w:delText>vykonal</w:delText>
              </w:r>
            </w:del>
            <w:r w:rsidR="009503C9">
              <w:rPr>
                <w:rStyle w:val="Odkaznapoznmkupodiarou"/>
                <w:b/>
                <w:bCs/>
                <w:sz w:val="22"/>
                <w:szCs w:val="22"/>
              </w:rPr>
              <w:footnoteReference w:customMarkFollows="1" w:id="7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1987"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1988">
          <w:tblGrid>
            <w:gridCol w:w="582"/>
            <w:gridCol w:w="2977"/>
            <w:gridCol w:w="1843"/>
            <w:gridCol w:w="567"/>
            <w:gridCol w:w="567"/>
            <w:gridCol w:w="776"/>
            <w:gridCol w:w="1775"/>
          </w:tblGrid>
        </w:tblGridChange>
      </w:tblGrid>
      <w:tr w:rsidR="00BB2644" w:rsidRPr="00BB2644" w:rsidTr="009634DB">
        <w:trPr>
          <w:trHeight w:val="645"/>
          <w:trPrChange w:id="1989" w:author="Autor">
            <w:trPr>
              <w:trHeight w:val="645"/>
            </w:trPr>
          </w:trPrChange>
        </w:trPr>
        <w:tc>
          <w:tcPr>
            <w:tcW w:w="9087" w:type="dxa"/>
            <w:gridSpan w:val="7"/>
            <w:shd w:val="clear" w:color="000000" w:fill="60497A"/>
            <w:vAlign w:val="center"/>
            <w:tcPrChange w:id="1990" w:author="Autor">
              <w:tcPr>
                <w:tcW w:w="9087" w:type="dxa"/>
                <w:gridSpan w:val="7"/>
                <w:shd w:val="clear" w:color="000000" w:fill="60497A"/>
                <w:vAlign w:val="center"/>
              </w:tcPr>
            </w:tcPrChange>
          </w:tcPr>
          <w:p w:rsidR="00BB2644" w:rsidRPr="00BB2644" w:rsidRDefault="00BB2644" w:rsidP="00432B14">
            <w:pPr>
              <w:jc w:val="center"/>
              <w:rPr>
                <w:b/>
                <w:bCs/>
                <w:color w:val="FFFFFF"/>
              </w:rPr>
            </w:pPr>
            <w:bookmarkStart w:id="1991" w:name="KZ_25"/>
            <w:del w:id="1992" w:author="Autor">
              <w:r w:rsidRPr="00BB2644" w:rsidDel="009634DB">
                <w:rPr>
                  <w:b/>
                  <w:bCs/>
                  <w:color w:val="FFFFFF"/>
                </w:rPr>
                <w:lastRenderedPageBreak/>
                <w:delText xml:space="preserve">Kontrolný zoznam k </w:delText>
              </w:r>
              <w:r w:rsidR="00432B14" w:rsidDel="009634DB">
                <w:rPr>
                  <w:b/>
                  <w:bCs/>
                  <w:color w:val="FFFFFF"/>
                </w:rPr>
                <w:delText>finančnej</w:delText>
              </w:r>
              <w:r w:rsidRPr="00BB2644" w:rsidDel="009634DB">
                <w:rPr>
                  <w:b/>
                  <w:bCs/>
                  <w:color w:val="FFFFFF"/>
                </w:rPr>
                <w:delText xml:space="preserve"> kontrole VO</w:delText>
              </w:r>
              <w:r w:rsidRPr="00BB2644" w:rsidDel="009634DB">
                <w:rPr>
                  <w:b/>
                  <w:bCs/>
                  <w:color w:val="FFFFFF"/>
                </w:rPr>
                <w:br/>
              </w:r>
              <w:r w:rsidR="003B69BD" w:rsidRPr="003B69BD" w:rsidDel="009634DB">
                <w:rPr>
                  <w:b/>
                  <w:bCs/>
                  <w:color w:val="FFFFFF"/>
                </w:rPr>
                <w:delText>Nadlimitná zákazka - súťažný dialóg - 1. ex-ante kontrola</w:delText>
              </w:r>
            </w:del>
          </w:p>
        </w:tc>
      </w:tr>
      <w:bookmarkEnd w:id="1991"/>
      <w:tr w:rsidR="00BB2644" w:rsidRPr="00BB2644" w:rsidTr="009634DB">
        <w:trPr>
          <w:trHeight w:val="330"/>
          <w:trPrChange w:id="1993" w:author="Autor">
            <w:trPr>
              <w:trHeight w:val="330"/>
            </w:trPr>
          </w:trPrChange>
        </w:trPr>
        <w:tc>
          <w:tcPr>
            <w:tcW w:w="9087" w:type="dxa"/>
            <w:gridSpan w:val="7"/>
            <w:shd w:val="clear" w:color="auto" w:fill="auto"/>
            <w:vAlign w:val="center"/>
            <w:tcPrChange w:id="1994"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1995" w:author="Autor">
              <w:r w:rsidRPr="00BB2644" w:rsidDel="009634DB">
                <w:rPr>
                  <w:b/>
                  <w:bCs/>
                  <w:color w:val="000000"/>
                  <w:sz w:val="22"/>
                  <w:szCs w:val="22"/>
                </w:rPr>
                <w:delText>Identifikácia programu</w:delText>
              </w:r>
            </w:del>
          </w:p>
        </w:tc>
      </w:tr>
      <w:tr w:rsidR="00BB2644" w:rsidRPr="00BB2644" w:rsidTr="009634DB">
        <w:trPr>
          <w:trHeight w:val="300"/>
          <w:trPrChange w:id="1996" w:author="Autor">
            <w:trPr>
              <w:trHeight w:val="300"/>
            </w:trPr>
          </w:trPrChange>
        </w:trPr>
        <w:tc>
          <w:tcPr>
            <w:tcW w:w="3559" w:type="dxa"/>
            <w:gridSpan w:val="2"/>
            <w:shd w:val="clear" w:color="auto" w:fill="auto"/>
            <w:vAlign w:val="center"/>
            <w:tcPrChange w:id="1997" w:author="Autor">
              <w:tcPr>
                <w:tcW w:w="3559" w:type="dxa"/>
                <w:gridSpan w:val="2"/>
                <w:shd w:val="clear" w:color="auto" w:fill="auto"/>
                <w:vAlign w:val="center"/>
              </w:tcPr>
            </w:tcPrChange>
          </w:tcPr>
          <w:p w:rsidR="00BB2644" w:rsidRPr="00BB2644" w:rsidRDefault="00BB2644" w:rsidP="00BB2644">
            <w:pPr>
              <w:rPr>
                <w:color w:val="000000"/>
                <w:sz w:val="22"/>
                <w:szCs w:val="22"/>
              </w:rPr>
            </w:pPr>
            <w:del w:id="1998" w:author="Autor">
              <w:r w:rsidRPr="00BB2644" w:rsidDel="009634DB">
                <w:rPr>
                  <w:color w:val="000000"/>
                  <w:sz w:val="22"/>
                  <w:szCs w:val="22"/>
                </w:rPr>
                <w:delText>Názov programu</w:delText>
              </w:r>
            </w:del>
          </w:p>
        </w:tc>
        <w:tc>
          <w:tcPr>
            <w:tcW w:w="5528" w:type="dxa"/>
            <w:gridSpan w:val="5"/>
            <w:shd w:val="clear" w:color="auto" w:fill="auto"/>
            <w:vAlign w:val="center"/>
            <w:tcPrChange w:id="1999"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00" w:author="Autor">
              <w:r w:rsidRPr="00BB2644" w:rsidDel="009634DB">
                <w:rPr>
                  <w:color w:val="000000"/>
                  <w:sz w:val="22"/>
                  <w:szCs w:val="22"/>
                </w:rPr>
                <w:delText> </w:delText>
              </w:r>
            </w:del>
          </w:p>
        </w:tc>
      </w:tr>
      <w:tr w:rsidR="00BB2644" w:rsidRPr="00BB2644" w:rsidTr="009634DB">
        <w:trPr>
          <w:trHeight w:val="660"/>
          <w:trPrChange w:id="2001" w:author="Autor">
            <w:trPr>
              <w:trHeight w:val="660"/>
            </w:trPr>
          </w:trPrChange>
        </w:trPr>
        <w:tc>
          <w:tcPr>
            <w:tcW w:w="3559" w:type="dxa"/>
            <w:gridSpan w:val="2"/>
            <w:shd w:val="clear" w:color="auto" w:fill="auto"/>
            <w:vAlign w:val="center"/>
            <w:tcPrChange w:id="2002"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03" w:author="Autor">
              <w:r w:rsidRPr="00BB2644" w:rsidDel="009634DB">
                <w:rPr>
                  <w:color w:val="000000"/>
                  <w:sz w:val="22"/>
                  <w:szCs w:val="22"/>
                </w:rPr>
                <w:delText>Názov opatrenia</w:delText>
              </w:r>
            </w:del>
          </w:p>
        </w:tc>
        <w:tc>
          <w:tcPr>
            <w:tcW w:w="5528" w:type="dxa"/>
            <w:gridSpan w:val="5"/>
            <w:shd w:val="clear" w:color="auto" w:fill="auto"/>
            <w:vAlign w:val="center"/>
            <w:tcPrChange w:id="2004"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05" w:author="Autor">
              <w:r w:rsidRPr="00BB2644" w:rsidDel="009634DB">
                <w:rPr>
                  <w:color w:val="000000"/>
                  <w:sz w:val="22"/>
                  <w:szCs w:val="22"/>
                </w:rPr>
                <w:delText> </w:delText>
              </w:r>
            </w:del>
          </w:p>
        </w:tc>
      </w:tr>
      <w:tr w:rsidR="00BB2644" w:rsidRPr="00BB2644" w:rsidTr="009634DB">
        <w:trPr>
          <w:trHeight w:val="330"/>
          <w:trPrChange w:id="2006" w:author="Autor">
            <w:trPr>
              <w:trHeight w:val="330"/>
            </w:trPr>
          </w:trPrChange>
        </w:trPr>
        <w:tc>
          <w:tcPr>
            <w:tcW w:w="9087" w:type="dxa"/>
            <w:gridSpan w:val="7"/>
            <w:shd w:val="clear" w:color="auto" w:fill="auto"/>
            <w:vAlign w:val="center"/>
            <w:tcPrChange w:id="2007"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008" w:author="Autor">
              <w:r w:rsidRPr="00BB2644" w:rsidDel="009634DB">
                <w:rPr>
                  <w:b/>
                  <w:bCs/>
                  <w:color w:val="000000"/>
                  <w:sz w:val="22"/>
                  <w:szCs w:val="22"/>
                </w:rPr>
                <w:delText>Identifikácia projektu a prijímateľa</w:delText>
              </w:r>
            </w:del>
          </w:p>
        </w:tc>
      </w:tr>
      <w:tr w:rsidR="00BB2644" w:rsidRPr="00BB2644" w:rsidTr="009634DB">
        <w:trPr>
          <w:trHeight w:val="330"/>
          <w:trPrChange w:id="2009" w:author="Autor">
            <w:trPr>
              <w:trHeight w:val="330"/>
            </w:trPr>
          </w:trPrChange>
        </w:trPr>
        <w:tc>
          <w:tcPr>
            <w:tcW w:w="3559" w:type="dxa"/>
            <w:gridSpan w:val="2"/>
            <w:shd w:val="clear" w:color="auto" w:fill="auto"/>
            <w:vAlign w:val="center"/>
            <w:tcPrChange w:id="2010"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11" w:author="Autor">
              <w:r w:rsidRPr="00BB2644" w:rsidDel="009634DB">
                <w:rPr>
                  <w:color w:val="000000"/>
                  <w:sz w:val="22"/>
                  <w:szCs w:val="22"/>
                </w:rPr>
                <w:delText xml:space="preserve">Kód projektu v </w:delText>
              </w:r>
              <w:r w:rsidR="00372627" w:rsidDel="009634DB">
                <w:rPr>
                  <w:color w:val="000000"/>
                  <w:sz w:val="22"/>
                  <w:szCs w:val="22"/>
                </w:rPr>
                <w:delText>ITMS2014+</w:delText>
              </w:r>
            </w:del>
          </w:p>
        </w:tc>
        <w:tc>
          <w:tcPr>
            <w:tcW w:w="5528" w:type="dxa"/>
            <w:gridSpan w:val="5"/>
            <w:shd w:val="clear" w:color="auto" w:fill="auto"/>
            <w:vAlign w:val="center"/>
            <w:tcPrChange w:id="2012"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13" w:author="Autor">
              <w:r w:rsidRPr="00BB2644" w:rsidDel="009634DB">
                <w:rPr>
                  <w:color w:val="000000"/>
                  <w:sz w:val="22"/>
                  <w:szCs w:val="22"/>
                </w:rPr>
                <w:delText> </w:delText>
              </w:r>
            </w:del>
          </w:p>
        </w:tc>
      </w:tr>
      <w:tr w:rsidR="00BB2644" w:rsidRPr="00BB2644" w:rsidTr="009634DB">
        <w:trPr>
          <w:trHeight w:val="300"/>
          <w:trPrChange w:id="2014" w:author="Autor">
            <w:trPr>
              <w:trHeight w:val="300"/>
            </w:trPr>
          </w:trPrChange>
        </w:trPr>
        <w:tc>
          <w:tcPr>
            <w:tcW w:w="3559" w:type="dxa"/>
            <w:gridSpan w:val="2"/>
            <w:shd w:val="clear" w:color="auto" w:fill="auto"/>
            <w:vAlign w:val="center"/>
            <w:tcPrChange w:id="2015"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16" w:author="Autor">
              <w:r w:rsidRPr="00BB2644" w:rsidDel="009634DB">
                <w:rPr>
                  <w:color w:val="000000"/>
                  <w:sz w:val="22"/>
                  <w:szCs w:val="22"/>
                </w:rPr>
                <w:delText>Názov projektu</w:delText>
              </w:r>
            </w:del>
          </w:p>
        </w:tc>
        <w:tc>
          <w:tcPr>
            <w:tcW w:w="5528" w:type="dxa"/>
            <w:gridSpan w:val="5"/>
            <w:shd w:val="clear" w:color="auto" w:fill="auto"/>
            <w:vAlign w:val="center"/>
            <w:tcPrChange w:id="2017"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18" w:author="Autor">
              <w:r w:rsidRPr="00BB2644" w:rsidDel="009634DB">
                <w:rPr>
                  <w:color w:val="000000"/>
                  <w:sz w:val="22"/>
                  <w:szCs w:val="22"/>
                </w:rPr>
                <w:delText> </w:delText>
              </w:r>
            </w:del>
          </w:p>
        </w:tc>
      </w:tr>
      <w:tr w:rsidR="00BB2644" w:rsidRPr="00BB2644" w:rsidTr="009634DB">
        <w:trPr>
          <w:trHeight w:val="300"/>
          <w:trPrChange w:id="2019" w:author="Autor">
            <w:trPr>
              <w:trHeight w:val="300"/>
            </w:trPr>
          </w:trPrChange>
        </w:trPr>
        <w:tc>
          <w:tcPr>
            <w:tcW w:w="3559" w:type="dxa"/>
            <w:gridSpan w:val="2"/>
            <w:shd w:val="clear" w:color="auto" w:fill="auto"/>
            <w:vAlign w:val="center"/>
            <w:tcPrChange w:id="2020"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21" w:author="Autor">
              <w:r w:rsidRPr="00BB2644" w:rsidDel="009634DB">
                <w:rPr>
                  <w:color w:val="000000"/>
                  <w:sz w:val="22"/>
                  <w:szCs w:val="22"/>
                </w:rPr>
                <w:delText>Názov/Meno a adresa sídla prijímateľa</w:delText>
              </w:r>
            </w:del>
          </w:p>
        </w:tc>
        <w:tc>
          <w:tcPr>
            <w:tcW w:w="5528" w:type="dxa"/>
            <w:gridSpan w:val="5"/>
            <w:shd w:val="clear" w:color="auto" w:fill="auto"/>
            <w:vAlign w:val="center"/>
            <w:tcPrChange w:id="2022"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23" w:author="Autor">
              <w:r w:rsidRPr="00BB2644" w:rsidDel="009634DB">
                <w:rPr>
                  <w:color w:val="000000"/>
                  <w:sz w:val="22"/>
                  <w:szCs w:val="22"/>
                </w:rPr>
                <w:delText> </w:delText>
              </w:r>
            </w:del>
          </w:p>
        </w:tc>
      </w:tr>
      <w:tr w:rsidR="00BB2644" w:rsidRPr="00BB2644" w:rsidTr="009634DB">
        <w:trPr>
          <w:trHeight w:val="300"/>
          <w:trPrChange w:id="2024" w:author="Autor">
            <w:trPr>
              <w:trHeight w:val="300"/>
            </w:trPr>
          </w:trPrChange>
        </w:trPr>
        <w:tc>
          <w:tcPr>
            <w:tcW w:w="3559" w:type="dxa"/>
            <w:gridSpan w:val="2"/>
            <w:shd w:val="clear" w:color="auto" w:fill="auto"/>
            <w:vAlign w:val="center"/>
            <w:tcPrChange w:id="2025"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26" w:author="Autor">
              <w:r w:rsidRPr="00BB2644" w:rsidDel="009634DB">
                <w:rPr>
                  <w:color w:val="000000"/>
                  <w:sz w:val="22"/>
                  <w:szCs w:val="22"/>
                </w:rPr>
                <w:delText>Druh verejného obstarávateľa / obstarávateľa podľa ZVO</w:delText>
              </w:r>
            </w:del>
          </w:p>
        </w:tc>
        <w:tc>
          <w:tcPr>
            <w:tcW w:w="5528" w:type="dxa"/>
            <w:gridSpan w:val="5"/>
            <w:shd w:val="clear" w:color="auto" w:fill="auto"/>
            <w:vAlign w:val="center"/>
            <w:tcPrChange w:id="2027"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28" w:author="Autor">
              <w:r w:rsidRPr="00BB2644" w:rsidDel="009634DB">
                <w:rPr>
                  <w:color w:val="000000"/>
                  <w:sz w:val="22"/>
                  <w:szCs w:val="22"/>
                </w:rPr>
                <w:delText> </w:delText>
              </w:r>
            </w:del>
          </w:p>
        </w:tc>
      </w:tr>
      <w:tr w:rsidR="00BB2644" w:rsidRPr="00BB2644" w:rsidTr="009634DB">
        <w:trPr>
          <w:trHeight w:val="330"/>
          <w:trPrChange w:id="2029" w:author="Autor">
            <w:trPr>
              <w:trHeight w:val="330"/>
            </w:trPr>
          </w:trPrChange>
        </w:trPr>
        <w:tc>
          <w:tcPr>
            <w:tcW w:w="9087" w:type="dxa"/>
            <w:gridSpan w:val="7"/>
            <w:shd w:val="clear" w:color="auto" w:fill="auto"/>
            <w:vAlign w:val="center"/>
            <w:tcPrChange w:id="2030"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031" w:author="Autor">
              <w:r w:rsidRPr="00BB2644" w:rsidDel="009634DB">
                <w:rPr>
                  <w:b/>
                  <w:bCs/>
                  <w:color w:val="000000"/>
                  <w:sz w:val="22"/>
                  <w:szCs w:val="22"/>
                </w:rPr>
                <w:delText>Identifikácia zákazky</w:delText>
              </w:r>
            </w:del>
          </w:p>
        </w:tc>
      </w:tr>
      <w:tr w:rsidR="00BB2644" w:rsidRPr="00BB2644" w:rsidTr="009634DB">
        <w:trPr>
          <w:trHeight w:val="300"/>
          <w:trPrChange w:id="2032" w:author="Autor">
            <w:trPr>
              <w:trHeight w:val="300"/>
            </w:trPr>
          </w:trPrChange>
        </w:trPr>
        <w:tc>
          <w:tcPr>
            <w:tcW w:w="3559" w:type="dxa"/>
            <w:gridSpan w:val="2"/>
            <w:shd w:val="clear" w:color="auto" w:fill="auto"/>
            <w:vAlign w:val="center"/>
            <w:tcPrChange w:id="2033"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34" w:author="Autor">
              <w:r w:rsidRPr="00BB2644" w:rsidDel="009634DB">
                <w:rPr>
                  <w:color w:val="000000"/>
                  <w:sz w:val="22"/>
                  <w:szCs w:val="22"/>
                </w:rPr>
                <w:delText>Druh zákazky podľa predpokladanej hodnoty zákazky</w:delText>
              </w:r>
            </w:del>
          </w:p>
        </w:tc>
        <w:tc>
          <w:tcPr>
            <w:tcW w:w="5528" w:type="dxa"/>
            <w:gridSpan w:val="5"/>
            <w:shd w:val="clear" w:color="auto" w:fill="auto"/>
            <w:vAlign w:val="center"/>
            <w:tcPrChange w:id="2035"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36" w:author="Autor">
              <w:r w:rsidRPr="00BB2644" w:rsidDel="009634DB">
                <w:rPr>
                  <w:color w:val="000000"/>
                  <w:sz w:val="22"/>
                  <w:szCs w:val="22"/>
                </w:rPr>
                <w:delText>Nadlimitná zákazka</w:delText>
              </w:r>
            </w:del>
          </w:p>
        </w:tc>
      </w:tr>
      <w:tr w:rsidR="00BB2644" w:rsidRPr="00BB2644" w:rsidTr="009634DB">
        <w:trPr>
          <w:trHeight w:val="300"/>
          <w:trPrChange w:id="2037" w:author="Autor">
            <w:trPr>
              <w:trHeight w:val="300"/>
            </w:trPr>
          </w:trPrChange>
        </w:trPr>
        <w:tc>
          <w:tcPr>
            <w:tcW w:w="3559" w:type="dxa"/>
            <w:gridSpan w:val="2"/>
            <w:shd w:val="clear" w:color="auto" w:fill="auto"/>
            <w:vAlign w:val="center"/>
            <w:tcPrChange w:id="2038"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39" w:author="Autor">
              <w:r w:rsidRPr="00BB2644" w:rsidDel="009634DB">
                <w:rPr>
                  <w:color w:val="000000"/>
                  <w:sz w:val="22"/>
                  <w:szCs w:val="22"/>
                </w:rPr>
                <w:delText>Druh zákazky podľa postupu</w:delText>
              </w:r>
            </w:del>
          </w:p>
        </w:tc>
        <w:tc>
          <w:tcPr>
            <w:tcW w:w="5528" w:type="dxa"/>
            <w:gridSpan w:val="5"/>
            <w:shd w:val="clear" w:color="auto" w:fill="auto"/>
            <w:vAlign w:val="center"/>
            <w:tcPrChange w:id="2040"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41" w:author="Autor">
              <w:r w:rsidRPr="00BB2644" w:rsidDel="009634DB">
                <w:rPr>
                  <w:color w:val="000000"/>
                  <w:sz w:val="22"/>
                  <w:szCs w:val="22"/>
                </w:rPr>
                <w:delText>Súťažný dialóg</w:delText>
              </w:r>
            </w:del>
          </w:p>
        </w:tc>
      </w:tr>
      <w:tr w:rsidR="00BB2644" w:rsidRPr="00BB2644" w:rsidTr="009634DB">
        <w:trPr>
          <w:trHeight w:val="300"/>
          <w:trPrChange w:id="2042" w:author="Autor">
            <w:trPr>
              <w:trHeight w:val="300"/>
            </w:trPr>
          </w:trPrChange>
        </w:trPr>
        <w:tc>
          <w:tcPr>
            <w:tcW w:w="3559" w:type="dxa"/>
            <w:gridSpan w:val="2"/>
            <w:shd w:val="clear" w:color="auto" w:fill="auto"/>
            <w:vAlign w:val="center"/>
            <w:tcPrChange w:id="2043"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44" w:author="Autor">
              <w:r w:rsidRPr="00BB2644" w:rsidDel="009634DB">
                <w:rPr>
                  <w:color w:val="000000"/>
                  <w:sz w:val="22"/>
                  <w:szCs w:val="22"/>
                </w:rPr>
                <w:delText>Druh zákazky podľa predmetu obstarania</w:delText>
              </w:r>
            </w:del>
          </w:p>
        </w:tc>
        <w:tc>
          <w:tcPr>
            <w:tcW w:w="5528" w:type="dxa"/>
            <w:gridSpan w:val="5"/>
            <w:shd w:val="clear" w:color="auto" w:fill="auto"/>
            <w:vAlign w:val="center"/>
            <w:tcPrChange w:id="2045"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46" w:author="Autor">
              <w:r w:rsidRPr="00BB2644" w:rsidDel="009634DB">
                <w:rPr>
                  <w:color w:val="000000"/>
                  <w:sz w:val="22"/>
                  <w:szCs w:val="22"/>
                </w:rPr>
                <w:delText xml:space="preserve"> </w:delText>
              </w:r>
            </w:del>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del w:id="2047" w:author="Autor">
              <w:r w:rsidRPr="00863741" w:rsidDel="009634DB">
                <w:rPr>
                  <w:color w:val="000000"/>
                  <w:sz w:val="22"/>
                  <w:szCs w:val="22"/>
                </w:rPr>
                <w:delText>Identifikátor zákazky v</w:delText>
              </w:r>
              <w:r w:rsidDel="009634DB">
                <w:rPr>
                  <w:color w:val="000000"/>
                  <w:sz w:val="22"/>
                  <w:szCs w:val="22"/>
                </w:rPr>
                <w:delText> </w:delText>
              </w:r>
              <w:r w:rsidRPr="00863741" w:rsidDel="009634DB">
                <w:rPr>
                  <w:color w:val="000000"/>
                  <w:sz w:val="22"/>
                  <w:szCs w:val="22"/>
                </w:rPr>
                <w:delText>ITMS</w:delText>
              </w:r>
              <w:r w:rsidDel="009634DB">
                <w:rPr>
                  <w:color w:val="000000"/>
                  <w:sz w:val="22"/>
                  <w:szCs w:val="22"/>
                </w:rPr>
                <w:delText>2014+</w:delText>
              </w:r>
            </w:del>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9634DB">
        <w:trPr>
          <w:trHeight w:val="300"/>
          <w:trPrChange w:id="2048" w:author="Autor">
            <w:trPr>
              <w:trHeight w:val="300"/>
            </w:trPr>
          </w:trPrChange>
        </w:trPr>
        <w:tc>
          <w:tcPr>
            <w:tcW w:w="3559" w:type="dxa"/>
            <w:gridSpan w:val="2"/>
            <w:shd w:val="clear" w:color="auto" w:fill="auto"/>
            <w:vAlign w:val="center"/>
            <w:tcPrChange w:id="2049"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50" w:author="Autor">
              <w:r w:rsidRPr="00BB2644" w:rsidDel="009634DB">
                <w:rPr>
                  <w:color w:val="000000"/>
                  <w:sz w:val="22"/>
                  <w:szCs w:val="22"/>
                </w:rPr>
                <w:delText>Typ kontroly</w:delText>
              </w:r>
            </w:del>
          </w:p>
        </w:tc>
        <w:tc>
          <w:tcPr>
            <w:tcW w:w="5528" w:type="dxa"/>
            <w:gridSpan w:val="5"/>
            <w:shd w:val="clear" w:color="auto" w:fill="auto"/>
            <w:vAlign w:val="center"/>
            <w:tcPrChange w:id="2051"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52" w:author="Autor">
              <w:r w:rsidRPr="00BB2644" w:rsidDel="009634DB">
                <w:rPr>
                  <w:color w:val="000000"/>
                  <w:sz w:val="22"/>
                  <w:szCs w:val="22"/>
                </w:rPr>
                <w:delText>1. ex-ante kontrola</w:delText>
              </w:r>
            </w:del>
          </w:p>
        </w:tc>
      </w:tr>
      <w:tr w:rsidR="00BB2644" w:rsidRPr="00BB2644" w:rsidTr="009634DB">
        <w:trPr>
          <w:trHeight w:val="300"/>
          <w:trPrChange w:id="2053" w:author="Autor">
            <w:trPr>
              <w:trHeight w:val="300"/>
            </w:trPr>
          </w:trPrChange>
        </w:trPr>
        <w:tc>
          <w:tcPr>
            <w:tcW w:w="3559" w:type="dxa"/>
            <w:gridSpan w:val="2"/>
            <w:shd w:val="clear" w:color="auto" w:fill="auto"/>
            <w:vAlign w:val="center"/>
            <w:tcPrChange w:id="2054"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55" w:author="Autor">
              <w:r w:rsidRPr="00BB2644" w:rsidDel="009634DB">
                <w:rPr>
                  <w:color w:val="000000"/>
                  <w:sz w:val="22"/>
                  <w:szCs w:val="22"/>
                </w:rPr>
                <w:delText>Názov zákazky</w:delText>
              </w:r>
            </w:del>
          </w:p>
        </w:tc>
        <w:tc>
          <w:tcPr>
            <w:tcW w:w="5528" w:type="dxa"/>
            <w:gridSpan w:val="5"/>
            <w:shd w:val="clear" w:color="auto" w:fill="auto"/>
            <w:vAlign w:val="center"/>
            <w:tcPrChange w:id="2056"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57" w:author="Autor">
              <w:r w:rsidRPr="00BB2644" w:rsidDel="009634DB">
                <w:rPr>
                  <w:color w:val="000000"/>
                  <w:sz w:val="22"/>
                  <w:szCs w:val="22"/>
                </w:rPr>
                <w:delText> </w:delText>
              </w:r>
            </w:del>
          </w:p>
        </w:tc>
      </w:tr>
      <w:tr w:rsidR="00BB2644" w:rsidRPr="00BB2644" w:rsidTr="009634DB">
        <w:trPr>
          <w:trHeight w:val="300"/>
          <w:trPrChange w:id="2058" w:author="Autor">
            <w:trPr>
              <w:trHeight w:val="300"/>
            </w:trPr>
          </w:trPrChange>
        </w:trPr>
        <w:tc>
          <w:tcPr>
            <w:tcW w:w="3559" w:type="dxa"/>
            <w:gridSpan w:val="2"/>
            <w:shd w:val="clear" w:color="auto" w:fill="auto"/>
            <w:vAlign w:val="center"/>
            <w:tcPrChange w:id="2059"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60" w:author="Autor">
              <w:r w:rsidRPr="00BB2644" w:rsidDel="009634DB">
                <w:rPr>
                  <w:color w:val="000000"/>
                  <w:sz w:val="22"/>
                  <w:szCs w:val="22"/>
                </w:rPr>
                <w:delText>Predpokladaná hodnota zákazky</w:delText>
              </w:r>
            </w:del>
          </w:p>
        </w:tc>
        <w:tc>
          <w:tcPr>
            <w:tcW w:w="5528" w:type="dxa"/>
            <w:gridSpan w:val="5"/>
            <w:shd w:val="clear" w:color="auto" w:fill="auto"/>
            <w:vAlign w:val="center"/>
            <w:tcPrChange w:id="2061"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62" w:author="Autor">
              <w:r w:rsidRPr="00BB2644" w:rsidDel="009634DB">
                <w:rPr>
                  <w:color w:val="000000"/>
                  <w:sz w:val="22"/>
                  <w:szCs w:val="22"/>
                </w:rPr>
                <w:delText> </w:delText>
              </w:r>
            </w:del>
          </w:p>
        </w:tc>
      </w:tr>
      <w:tr w:rsidR="00BB2644" w:rsidRPr="00BB2644" w:rsidTr="009634DB">
        <w:trPr>
          <w:trHeight w:val="810"/>
          <w:trPrChange w:id="2063" w:author="Autor">
            <w:trPr>
              <w:trHeight w:val="810"/>
            </w:trPr>
          </w:trPrChange>
        </w:trPr>
        <w:tc>
          <w:tcPr>
            <w:tcW w:w="3559" w:type="dxa"/>
            <w:gridSpan w:val="2"/>
            <w:shd w:val="clear" w:color="auto" w:fill="auto"/>
            <w:vAlign w:val="center"/>
            <w:tcPrChange w:id="2064" w:author="Autor">
              <w:tcPr>
                <w:tcW w:w="3559" w:type="dxa"/>
                <w:gridSpan w:val="2"/>
                <w:shd w:val="clear" w:color="auto" w:fill="auto"/>
                <w:vAlign w:val="center"/>
              </w:tcPr>
            </w:tcPrChange>
          </w:tcPr>
          <w:p w:rsidR="00BB2644" w:rsidRPr="00BB2644" w:rsidRDefault="00BB2644" w:rsidP="00BB2644">
            <w:pPr>
              <w:rPr>
                <w:color w:val="000000"/>
                <w:sz w:val="22"/>
                <w:szCs w:val="22"/>
              </w:rPr>
            </w:pPr>
            <w:del w:id="2065" w:author="Autor">
              <w:r w:rsidRPr="00BB2644" w:rsidDel="009634DB">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2066" w:author="Autor">
              <w:tcPr>
                <w:tcW w:w="5528" w:type="dxa"/>
                <w:gridSpan w:val="5"/>
                <w:shd w:val="clear" w:color="auto" w:fill="auto"/>
                <w:vAlign w:val="center"/>
              </w:tcPr>
            </w:tcPrChange>
          </w:tcPr>
          <w:p w:rsidR="00BB2644" w:rsidRPr="00BB2644" w:rsidRDefault="00BB2644" w:rsidP="00BB2644">
            <w:pPr>
              <w:rPr>
                <w:color w:val="000000"/>
                <w:sz w:val="22"/>
                <w:szCs w:val="22"/>
              </w:rPr>
            </w:pPr>
            <w:del w:id="2067" w:author="Autor">
              <w:r w:rsidRPr="00BB2644" w:rsidDel="009634DB">
                <w:rPr>
                  <w:color w:val="000000"/>
                  <w:sz w:val="22"/>
                  <w:szCs w:val="22"/>
                </w:rPr>
                <w:delText> </w:delText>
              </w:r>
            </w:del>
          </w:p>
        </w:tc>
      </w:tr>
      <w:tr w:rsidR="00BB2644" w:rsidRPr="00BB2644" w:rsidTr="009634DB">
        <w:trPr>
          <w:trHeight w:val="315"/>
          <w:trPrChange w:id="2068" w:author="Autor">
            <w:trPr>
              <w:trHeight w:val="315"/>
            </w:trPr>
          </w:trPrChange>
        </w:trPr>
        <w:tc>
          <w:tcPr>
            <w:tcW w:w="582" w:type="dxa"/>
            <w:shd w:val="clear" w:color="000000" w:fill="60497A"/>
            <w:vAlign w:val="center"/>
            <w:tcPrChange w:id="2069" w:author="Autor">
              <w:tcPr>
                <w:tcW w:w="582" w:type="dxa"/>
                <w:shd w:val="clear" w:color="000000" w:fill="60497A"/>
                <w:vAlign w:val="center"/>
              </w:tcPr>
            </w:tcPrChange>
          </w:tcPr>
          <w:p w:rsidR="00BB2644" w:rsidRPr="00BB2644" w:rsidRDefault="00BB2644" w:rsidP="00BB2644">
            <w:pPr>
              <w:jc w:val="center"/>
              <w:rPr>
                <w:b/>
                <w:bCs/>
                <w:color w:val="FFFFFF"/>
                <w:sz w:val="22"/>
                <w:szCs w:val="22"/>
              </w:rPr>
            </w:pPr>
            <w:del w:id="2070" w:author="Autor">
              <w:r w:rsidRPr="00BB2644" w:rsidDel="009634DB">
                <w:rPr>
                  <w:b/>
                  <w:bCs/>
                  <w:color w:val="FFFFFF"/>
                  <w:sz w:val="22"/>
                  <w:szCs w:val="22"/>
                </w:rPr>
                <w:delText>P. č.</w:delText>
              </w:r>
            </w:del>
          </w:p>
        </w:tc>
        <w:tc>
          <w:tcPr>
            <w:tcW w:w="4820" w:type="dxa"/>
            <w:gridSpan w:val="2"/>
            <w:shd w:val="clear" w:color="000000" w:fill="60497A"/>
            <w:vAlign w:val="center"/>
            <w:tcPrChange w:id="2071" w:author="Autor">
              <w:tcPr>
                <w:tcW w:w="4820" w:type="dxa"/>
                <w:gridSpan w:val="2"/>
                <w:shd w:val="clear" w:color="000000" w:fill="60497A"/>
                <w:vAlign w:val="center"/>
              </w:tcPr>
            </w:tcPrChange>
          </w:tcPr>
          <w:p w:rsidR="00BB2644" w:rsidRPr="00BB2644" w:rsidRDefault="00BB2644" w:rsidP="00BB2644">
            <w:pPr>
              <w:jc w:val="center"/>
              <w:rPr>
                <w:b/>
                <w:bCs/>
                <w:color w:val="FFFFFF"/>
                <w:sz w:val="22"/>
                <w:szCs w:val="22"/>
              </w:rPr>
            </w:pPr>
            <w:del w:id="2072" w:author="Autor">
              <w:r w:rsidRPr="00BB2644" w:rsidDel="009634DB">
                <w:rPr>
                  <w:b/>
                  <w:bCs/>
                  <w:color w:val="FFFFFF"/>
                  <w:sz w:val="22"/>
                  <w:szCs w:val="22"/>
                </w:rPr>
                <w:delText>Kontrolné otázky</w:delText>
              </w:r>
            </w:del>
          </w:p>
        </w:tc>
        <w:tc>
          <w:tcPr>
            <w:tcW w:w="567" w:type="dxa"/>
            <w:shd w:val="clear" w:color="000000" w:fill="60497A"/>
            <w:vAlign w:val="center"/>
            <w:tcPrChange w:id="2073"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2074" w:author="Autor">
              <w:r w:rsidRPr="00BB2644" w:rsidDel="009634DB">
                <w:rPr>
                  <w:b/>
                  <w:bCs/>
                  <w:color w:val="FFFFFF"/>
                  <w:sz w:val="22"/>
                  <w:szCs w:val="22"/>
                </w:rPr>
                <w:delText>áno</w:delText>
              </w:r>
            </w:del>
          </w:p>
        </w:tc>
        <w:tc>
          <w:tcPr>
            <w:tcW w:w="567" w:type="dxa"/>
            <w:shd w:val="clear" w:color="000000" w:fill="60497A"/>
            <w:vAlign w:val="center"/>
            <w:tcPrChange w:id="2075"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2076" w:author="Autor">
              <w:r w:rsidRPr="00BB2644" w:rsidDel="009634DB">
                <w:rPr>
                  <w:b/>
                  <w:bCs/>
                  <w:color w:val="FFFFFF"/>
                  <w:sz w:val="22"/>
                  <w:szCs w:val="22"/>
                </w:rPr>
                <w:delText>nie</w:delText>
              </w:r>
            </w:del>
          </w:p>
        </w:tc>
        <w:tc>
          <w:tcPr>
            <w:tcW w:w="776" w:type="dxa"/>
            <w:shd w:val="clear" w:color="000000" w:fill="60497A"/>
            <w:vAlign w:val="center"/>
            <w:tcPrChange w:id="2077" w:author="Autor">
              <w:tcPr>
                <w:tcW w:w="776" w:type="dxa"/>
                <w:shd w:val="clear" w:color="000000" w:fill="60497A"/>
                <w:vAlign w:val="center"/>
              </w:tcPr>
            </w:tcPrChange>
          </w:tcPr>
          <w:p w:rsidR="00BB2644" w:rsidRPr="00BB2644" w:rsidRDefault="00BB2644" w:rsidP="00BB2644">
            <w:pPr>
              <w:jc w:val="center"/>
              <w:rPr>
                <w:b/>
                <w:bCs/>
                <w:color w:val="FFFFFF"/>
                <w:sz w:val="22"/>
                <w:szCs w:val="22"/>
              </w:rPr>
            </w:pPr>
            <w:del w:id="2078" w:author="Autor">
              <w:r w:rsidRPr="00BB2644" w:rsidDel="009634DB">
                <w:rPr>
                  <w:b/>
                  <w:bCs/>
                  <w:color w:val="FFFFFF"/>
                  <w:sz w:val="22"/>
                  <w:szCs w:val="22"/>
                </w:rPr>
                <w:delText>netýka sa</w:delText>
              </w:r>
            </w:del>
          </w:p>
        </w:tc>
        <w:tc>
          <w:tcPr>
            <w:tcW w:w="1775" w:type="dxa"/>
            <w:shd w:val="clear" w:color="000000" w:fill="60497A"/>
            <w:vAlign w:val="center"/>
            <w:tcPrChange w:id="2079" w:author="Autor">
              <w:tcPr>
                <w:tcW w:w="1775" w:type="dxa"/>
                <w:shd w:val="clear" w:color="000000" w:fill="60497A"/>
                <w:vAlign w:val="center"/>
              </w:tcPr>
            </w:tcPrChange>
          </w:tcPr>
          <w:p w:rsidR="00BB2644" w:rsidRPr="00BB2644" w:rsidRDefault="00BB2644" w:rsidP="00BB2644">
            <w:pPr>
              <w:jc w:val="center"/>
              <w:rPr>
                <w:b/>
                <w:bCs/>
                <w:color w:val="FFFFFF"/>
                <w:sz w:val="22"/>
                <w:szCs w:val="22"/>
              </w:rPr>
            </w:pPr>
            <w:del w:id="2080" w:author="Autor">
              <w:r w:rsidRPr="00BB2644" w:rsidDel="009634DB">
                <w:rPr>
                  <w:b/>
                  <w:bCs/>
                  <w:color w:val="FFFFFF"/>
                  <w:sz w:val="22"/>
                  <w:szCs w:val="22"/>
                </w:rPr>
                <w:delText>Poznámka</w:delText>
              </w:r>
            </w:del>
          </w:p>
        </w:tc>
      </w:tr>
      <w:tr w:rsidR="00BB2644" w:rsidRPr="00BB2644" w:rsidTr="009634DB">
        <w:trPr>
          <w:trHeight w:val="600"/>
          <w:trPrChange w:id="2081" w:author="Autor">
            <w:trPr>
              <w:trHeight w:val="600"/>
            </w:trPr>
          </w:trPrChange>
        </w:trPr>
        <w:tc>
          <w:tcPr>
            <w:tcW w:w="582" w:type="dxa"/>
            <w:shd w:val="clear" w:color="auto" w:fill="auto"/>
            <w:noWrap/>
            <w:vAlign w:val="center"/>
            <w:tcPrChange w:id="208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083" w:author="Autor">
              <w:r w:rsidRPr="00BB2644" w:rsidDel="009634DB">
                <w:rPr>
                  <w:color w:val="000000"/>
                  <w:sz w:val="22"/>
                  <w:szCs w:val="22"/>
                </w:rPr>
                <w:delText>1</w:delText>
              </w:r>
            </w:del>
          </w:p>
        </w:tc>
        <w:tc>
          <w:tcPr>
            <w:tcW w:w="4820" w:type="dxa"/>
            <w:gridSpan w:val="2"/>
            <w:shd w:val="clear" w:color="auto" w:fill="auto"/>
            <w:vAlign w:val="center"/>
            <w:tcPrChange w:id="2084" w:author="Autor">
              <w:tcPr>
                <w:tcW w:w="4820" w:type="dxa"/>
                <w:gridSpan w:val="2"/>
                <w:shd w:val="clear" w:color="auto" w:fill="auto"/>
                <w:vAlign w:val="center"/>
              </w:tcPr>
            </w:tcPrChange>
          </w:tcPr>
          <w:p w:rsidR="00BB2644" w:rsidRPr="00BB2644" w:rsidRDefault="00BB2644" w:rsidP="00BB2644">
            <w:pPr>
              <w:rPr>
                <w:color w:val="000000"/>
                <w:sz w:val="22"/>
                <w:szCs w:val="22"/>
              </w:rPr>
            </w:pPr>
            <w:del w:id="2085" w:author="Autor">
              <w:r w:rsidRPr="00BB2644" w:rsidDel="009634DB">
                <w:rPr>
                  <w:color w:val="000000"/>
                  <w:sz w:val="22"/>
                  <w:szCs w:val="22"/>
                </w:rPr>
                <w:delText>Je výber postupu -  súťažný dialóg oprávnený, a to v prípade, že ide o obzvlášť zložité projekty a nemožno použiť verejnú súťaž alebo užšiu súťaž?</w:delText>
              </w:r>
            </w:del>
          </w:p>
        </w:tc>
        <w:tc>
          <w:tcPr>
            <w:tcW w:w="567" w:type="dxa"/>
            <w:shd w:val="clear" w:color="auto" w:fill="auto"/>
            <w:vAlign w:val="center"/>
            <w:tcPrChange w:id="2086" w:author="Autor">
              <w:tcPr>
                <w:tcW w:w="567" w:type="dxa"/>
                <w:shd w:val="clear" w:color="auto" w:fill="auto"/>
                <w:vAlign w:val="center"/>
              </w:tcPr>
            </w:tcPrChange>
          </w:tcPr>
          <w:p w:rsidR="00BB2644" w:rsidRPr="00BB2644" w:rsidRDefault="00BB2644" w:rsidP="00BB2644">
            <w:pPr>
              <w:jc w:val="center"/>
              <w:rPr>
                <w:color w:val="000000"/>
                <w:sz w:val="22"/>
                <w:szCs w:val="22"/>
              </w:rPr>
            </w:pPr>
            <w:del w:id="2087" w:author="Autor">
              <w:r w:rsidRPr="00BB2644" w:rsidDel="009634DB">
                <w:rPr>
                  <w:color w:val="000000"/>
                  <w:sz w:val="22"/>
                  <w:szCs w:val="22"/>
                </w:rPr>
                <w:delText> </w:delText>
              </w:r>
            </w:del>
          </w:p>
        </w:tc>
        <w:tc>
          <w:tcPr>
            <w:tcW w:w="567" w:type="dxa"/>
            <w:shd w:val="clear" w:color="auto" w:fill="auto"/>
            <w:vAlign w:val="center"/>
            <w:tcPrChange w:id="2088" w:author="Autor">
              <w:tcPr>
                <w:tcW w:w="567" w:type="dxa"/>
                <w:shd w:val="clear" w:color="auto" w:fill="auto"/>
                <w:vAlign w:val="center"/>
              </w:tcPr>
            </w:tcPrChange>
          </w:tcPr>
          <w:p w:rsidR="00BB2644" w:rsidRPr="00BB2644" w:rsidRDefault="00BB2644" w:rsidP="00BB2644">
            <w:pPr>
              <w:jc w:val="center"/>
              <w:rPr>
                <w:color w:val="000000"/>
                <w:sz w:val="22"/>
                <w:szCs w:val="22"/>
              </w:rPr>
            </w:pPr>
            <w:del w:id="2089" w:author="Autor">
              <w:r w:rsidRPr="00BB2644" w:rsidDel="009634DB">
                <w:rPr>
                  <w:color w:val="000000"/>
                  <w:sz w:val="22"/>
                  <w:szCs w:val="22"/>
                </w:rPr>
                <w:delText> </w:delText>
              </w:r>
            </w:del>
          </w:p>
        </w:tc>
        <w:tc>
          <w:tcPr>
            <w:tcW w:w="776" w:type="dxa"/>
            <w:shd w:val="clear" w:color="auto" w:fill="auto"/>
            <w:vAlign w:val="center"/>
            <w:tcPrChange w:id="2090" w:author="Autor">
              <w:tcPr>
                <w:tcW w:w="776" w:type="dxa"/>
                <w:shd w:val="clear" w:color="auto" w:fill="auto"/>
                <w:vAlign w:val="center"/>
              </w:tcPr>
            </w:tcPrChange>
          </w:tcPr>
          <w:p w:rsidR="00BB2644" w:rsidRPr="00BB2644" w:rsidRDefault="00BB2644" w:rsidP="00BB2644">
            <w:pPr>
              <w:jc w:val="center"/>
              <w:rPr>
                <w:color w:val="000000"/>
                <w:sz w:val="22"/>
                <w:szCs w:val="22"/>
              </w:rPr>
            </w:pPr>
            <w:del w:id="2091" w:author="Autor">
              <w:r w:rsidRPr="00BB2644" w:rsidDel="009634DB">
                <w:rPr>
                  <w:color w:val="000000"/>
                  <w:sz w:val="22"/>
                  <w:szCs w:val="22"/>
                </w:rPr>
                <w:delText> </w:delText>
              </w:r>
            </w:del>
          </w:p>
        </w:tc>
        <w:tc>
          <w:tcPr>
            <w:tcW w:w="1775" w:type="dxa"/>
            <w:shd w:val="clear" w:color="auto" w:fill="auto"/>
            <w:vAlign w:val="center"/>
            <w:tcPrChange w:id="2092" w:author="Autor">
              <w:tcPr>
                <w:tcW w:w="1775" w:type="dxa"/>
                <w:shd w:val="clear" w:color="auto" w:fill="auto"/>
                <w:vAlign w:val="center"/>
              </w:tcPr>
            </w:tcPrChange>
          </w:tcPr>
          <w:p w:rsidR="00BB2644" w:rsidRPr="00BB2644" w:rsidRDefault="00BB2644" w:rsidP="00BB2644">
            <w:pPr>
              <w:jc w:val="center"/>
              <w:rPr>
                <w:color w:val="000000"/>
                <w:sz w:val="22"/>
                <w:szCs w:val="22"/>
              </w:rPr>
            </w:pPr>
            <w:del w:id="2093" w:author="Autor">
              <w:r w:rsidRPr="00BB2644" w:rsidDel="009634DB">
                <w:rPr>
                  <w:color w:val="000000"/>
                  <w:sz w:val="22"/>
                  <w:szCs w:val="22"/>
                </w:rPr>
                <w:delText> </w:delText>
              </w:r>
            </w:del>
          </w:p>
        </w:tc>
      </w:tr>
      <w:tr w:rsidR="00BB2644" w:rsidRPr="00BB2644" w:rsidTr="009634DB">
        <w:trPr>
          <w:trHeight w:val="600"/>
          <w:trPrChange w:id="2094" w:author="Autor">
            <w:trPr>
              <w:trHeight w:val="600"/>
            </w:trPr>
          </w:trPrChange>
        </w:trPr>
        <w:tc>
          <w:tcPr>
            <w:tcW w:w="582" w:type="dxa"/>
            <w:shd w:val="clear" w:color="auto" w:fill="auto"/>
            <w:noWrap/>
            <w:vAlign w:val="center"/>
            <w:tcPrChange w:id="209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096" w:author="Autor">
              <w:r w:rsidRPr="00BB2644" w:rsidDel="009634DB">
                <w:rPr>
                  <w:color w:val="000000"/>
                  <w:sz w:val="22"/>
                  <w:szCs w:val="22"/>
                </w:rPr>
                <w:delText>2</w:delText>
              </w:r>
            </w:del>
          </w:p>
        </w:tc>
        <w:tc>
          <w:tcPr>
            <w:tcW w:w="4820" w:type="dxa"/>
            <w:gridSpan w:val="2"/>
            <w:shd w:val="clear" w:color="auto" w:fill="auto"/>
            <w:vAlign w:val="center"/>
            <w:tcPrChange w:id="2097" w:author="Autor">
              <w:tcPr>
                <w:tcW w:w="4820" w:type="dxa"/>
                <w:gridSpan w:val="2"/>
                <w:shd w:val="clear" w:color="auto" w:fill="auto"/>
                <w:vAlign w:val="center"/>
              </w:tcPr>
            </w:tcPrChange>
          </w:tcPr>
          <w:p w:rsidR="00BB2644" w:rsidRPr="00BB2644" w:rsidRDefault="00BB2644" w:rsidP="00BB2644">
            <w:pPr>
              <w:rPr>
                <w:color w:val="000000"/>
                <w:sz w:val="22"/>
                <w:szCs w:val="22"/>
              </w:rPr>
            </w:pPr>
            <w:del w:id="2098" w:author="Autor">
              <w:r w:rsidRPr="00BB2644" w:rsidDel="009634DB">
                <w:rPr>
                  <w:color w:val="000000"/>
                  <w:sz w:val="22"/>
                  <w:szCs w:val="22"/>
                </w:rPr>
                <w:delText>Sú podmienky účasti týkajúce sa osobného postavenia stanovené v súlade s § 26 ZVO?</w:delText>
              </w:r>
            </w:del>
          </w:p>
        </w:tc>
        <w:tc>
          <w:tcPr>
            <w:tcW w:w="567" w:type="dxa"/>
            <w:shd w:val="clear" w:color="auto" w:fill="auto"/>
            <w:vAlign w:val="center"/>
            <w:tcPrChange w:id="2099" w:author="Autor">
              <w:tcPr>
                <w:tcW w:w="567" w:type="dxa"/>
                <w:shd w:val="clear" w:color="auto" w:fill="auto"/>
                <w:vAlign w:val="center"/>
              </w:tcPr>
            </w:tcPrChange>
          </w:tcPr>
          <w:p w:rsidR="00BB2644" w:rsidRPr="00BB2644" w:rsidRDefault="00BB2644" w:rsidP="00BB2644">
            <w:pPr>
              <w:jc w:val="center"/>
              <w:rPr>
                <w:color w:val="000000"/>
                <w:sz w:val="22"/>
                <w:szCs w:val="22"/>
              </w:rPr>
            </w:pPr>
            <w:del w:id="2100" w:author="Autor">
              <w:r w:rsidRPr="00BB2644" w:rsidDel="009634DB">
                <w:rPr>
                  <w:color w:val="000000"/>
                  <w:sz w:val="22"/>
                  <w:szCs w:val="22"/>
                </w:rPr>
                <w:delText> </w:delText>
              </w:r>
            </w:del>
          </w:p>
        </w:tc>
        <w:tc>
          <w:tcPr>
            <w:tcW w:w="567" w:type="dxa"/>
            <w:shd w:val="clear" w:color="auto" w:fill="auto"/>
            <w:vAlign w:val="center"/>
            <w:tcPrChange w:id="2101" w:author="Autor">
              <w:tcPr>
                <w:tcW w:w="567" w:type="dxa"/>
                <w:shd w:val="clear" w:color="auto" w:fill="auto"/>
                <w:vAlign w:val="center"/>
              </w:tcPr>
            </w:tcPrChange>
          </w:tcPr>
          <w:p w:rsidR="00BB2644" w:rsidRPr="00BB2644" w:rsidRDefault="00BB2644" w:rsidP="00BB2644">
            <w:pPr>
              <w:jc w:val="center"/>
              <w:rPr>
                <w:color w:val="000000"/>
                <w:sz w:val="22"/>
                <w:szCs w:val="22"/>
              </w:rPr>
            </w:pPr>
            <w:del w:id="2102" w:author="Autor">
              <w:r w:rsidRPr="00BB2644" w:rsidDel="009634DB">
                <w:rPr>
                  <w:color w:val="000000"/>
                  <w:sz w:val="22"/>
                  <w:szCs w:val="22"/>
                </w:rPr>
                <w:delText> </w:delText>
              </w:r>
            </w:del>
          </w:p>
        </w:tc>
        <w:tc>
          <w:tcPr>
            <w:tcW w:w="776" w:type="dxa"/>
            <w:shd w:val="clear" w:color="auto" w:fill="auto"/>
            <w:vAlign w:val="center"/>
            <w:tcPrChange w:id="2103" w:author="Autor">
              <w:tcPr>
                <w:tcW w:w="776" w:type="dxa"/>
                <w:shd w:val="clear" w:color="auto" w:fill="auto"/>
                <w:vAlign w:val="center"/>
              </w:tcPr>
            </w:tcPrChange>
          </w:tcPr>
          <w:p w:rsidR="00BB2644" w:rsidRPr="00BB2644" w:rsidRDefault="00BB2644" w:rsidP="00BB2644">
            <w:pPr>
              <w:jc w:val="center"/>
              <w:rPr>
                <w:color w:val="000000"/>
                <w:sz w:val="22"/>
                <w:szCs w:val="22"/>
              </w:rPr>
            </w:pPr>
            <w:del w:id="2104" w:author="Autor">
              <w:r w:rsidRPr="00BB2644" w:rsidDel="009634DB">
                <w:rPr>
                  <w:color w:val="000000"/>
                  <w:sz w:val="22"/>
                  <w:szCs w:val="22"/>
                </w:rPr>
                <w:delText> </w:delText>
              </w:r>
            </w:del>
          </w:p>
        </w:tc>
        <w:tc>
          <w:tcPr>
            <w:tcW w:w="1775" w:type="dxa"/>
            <w:shd w:val="clear" w:color="auto" w:fill="auto"/>
            <w:vAlign w:val="center"/>
            <w:tcPrChange w:id="2105" w:author="Autor">
              <w:tcPr>
                <w:tcW w:w="1775" w:type="dxa"/>
                <w:shd w:val="clear" w:color="auto" w:fill="auto"/>
                <w:vAlign w:val="center"/>
              </w:tcPr>
            </w:tcPrChange>
          </w:tcPr>
          <w:p w:rsidR="00BB2644" w:rsidRPr="00BB2644" w:rsidRDefault="00BB2644" w:rsidP="00BB2644">
            <w:pPr>
              <w:jc w:val="center"/>
              <w:rPr>
                <w:color w:val="000000"/>
                <w:sz w:val="22"/>
                <w:szCs w:val="22"/>
              </w:rPr>
            </w:pPr>
            <w:del w:id="2106" w:author="Autor">
              <w:r w:rsidRPr="00BB2644" w:rsidDel="009634DB">
                <w:rPr>
                  <w:color w:val="000000"/>
                  <w:sz w:val="22"/>
                  <w:szCs w:val="22"/>
                </w:rPr>
                <w:delText> </w:delText>
              </w:r>
            </w:del>
          </w:p>
        </w:tc>
      </w:tr>
      <w:tr w:rsidR="00BB2644" w:rsidRPr="00BB2644" w:rsidTr="009634DB">
        <w:trPr>
          <w:trHeight w:val="600"/>
          <w:trPrChange w:id="2107" w:author="Autor">
            <w:trPr>
              <w:trHeight w:val="600"/>
            </w:trPr>
          </w:trPrChange>
        </w:trPr>
        <w:tc>
          <w:tcPr>
            <w:tcW w:w="582" w:type="dxa"/>
            <w:shd w:val="clear" w:color="auto" w:fill="auto"/>
            <w:noWrap/>
            <w:vAlign w:val="center"/>
            <w:tcPrChange w:id="2108"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109" w:author="Autor">
              <w:r w:rsidRPr="00BB2644" w:rsidDel="009634DB">
                <w:rPr>
                  <w:color w:val="000000"/>
                  <w:sz w:val="22"/>
                  <w:szCs w:val="22"/>
                </w:rPr>
                <w:delText>3</w:delText>
              </w:r>
            </w:del>
          </w:p>
        </w:tc>
        <w:tc>
          <w:tcPr>
            <w:tcW w:w="4820" w:type="dxa"/>
            <w:gridSpan w:val="2"/>
            <w:shd w:val="clear" w:color="auto" w:fill="auto"/>
            <w:vAlign w:val="center"/>
            <w:tcPrChange w:id="2110" w:author="Autor">
              <w:tcPr>
                <w:tcW w:w="4820" w:type="dxa"/>
                <w:gridSpan w:val="2"/>
                <w:shd w:val="clear" w:color="auto" w:fill="auto"/>
                <w:vAlign w:val="center"/>
              </w:tcPr>
            </w:tcPrChange>
          </w:tcPr>
          <w:p w:rsidR="00BB2644" w:rsidRPr="00BB2644" w:rsidRDefault="00BB2644" w:rsidP="00BB2644">
            <w:pPr>
              <w:rPr>
                <w:color w:val="000000"/>
                <w:sz w:val="22"/>
                <w:szCs w:val="22"/>
              </w:rPr>
            </w:pPr>
            <w:del w:id="2111" w:author="Autor">
              <w:r w:rsidRPr="00BB2644" w:rsidDel="009634DB">
                <w:rPr>
                  <w:color w:val="000000"/>
                  <w:sz w:val="22"/>
                  <w:szCs w:val="22"/>
                </w:rPr>
                <w:delText>Stanovil verejný obstarávateľ doklady na preukázanie splnenia podmienok finančného a ekonomického postavenia v súlade s § 27 ZVO?</w:delText>
              </w:r>
            </w:del>
          </w:p>
        </w:tc>
        <w:tc>
          <w:tcPr>
            <w:tcW w:w="567" w:type="dxa"/>
            <w:shd w:val="clear" w:color="auto" w:fill="auto"/>
            <w:vAlign w:val="center"/>
            <w:tcPrChange w:id="2112" w:author="Autor">
              <w:tcPr>
                <w:tcW w:w="567" w:type="dxa"/>
                <w:shd w:val="clear" w:color="auto" w:fill="auto"/>
                <w:vAlign w:val="center"/>
              </w:tcPr>
            </w:tcPrChange>
          </w:tcPr>
          <w:p w:rsidR="00BB2644" w:rsidRPr="00BB2644" w:rsidRDefault="00BB2644" w:rsidP="00BB2644">
            <w:pPr>
              <w:jc w:val="center"/>
              <w:rPr>
                <w:color w:val="000000"/>
                <w:sz w:val="22"/>
                <w:szCs w:val="22"/>
              </w:rPr>
            </w:pPr>
            <w:del w:id="2113" w:author="Autor">
              <w:r w:rsidRPr="00BB2644" w:rsidDel="009634DB">
                <w:rPr>
                  <w:color w:val="000000"/>
                  <w:sz w:val="22"/>
                  <w:szCs w:val="22"/>
                </w:rPr>
                <w:delText> </w:delText>
              </w:r>
            </w:del>
          </w:p>
        </w:tc>
        <w:tc>
          <w:tcPr>
            <w:tcW w:w="567" w:type="dxa"/>
            <w:shd w:val="clear" w:color="auto" w:fill="auto"/>
            <w:vAlign w:val="center"/>
            <w:tcPrChange w:id="2114" w:author="Autor">
              <w:tcPr>
                <w:tcW w:w="567" w:type="dxa"/>
                <w:shd w:val="clear" w:color="auto" w:fill="auto"/>
                <w:vAlign w:val="center"/>
              </w:tcPr>
            </w:tcPrChange>
          </w:tcPr>
          <w:p w:rsidR="00BB2644" w:rsidRPr="00BB2644" w:rsidRDefault="00BB2644" w:rsidP="00BB2644">
            <w:pPr>
              <w:jc w:val="center"/>
              <w:rPr>
                <w:color w:val="000000"/>
                <w:sz w:val="22"/>
                <w:szCs w:val="22"/>
              </w:rPr>
            </w:pPr>
            <w:del w:id="2115" w:author="Autor">
              <w:r w:rsidRPr="00BB2644" w:rsidDel="009634DB">
                <w:rPr>
                  <w:color w:val="000000"/>
                  <w:sz w:val="22"/>
                  <w:szCs w:val="22"/>
                </w:rPr>
                <w:delText> </w:delText>
              </w:r>
            </w:del>
          </w:p>
        </w:tc>
        <w:tc>
          <w:tcPr>
            <w:tcW w:w="776" w:type="dxa"/>
            <w:shd w:val="clear" w:color="auto" w:fill="auto"/>
            <w:vAlign w:val="center"/>
            <w:tcPrChange w:id="2116" w:author="Autor">
              <w:tcPr>
                <w:tcW w:w="776" w:type="dxa"/>
                <w:shd w:val="clear" w:color="auto" w:fill="auto"/>
                <w:vAlign w:val="center"/>
              </w:tcPr>
            </w:tcPrChange>
          </w:tcPr>
          <w:p w:rsidR="00BB2644" w:rsidRPr="00BB2644" w:rsidRDefault="00BB2644" w:rsidP="00BB2644">
            <w:pPr>
              <w:jc w:val="center"/>
              <w:rPr>
                <w:color w:val="000000"/>
                <w:sz w:val="22"/>
                <w:szCs w:val="22"/>
              </w:rPr>
            </w:pPr>
            <w:del w:id="2117" w:author="Autor">
              <w:r w:rsidRPr="00BB2644" w:rsidDel="009634DB">
                <w:rPr>
                  <w:color w:val="000000"/>
                  <w:sz w:val="22"/>
                  <w:szCs w:val="22"/>
                </w:rPr>
                <w:delText> </w:delText>
              </w:r>
            </w:del>
          </w:p>
        </w:tc>
        <w:tc>
          <w:tcPr>
            <w:tcW w:w="1775" w:type="dxa"/>
            <w:shd w:val="clear" w:color="auto" w:fill="auto"/>
            <w:vAlign w:val="center"/>
            <w:tcPrChange w:id="2118" w:author="Autor">
              <w:tcPr>
                <w:tcW w:w="1775" w:type="dxa"/>
                <w:shd w:val="clear" w:color="auto" w:fill="auto"/>
                <w:vAlign w:val="center"/>
              </w:tcPr>
            </w:tcPrChange>
          </w:tcPr>
          <w:p w:rsidR="00BB2644" w:rsidRPr="00BB2644" w:rsidRDefault="00BB2644" w:rsidP="00BB2644">
            <w:pPr>
              <w:jc w:val="center"/>
              <w:rPr>
                <w:color w:val="000000"/>
                <w:sz w:val="22"/>
                <w:szCs w:val="22"/>
              </w:rPr>
            </w:pPr>
            <w:del w:id="2119" w:author="Autor">
              <w:r w:rsidRPr="00BB2644" w:rsidDel="009634DB">
                <w:rPr>
                  <w:color w:val="000000"/>
                  <w:sz w:val="22"/>
                  <w:szCs w:val="22"/>
                </w:rPr>
                <w:delText> </w:delText>
              </w:r>
            </w:del>
          </w:p>
        </w:tc>
      </w:tr>
      <w:tr w:rsidR="00BB2644" w:rsidRPr="00BB2644" w:rsidTr="009634DB">
        <w:trPr>
          <w:trHeight w:val="600"/>
          <w:trPrChange w:id="2120" w:author="Autor">
            <w:trPr>
              <w:trHeight w:val="600"/>
            </w:trPr>
          </w:trPrChange>
        </w:trPr>
        <w:tc>
          <w:tcPr>
            <w:tcW w:w="582" w:type="dxa"/>
            <w:shd w:val="clear" w:color="auto" w:fill="auto"/>
            <w:noWrap/>
            <w:vAlign w:val="center"/>
            <w:tcPrChange w:id="212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122" w:author="Autor">
              <w:r w:rsidRPr="00BB2644" w:rsidDel="009634DB">
                <w:rPr>
                  <w:color w:val="000000"/>
                  <w:sz w:val="22"/>
                  <w:szCs w:val="22"/>
                </w:rPr>
                <w:delText>4</w:delText>
              </w:r>
            </w:del>
          </w:p>
        </w:tc>
        <w:tc>
          <w:tcPr>
            <w:tcW w:w="4820" w:type="dxa"/>
            <w:gridSpan w:val="2"/>
            <w:shd w:val="clear" w:color="auto" w:fill="auto"/>
            <w:vAlign w:val="center"/>
            <w:tcPrChange w:id="2123" w:author="Autor">
              <w:tcPr>
                <w:tcW w:w="4820" w:type="dxa"/>
                <w:gridSpan w:val="2"/>
                <w:shd w:val="clear" w:color="auto" w:fill="auto"/>
                <w:vAlign w:val="center"/>
              </w:tcPr>
            </w:tcPrChange>
          </w:tcPr>
          <w:p w:rsidR="00BB2644" w:rsidRPr="00BB2644" w:rsidRDefault="00BB2644" w:rsidP="00BB2644">
            <w:pPr>
              <w:rPr>
                <w:color w:val="000000"/>
                <w:sz w:val="22"/>
                <w:szCs w:val="22"/>
              </w:rPr>
            </w:pPr>
            <w:del w:id="2124" w:author="Autor">
              <w:r w:rsidRPr="00BB2644" w:rsidDel="009634DB">
                <w:rPr>
                  <w:color w:val="000000"/>
                  <w:sz w:val="22"/>
                  <w:szCs w:val="22"/>
                </w:rPr>
                <w:delText>Sú podmienky účasti týkajúce sa technickej alebo odbornej spôsobilosti stanovené v súlade s § 28 ZVO?</w:delText>
              </w:r>
            </w:del>
          </w:p>
        </w:tc>
        <w:tc>
          <w:tcPr>
            <w:tcW w:w="567" w:type="dxa"/>
            <w:shd w:val="clear" w:color="auto" w:fill="auto"/>
            <w:vAlign w:val="center"/>
            <w:tcPrChange w:id="2125" w:author="Autor">
              <w:tcPr>
                <w:tcW w:w="567" w:type="dxa"/>
                <w:shd w:val="clear" w:color="auto" w:fill="auto"/>
                <w:vAlign w:val="center"/>
              </w:tcPr>
            </w:tcPrChange>
          </w:tcPr>
          <w:p w:rsidR="00BB2644" w:rsidRPr="00BB2644" w:rsidRDefault="00BB2644" w:rsidP="00BB2644">
            <w:pPr>
              <w:jc w:val="center"/>
              <w:rPr>
                <w:color w:val="000000"/>
                <w:sz w:val="22"/>
                <w:szCs w:val="22"/>
              </w:rPr>
            </w:pPr>
            <w:del w:id="2126" w:author="Autor">
              <w:r w:rsidRPr="00BB2644" w:rsidDel="009634DB">
                <w:rPr>
                  <w:color w:val="000000"/>
                  <w:sz w:val="22"/>
                  <w:szCs w:val="22"/>
                </w:rPr>
                <w:delText> </w:delText>
              </w:r>
            </w:del>
          </w:p>
        </w:tc>
        <w:tc>
          <w:tcPr>
            <w:tcW w:w="567" w:type="dxa"/>
            <w:shd w:val="clear" w:color="auto" w:fill="auto"/>
            <w:vAlign w:val="center"/>
            <w:tcPrChange w:id="2127" w:author="Autor">
              <w:tcPr>
                <w:tcW w:w="567" w:type="dxa"/>
                <w:shd w:val="clear" w:color="auto" w:fill="auto"/>
                <w:vAlign w:val="center"/>
              </w:tcPr>
            </w:tcPrChange>
          </w:tcPr>
          <w:p w:rsidR="00BB2644" w:rsidRPr="00BB2644" w:rsidRDefault="00BB2644" w:rsidP="00BB2644">
            <w:pPr>
              <w:jc w:val="center"/>
              <w:rPr>
                <w:color w:val="000000"/>
                <w:sz w:val="22"/>
                <w:szCs w:val="22"/>
              </w:rPr>
            </w:pPr>
            <w:del w:id="2128" w:author="Autor">
              <w:r w:rsidRPr="00BB2644" w:rsidDel="009634DB">
                <w:rPr>
                  <w:color w:val="000000"/>
                  <w:sz w:val="22"/>
                  <w:szCs w:val="22"/>
                </w:rPr>
                <w:delText> </w:delText>
              </w:r>
            </w:del>
          </w:p>
        </w:tc>
        <w:tc>
          <w:tcPr>
            <w:tcW w:w="776" w:type="dxa"/>
            <w:shd w:val="clear" w:color="auto" w:fill="auto"/>
            <w:vAlign w:val="center"/>
            <w:tcPrChange w:id="2129" w:author="Autor">
              <w:tcPr>
                <w:tcW w:w="776" w:type="dxa"/>
                <w:shd w:val="clear" w:color="auto" w:fill="auto"/>
                <w:vAlign w:val="center"/>
              </w:tcPr>
            </w:tcPrChange>
          </w:tcPr>
          <w:p w:rsidR="00BB2644" w:rsidRPr="00BB2644" w:rsidRDefault="00BB2644" w:rsidP="00BB2644">
            <w:pPr>
              <w:jc w:val="center"/>
              <w:rPr>
                <w:color w:val="000000"/>
                <w:sz w:val="22"/>
                <w:szCs w:val="22"/>
              </w:rPr>
            </w:pPr>
            <w:del w:id="2130" w:author="Autor">
              <w:r w:rsidRPr="00BB2644" w:rsidDel="009634DB">
                <w:rPr>
                  <w:color w:val="000000"/>
                  <w:sz w:val="22"/>
                  <w:szCs w:val="22"/>
                </w:rPr>
                <w:delText> </w:delText>
              </w:r>
            </w:del>
          </w:p>
        </w:tc>
        <w:tc>
          <w:tcPr>
            <w:tcW w:w="1775" w:type="dxa"/>
            <w:shd w:val="clear" w:color="auto" w:fill="auto"/>
            <w:vAlign w:val="center"/>
            <w:tcPrChange w:id="2131" w:author="Autor">
              <w:tcPr>
                <w:tcW w:w="1775" w:type="dxa"/>
                <w:shd w:val="clear" w:color="auto" w:fill="auto"/>
                <w:vAlign w:val="center"/>
              </w:tcPr>
            </w:tcPrChange>
          </w:tcPr>
          <w:p w:rsidR="00BB2644" w:rsidRPr="00BB2644" w:rsidRDefault="00BB2644" w:rsidP="00BB2644">
            <w:pPr>
              <w:jc w:val="center"/>
              <w:rPr>
                <w:color w:val="000000"/>
                <w:sz w:val="22"/>
                <w:szCs w:val="22"/>
              </w:rPr>
            </w:pPr>
            <w:del w:id="2132" w:author="Autor">
              <w:r w:rsidRPr="00BB2644" w:rsidDel="009634DB">
                <w:rPr>
                  <w:color w:val="000000"/>
                  <w:sz w:val="22"/>
                  <w:szCs w:val="22"/>
                </w:rPr>
                <w:delText> </w:delText>
              </w:r>
            </w:del>
          </w:p>
        </w:tc>
      </w:tr>
      <w:tr w:rsidR="00313648" w:rsidRPr="00BB2644" w:rsidTr="009634DB">
        <w:trPr>
          <w:trHeight w:val="1268"/>
          <w:trPrChange w:id="2133" w:author="Autor">
            <w:trPr>
              <w:trHeight w:val="1268"/>
            </w:trPr>
          </w:trPrChange>
        </w:trPr>
        <w:tc>
          <w:tcPr>
            <w:tcW w:w="582" w:type="dxa"/>
            <w:vMerge w:val="restart"/>
            <w:shd w:val="clear" w:color="auto" w:fill="auto"/>
            <w:noWrap/>
            <w:vAlign w:val="center"/>
            <w:tcPrChange w:id="2134" w:author="Autor">
              <w:tcPr>
                <w:tcW w:w="582" w:type="dxa"/>
                <w:vMerge w:val="restart"/>
                <w:shd w:val="clear" w:color="auto" w:fill="auto"/>
                <w:noWrap/>
                <w:vAlign w:val="center"/>
              </w:tcPr>
            </w:tcPrChange>
          </w:tcPr>
          <w:p w:rsidR="00313648" w:rsidRPr="00BB2644" w:rsidRDefault="00313648" w:rsidP="00BB2644">
            <w:pPr>
              <w:jc w:val="center"/>
              <w:rPr>
                <w:color w:val="000000"/>
                <w:sz w:val="22"/>
                <w:szCs w:val="22"/>
              </w:rPr>
            </w:pPr>
            <w:del w:id="2135" w:author="Autor">
              <w:r w:rsidRPr="00BB2644" w:rsidDel="009634DB">
                <w:rPr>
                  <w:color w:val="000000"/>
                  <w:sz w:val="22"/>
                  <w:szCs w:val="22"/>
                </w:rPr>
                <w:delText>5</w:delText>
              </w:r>
            </w:del>
          </w:p>
        </w:tc>
        <w:tc>
          <w:tcPr>
            <w:tcW w:w="4820" w:type="dxa"/>
            <w:gridSpan w:val="2"/>
            <w:vMerge w:val="restart"/>
            <w:shd w:val="clear" w:color="auto" w:fill="auto"/>
            <w:vAlign w:val="center"/>
            <w:tcPrChange w:id="2136" w:author="Autor">
              <w:tcPr>
                <w:tcW w:w="4820" w:type="dxa"/>
                <w:gridSpan w:val="2"/>
                <w:vMerge w:val="restart"/>
                <w:shd w:val="clear" w:color="auto" w:fill="auto"/>
                <w:vAlign w:val="center"/>
              </w:tcPr>
            </w:tcPrChange>
          </w:tcPr>
          <w:p w:rsidR="00313648" w:rsidRPr="00BB2644" w:rsidRDefault="00313648" w:rsidP="00BB2644">
            <w:pPr>
              <w:rPr>
                <w:color w:val="000000"/>
                <w:sz w:val="22"/>
                <w:szCs w:val="22"/>
              </w:rPr>
            </w:pPr>
            <w:del w:id="2137" w:author="Autor">
              <w:r w:rsidRPr="00BB2644" w:rsidDel="009634DB">
                <w:rPr>
                  <w:color w:val="000000"/>
                  <w:sz w:val="22"/>
                  <w:szCs w:val="22"/>
                </w:rPr>
                <w:delText>a) Sú podmienky účasti, ktoré verejný obstarávateľ  určil na preukázanie finančného a ekonomického postavenia a technickej spôsobilosti alebo odbornej spôsobilosti, primerané a súvisiace s predmetom zákazky?</w:delText>
              </w:r>
              <w:r w:rsidRPr="00BB2644" w:rsidDel="009634DB">
                <w:rPr>
                  <w:color w:val="000000"/>
                  <w:sz w:val="22"/>
                  <w:szCs w:val="22"/>
                </w:rPr>
                <w:br/>
                <w:delText xml:space="preserve">b) Umožňuje verejný obstarávateľ predložiť rovnocenné potvrdenie vydané príslušným orgánom iného členského štátu alebo iný doklad, ktorým uchádzač alebo záujemca preukazuje splnenie podmienok účasti vo verejnom obstarávaní? </w:delText>
              </w:r>
            </w:del>
          </w:p>
        </w:tc>
        <w:tc>
          <w:tcPr>
            <w:tcW w:w="567" w:type="dxa"/>
            <w:shd w:val="clear" w:color="auto" w:fill="auto"/>
            <w:vAlign w:val="center"/>
            <w:tcPrChange w:id="2138" w:author="Autor">
              <w:tcPr>
                <w:tcW w:w="567" w:type="dxa"/>
                <w:shd w:val="clear" w:color="auto" w:fill="auto"/>
                <w:vAlign w:val="center"/>
              </w:tcPr>
            </w:tcPrChange>
          </w:tcPr>
          <w:p w:rsidR="00313648" w:rsidRPr="00BB2644" w:rsidRDefault="00313648" w:rsidP="00BB2644">
            <w:pPr>
              <w:jc w:val="center"/>
              <w:rPr>
                <w:color w:val="000000"/>
                <w:sz w:val="22"/>
                <w:szCs w:val="22"/>
              </w:rPr>
            </w:pPr>
            <w:del w:id="2139" w:author="Autor">
              <w:r w:rsidRPr="00BB2644" w:rsidDel="009634DB">
                <w:rPr>
                  <w:color w:val="000000"/>
                  <w:sz w:val="22"/>
                  <w:szCs w:val="22"/>
                </w:rPr>
                <w:delText> </w:delText>
              </w:r>
            </w:del>
          </w:p>
        </w:tc>
        <w:tc>
          <w:tcPr>
            <w:tcW w:w="567" w:type="dxa"/>
            <w:shd w:val="clear" w:color="auto" w:fill="auto"/>
            <w:vAlign w:val="center"/>
            <w:tcPrChange w:id="2140" w:author="Autor">
              <w:tcPr>
                <w:tcW w:w="567" w:type="dxa"/>
                <w:shd w:val="clear" w:color="auto" w:fill="auto"/>
                <w:vAlign w:val="center"/>
              </w:tcPr>
            </w:tcPrChange>
          </w:tcPr>
          <w:p w:rsidR="00313648" w:rsidRPr="00BB2644" w:rsidRDefault="00313648" w:rsidP="00BB2644">
            <w:pPr>
              <w:jc w:val="center"/>
              <w:rPr>
                <w:color w:val="000000"/>
                <w:sz w:val="22"/>
                <w:szCs w:val="22"/>
              </w:rPr>
            </w:pPr>
            <w:del w:id="2141" w:author="Autor">
              <w:r w:rsidRPr="00BB2644" w:rsidDel="009634DB">
                <w:rPr>
                  <w:color w:val="000000"/>
                  <w:sz w:val="22"/>
                  <w:szCs w:val="22"/>
                </w:rPr>
                <w:delText> </w:delText>
              </w:r>
            </w:del>
          </w:p>
        </w:tc>
        <w:tc>
          <w:tcPr>
            <w:tcW w:w="776" w:type="dxa"/>
            <w:shd w:val="clear" w:color="auto" w:fill="auto"/>
            <w:vAlign w:val="center"/>
            <w:tcPrChange w:id="2142" w:author="Autor">
              <w:tcPr>
                <w:tcW w:w="776" w:type="dxa"/>
                <w:shd w:val="clear" w:color="auto" w:fill="auto"/>
                <w:vAlign w:val="center"/>
              </w:tcPr>
            </w:tcPrChange>
          </w:tcPr>
          <w:p w:rsidR="00313648" w:rsidRPr="00BB2644" w:rsidRDefault="00313648" w:rsidP="00BB2644">
            <w:pPr>
              <w:jc w:val="center"/>
              <w:rPr>
                <w:color w:val="000000"/>
                <w:sz w:val="22"/>
                <w:szCs w:val="22"/>
              </w:rPr>
            </w:pPr>
            <w:del w:id="2143" w:author="Autor">
              <w:r w:rsidRPr="00BB2644" w:rsidDel="009634DB">
                <w:rPr>
                  <w:color w:val="000000"/>
                  <w:sz w:val="22"/>
                  <w:szCs w:val="22"/>
                </w:rPr>
                <w:delText> </w:delText>
              </w:r>
            </w:del>
          </w:p>
        </w:tc>
        <w:tc>
          <w:tcPr>
            <w:tcW w:w="1775" w:type="dxa"/>
            <w:shd w:val="clear" w:color="auto" w:fill="auto"/>
            <w:vAlign w:val="center"/>
            <w:tcPrChange w:id="2144" w:author="Autor">
              <w:tcPr>
                <w:tcW w:w="1775" w:type="dxa"/>
                <w:shd w:val="clear" w:color="auto" w:fill="auto"/>
                <w:vAlign w:val="center"/>
              </w:tcPr>
            </w:tcPrChange>
          </w:tcPr>
          <w:p w:rsidR="00313648" w:rsidRPr="00BB2644" w:rsidRDefault="00313648" w:rsidP="00BB2644">
            <w:pPr>
              <w:jc w:val="center"/>
              <w:rPr>
                <w:color w:val="000000"/>
                <w:sz w:val="22"/>
                <w:szCs w:val="22"/>
              </w:rPr>
            </w:pPr>
            <w:del w:id="2145" w:author="Autor">
              <w:r w:rsidRPr="00BB2644" w:rsidDel="009634DB">
                <w:rPr>
                  <w:color w:val="000000"/>
                  <w:sz w:val="22"/>
                  <w:szCs w:val="22"/>
                </w:rPr>
                <w:delText> </w:delText>
              </w:r>
            </w:del>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9634DB">
        <w:trPr>
          <w:trHeight w:val="759"/>
          <w:trPrChange w:id="2146" w:author="Autor">
            <w:trPr>
              <w:trHeight w:val="759"/>
            </w:trPr>
          </w:trPrChange>
        </w:trPr>
        <w:tc>
          <w:tcPr>
            <w:tcW w:w="582" w:type="dxa"/>
            <w:vMerge w:val="restart"/>
            <w:shd w:val="clear" w:color="auto" w:fill="auto"/>
            <w:noWrap/>
            <w:vAlign w:val="center"/>
            <w:tcPrChange w:id="2147" w:author="Autor">
              <w:tcPr>
                <w:tcW w:w="582" w:type="dxa"/>
                <w:vMerge w:val="restart"/>
                <w:shd w:val="clear" w:color="auto" w:fill="auto"/>
                <w:noWrap/>
                <w:vAlign w:val="center"/>
              </w:tcPr>
            </w:tcPrChange>
          </w:tcPr>
          <w:p w:rsidR="00313648" w:rsidRPr="00BB2644" w:rsidRDefault="00313648" w:rsidP="00BB2644">
            <w:pPr>
              <w:jc w:val="center"/>
              <w:rPr>
                <w:color w:val="000000"/>
                <w:sz w:val="22"/>
                <w:szCs w:val="22"/>
              </w:rPr>
            </w:pPr>
            <w:del w:id="2148" w:author="Autor">
              <w:r w:rsidRPr="00BB2644" w:rsidDel="009634DB">
                <w:rPr>
                  <w:color w:val="000000"/>
                  <w:sz w:val="22"/>
                  <w:szCs w:val="22"/>
                </w:rPr>
                <w:delText>6</w:delText>
              </w:r>
            </w:del>
          </w:p>
        </w:tc>
        <w:tc>
          <w:tcPr>
            <w:tcW w:w="4820" w:type="dxa"/>
            <w:gridSpan w:val="2"/>
            <w:vMerge w:val="restart"/>
            <w:shd w:val="clear" w:color="auto" w:fill="auto"/>
            <w:vAlign w:val="center"/>
            <w:tcPrChange w:id="2149" w:author="Autor">
              <w:tcPr>
                <w:tcW w:w="4820" w:type="dxa"/>
                <w:gridSpan w:val="2"/>
                <w:vMerge w:val="restart"/>
                <w:shd w:val="clear" w:color="auto" w:fill="auto"/>
                <w:vAlign w:val="center"/>
              </w:tcPr>
            </w:tcPrChange>
          </w:tcPr>
          <w:p w:rsidR="00313648" w:rsidRPr="00BB2644" w:rsidRDefault="00313648" w:rsidP="00BB2644">
            <w:pPr>
              <w:rPr>
                <w:color w:val="000000"/>
                <w:sz w:val="22"/>
                <w:szCs w:val="22"/>
              </w:rPr>
            </w:pPr>
            <w:del w:id="2150" w:author="Autor">
              <w:r w:rsidRPr="00BB2644" w:rsidDel="009634DB">
                <w:rPr>
                  <w:color w:val="000000"/>
                  <w:sz w:val="22"/>
                  <w:szCs w:val="22"/>
                </w:rPr>
                <w:delText>a) Sú určené kritéria na vyhodnotenie ponúk v súlade s § 35 ZVO?</w:delText>
              </w:r>
              <w:r w:rsidRPr="00BB2644" w:rsidDel="009634DB">
                <w:rPr>
                  <w:color w:val="000000"/>
                  <w:sz w:val="22"/>
                  <w:szCs w:val="22"/>
                </w:rPr>
                <w:br/>
                <w:delText>b) Uvádza verejný obstarávateľ v oznámení o vyhlásení VO alebo v jeho ekvivalente  kritériá na vyhodnotenie ponúk?</w:delText>
              </w:r>
              <w:r w:rsidRPr="00BB2644" w:rsidDel="009634DB">
                <w:rPr>
                  <w:color w:val="000000"/>
                  <w:sz w:val="22"/>
                  <w:szCs w:val="22"/>
                </w:rPr>
                <w:br/>
                <w:delText>c) Určuje verejný obstarávateľ a obstarávateľ každému z kritérií pravidlá na ich uplatnenie a ich relatívnu váhu, ktorú možno vyjadriť určením intervalu s príslušným maximálnym rozpätím?</w:delText>
              </w:r>
              <w:r w:rsidRPr="00BB2644" w:rsidDel="009634DB">
                <w:rPr>
                  <w:color w:val="000000"/>
                  <w:sz w:val="22"/>
                  <w:szCs w:val="22"/>
                </w:rPr>
                <w:br/>
                <w:delText>d) Sú verejným obstarávateľom  určené kritéria a pravidlá na ich hodnotenie kritérií nediskriminačné a podporujúce spravodlivú súťaž?</w:delText>
              </w:r>
            </w:del>
          </w:p>
        </w:tc>
        <w:tc>
          <w:tcPr>
            <w:tcW w:w="567" w:type="dxa"/>
            <w:shd w:val="clear" w:color="auto" w:fill="auto"/>
            <w:vAlign w:val="center"/>
            <w:tcPrChange w:id="2151" w:author="Autor">
              <w:tcPr>
                <w:tcW w:w="567" w:type="dxa"/>
                <w:shd w:val="clear" w:color="auto" w:fill="auto"/>
                <w:vAlign w:val="center"/>
              </w:tcPr>
            </w:tcPrChange>
          </w:tcPr>
          <w:p w:rsidR="00313648" w:rsidRPr="00BB2644" w:rsidRDefault="00313648" w:rsidP="00BB2644">
            <w:pPr>
              <w:jc w:val="center"/>
              <w:rPr>
                <w:color w:val="000000"/>
                <w:sz w:val="22"/>
                <w:szCs w:val="22"/>
              </w:rPr>
            </w:pPr>
            <w:del w:id="2152" w:author="Autor">
              <w:r w:rsidRPr="00BB2644" w:rsidDel="009634DB">
                <w:rPr>
                  <w:color w:val="000000"/>
                  <w:sz w:val="22"/>
                  <w:szCs w:val="22"/>
                </w:rPr>
                <w:delText> </w:delText>
              </w:r>
            </w:del>
          </w:p>
        </w:tc>
        <w:tc>
          <w:tcPr>
            <w:tcW w:w="567" w:type="dxa"/>
            <w:shd w:val="clear" w:color="auto" w:fill="auto"/>
            <w:vAlign w:val="center"/>
            <w:tcPrChange w:id="2153" w:author="Autor">
              <w:tcPr>
                <w:tcW w:w="567" w:type="dxa"/>
                <w:shd w:val="clear" w:color="auto" w:fill="auto"/>
                <w:vAlign w:val="center"/>
              </w:tcPr>
            </w:tcPrChange>
          </w:tcPr>
          <w:p w:rsidR="00313648" w:rsidRPr="00BB2644" w:rsidRDefault="00313648" w:rsidP="00BB2644">
            <w:pPr>
              <w:jc w:val="center"/>
              <w:rPr>
                <w:color w:val="000000"/>
                <w:sz w:val="22"/>
                <w:szCs w:val="22"/>
              </w:rPr>
            </w:pPr>
            <w:del w:id="2154" w:author="Autor">
              <w:r w:rsidRPr="00BB2644" w:rsidDel="009634DB">
                <w:rPr>
                  <w:color w:val="000000"/>
                  <w:sz w:val="22"/>
                  <w:szCs w:val="22"/>
                </w:rPr>
                <w:delText> </w:delText>
              </w:r>
            </w:del>
          </w:p>
        </w:tc>
        <w:tc>
          <w:tcPr>
            <w:tcW w:w="776" w:type="dxa"/>
            <w:shd w:val="clear" w:color="auto" w:fill="auto"/>
            <w:vAlign w:val="center"/>
            <w:tcPrChange w:id="2155" w:author="Autor">
              <w:tcPr>
                <w:tcW w:w="776" w:type="dxa"/>
                <w:shd w:val="clear" w:color="auto" w:fill="auto"/>
                <w:vAlign w:val="center"/>
              </w:tcPr>
            </w:tcPrChange>
          </w:tcPr>
          <w:p w:rsidR="00313648" w:rsidRPr="00BB2644" w:rsidRDefault="00313648" w:rsidP="00BB2644">
            <w:pPr>
              <w:jc w:val="center"/>
              <w:rPr>
                <w:color w:val="000000"/>
                <w:sz w:val="22"/>
                <w:szCs w:val="22"/>
              </w:rPr>
            </w:pPr>
            <w:del w:id="2156" w:author="Autor">
              <w:r w:rsidRPr="00BB2644" w:rsidDel="009634DB">
                <w:rPr>
                  <w:color w:val="000000"/>
                  <w:sz w:val="22"/>
                  <w:szCs w:val="22"/>
                </w:rPr>
                <w:delText> </w:delText>
              </w:r>
            </w:del>
          </w:p>
        </w:tc>
        <w:tc>
          <w:tcPr>
            <w:tcW w:w="1775" w:type="dxa"/>
            <w:shd w:val="clear" w:color="auto" w:fill="auto"/>
            <w:vAlign w:val="center"/>
            <w:tcPrChange w:id="2157" w:author="Autor">
              <w:tcPr>
                <w:tcW w:w="1775" w:type="dxa"/>
                <w:shd w:val="clear" w:color="auto" w:fill="auto"/>
                <w:vAlign w:val="center"/>
              </w:tcPr>
            </w:tcPrChange>
          </w:tcPr>
          <w:p w:rsidR="00313648" w:rsidRPr="00BB2644" w:rsidRDefault="00313648" w:rsidP="00BB2644">
            <w:pPr>
              <w:jc w:val="center"/>
              <w:rPr>
                <w:color w:val="000000"/>
                <w:sz w:val="22"/>
                <w:szCs w:val="22"/>
              </w:rPr>
            </w:pPr>
            <w:del w:id="2158" w:author="Autor">
              <w:r w:rsidRPr="00BB2644" w:rsidDel="009634DB">
                <w:rPr>
                  <w:color w:val="000000"/>
                  <w:sz w:val="22"/>
                  <w:szCs w:val="22"/>
                </w:rPr>
                <w:delText> </w:delText>
              </w:r>
            </w:del>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9634DB">
        <w:trPr>
          <w:trHeight w:val="300"/>
          <w:trPrChange w:id="2159" w:author="Autor">
            <w:trPr>
              <w:trHeight w:val="300"/>
            </w:trPr>
          </w:trPrChange>
        </w:trPr>
        <w:tc>
          <w:tcPr>
            <w:tcW w:w="582" w:type="dxa"/>
            <w:shd w:val="clear" w:color="auto" w:fill="auto"/>
            <w:noWrap/>
            <w:vAlign w:val="center"/>
            <w:tcPrChange w:id="2160"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161" w:author="Autor">
              <w:r w:rsidRPr="00BB2644" w:rsidDel="009634DB">
                <w:rPr>
                  <w:color w:val="000000"/>
                  <w:sz w:val="22"/>
                  <w:szCs w:val="22"/>
                </w:rPr>
                <w:delText>7</w:delText>
              </w:r>
            </w:del>
          </w:p>
        </w:tc>
        <w:tc>
          <w:tcPr>
            <w:tcW w:w="4820" w:type="dxa"/>
            <w:gridSpan w:val="2"/>
            <w:shd w:val="clear" w:color="auto" w:fill="auto"/>
            <w:vAlign w:val="center"/>
            <w:tcPrChange w:id="2162" w:author="Autor">
              <w:tcPr>
                <w:tcW w:w="4820" w:type="dxa"/>
                <w:gridSpan w:val="2"/>
                <w:shd w:val="clear" w:color="auto" w:fill="auto"/>
                <w:vAlign w:val="center"/>
              </w:tcPr>
            </w:tcPrChange>
          </w:tcPr>
          <w:p w:rsidR="00BB2644" w:rsidRPr="00BB2644" w:rsidRDefault="00BB2644" w:rsidP="00BB2644">
            <w:pPr>
              <w:rPr>
                <w:color w:val="000000"/>
                <w:sz w:val="22"/>
                <w:szCs w:val="22"/>
              </w:rPr>
            </w:pPr>
            <w:del w:id="2163" w:author="Autor">
              <w:r w:rsidRPr="00BB2644" w:rsidDel="009634DB">
                <w:rPr>
                  <w:color w:val="000000"/>
                  <w:sz w:val="22"/>
                  <w:szCs w:val="22"/>
                </w:rPr>
                <w:delText>Vyžaduje sa zábezpeka v súlade so ZVO?</w:delText>
              </w:r>
            </w:del>
          </w:p>
        </w:tc>
        <w:tc>
          <w:tcPr>
            <w:tcW w:w="567" w:type="dxa"/>
            <w:shd w:val="clear" w:color="auto" w:fill="auto"/>
            <w:vAlign w:val="center"/>
            <w:tcPrChange w:id="2164" w:author="Autor">
              <w:tcPr>
                <w:tcW w:w="567" w:type="dxa"/>
                <w:shd w:val="clear" w:color="auto" w:fill="auto"/>
                <w:vAlign w:val="center"/>
              </w:tcPr>
            </w:tcPrChange>
          </w:tcPr>
          <w:p w:rsidR="00BB2644" w:rsidRPr="00BB2644" w:rsidRDefault="00BB2644" w:rsidP="00BB2644">
            <w:pPr>
              <w:jc w:val="center"/>
              <w:rPr>
                <w:color w:val="000000"/>
                <w:sz w:val="22"/>
                <w:szCs w:val="22"/>
              </w:rPr>
            </w:pPr>
            <w:del w:id="2165" w:author="Autor">
              <w:r w:rsidRPr="00BB2644" w:rsidDel="009634DB">
                <w:rPr>
                  <w:color w:val="000000"/>
                  <w:sz w:val="22"/>
                  <w:szCs w:val="22"/>
                </w:rPr>
                <w:delText> </w:delText>
              </w:r>
            </w:del>
          </w:p>
        </w:tc>
        <w:tc>
          <w:tcPr>
            <w:tcW w:w="567" w:type="dxa"/>
            <w:shd w:val="clear" w:color="auto" w:fill="auto"/>
            <w:vAlign w:val="center"/>
            <w:tcPrChange w:id="2166" w:author="Autor">
              <w:tcPr>
                <w:tcW w:w="567" w:type="dxa"/>
                <w:shd w:val="clear" w:color="auto" w:fill="auto"/>
                <w:vAlign w:val="center"/>
              </w:tcPr>
            </w:tcPrChange>
          </w:tcPr>
          <w:p w:rsidR="00BB2644" w:rsidRPr="00BB2644" w:rsidRDefault="00BB2644" w:rsidP="00BB2644">
            <w:pPr>
              <w:jc w:val="center"/>
              <w:rPr>
                <w:color w:val="000000"/>
                <w:sz w:val="22"/>
                <w:szCs w:val="22"/>
              </w:rPr>
            </w:pPr>
            <w:del w:id="2167" w:author="Autor">
              <w:r w:rsidRPr="00BB2644" w:rsidDel="009634DB">
                <w:rPr>
                  <w:color w:val="000000"/>
                  <w:sz w:val="22"/>
                  <w:szCs w:val="22"/>
                </w:rPr>
                <w:delText> </w:delText>
              </w:r>
            </w:del>
          </w:p>
        </w:tc>
        <w:tc>
          <w:tcPr>
            <w:tcW w:w="776" w:type="dxa"/>
            <w:shd w:val="clear" w:color="auto" w:fill="auto"/>
            <w:vAlign w:val="center"/>
            <w:tcPrChange w:id="2168" w:author="Autor">
              <w:tcPr>
                <w:tcW w:w="776" w:type="dxa"/>
                <w:shd w:val="clear" w:color="auto" w:fill="auto"/>
                <w:vAlign w:val="center"/>
              </w:tcPr>
            </w:tcPrChange>
          </w:tcPr>
          <w:p w:rsidR="00BB2644" w:rsidRPr="00BB2644" w:rsidRDefault="00BB2644" w:rsidP="00BB2644">
            <w:pPr>
              <w:jc w:val="center"/>
              <w:rPr>
                <w:color w:val="000000"/>
                <w:sz w:val="22"/>
                <w:szCs w:val="22"/>
              </w:rPr>
            </w:pPr>
            <w:del w:id="2169" w:author="Autor">
              <w:r w:rsidRPr="00BB2644" w:rsidDel="009634DB">
                <w:rPr>
                  <w:color w:val="000000"/>
                  <w:sz w:val="22"/>
                  <w:szCs w:val="22"/>
                </w:rPr>
                <w:delText> </w:delText>
              </w:r>
            </w:del>
          </w:p>
        </w:tc>
        <w:tc>
          <w:tcPr>
            <w:tcW w:w="1775" w:type="dxa"/>
            <w:shd w:val="clear" w:color="auto" w:fill="auto"/>
            <w:vAlign w:val="center"/>
            <w:tcPrChange w:id="2170" w:author="Autor">
              <w:tcPr>
                <w:tcW w:w="1775" w:type="dxa"/>
                <w:shd w:val="clear" w:color="auto" w:fill="auto"/>
                <w:vAlign w:val="center"/>
              </w:tcPr>
            </w:tcPrChange>
          </w:tcPr>
          <w:p w:rsidR="00BB2644" w:rsidRPr="00BB2644" w:rsidRDefault="00BB2644" w:rsidP="00BB2644">
            <w:pPr>
              <w:jc w:val="center"/>
              <w:rPr>
                <w:color w:val="000000"/>
                <w:sz w:val="22"/>
                <w:szCs w:val="22"/>
              </w:rPr>
            </w:pPr>
            <w:del w:id="2171" w:author="Autor">
              <w:r w:rsidRPr="00BB2644" w:rsidDel="009634DB">
                <w:rPr>
                  <w:color w:val="000000"/>
                  <w:sz w:val="22"/>
                  <w:szCs w:val="22"/>
                </w:rPr>
                <w:delText> </w:delText>
              </w:r>
            </w:del>
          </w:p>
        </w:tc>
      </w:tr>
      <w:tr w:rsidR="00313648" w:rsidRPr="00BB2644" w:rsidTr="009634DB">
        <w:trPr>
          <w:trHeight w:val="845"/>
          <w:trPrChange w:id="2172" w:author="Autor">
            <w:trPr>
              <w:trHeight w:val="845"/>
            </w:trPr>
          </w:trPrChange>
        </w:trPr>
        <w:tc>
          <w:tcPr>
            <w:tcW w:w="582" w:type="dxa"/>
            <w:vMerge w:val="restart"/>
            <w:shd w:val="clear" w:color="auto" w:fill="auto"/>
            <w:noWrap/>
            <w:vAlign w:val="center"/>
            <w:tcPrChange w:id="2173" w:author="Autor">
              <w:tcPr>
                <w:tcW w:w="582" w:type="dxa"/>
                <w:vMerge w:val="restart"/>
                <w:shd w:val="clear" w:color="auto" w:fill="auto"/>
                <w:noWrap/>
                <w:vAlign w:val="center"/>
              </w:tcPr>
            </w:tcPrChange>
          </w:tcPr>
          <w:p w:rsidR="00313648" w:rsidRPr="00BB2644" w:rsidRDefault="00313648" w:rsidP="00BB2644">
            <w:pPr>
              <w:jc w:val="center"/>
              <w:rPr>
                <w:color w:val="000000"/>
                <w:sz w:val="22"/>
                <w:szCs w:val="22"/>
              </w:rPr>
            </w:pPr>
            <w:del w:id="2174" w:author="Autor">
              <w:r w:rsidRPr="00BB2644" w:rsidDel="009634DB">
                <w:rPr>
                  <w:color w:val="000000"/>
                  <w:sz w:val="22"/>
                  <w:szCs w:val="22"/>
                </w:rPr>
                <w:delText>8</w:delText>
              </w:r>
            </w:del>
          </w:p>
        </w:tc>
        <w:tc>
          <w:tcPr>
            <w:tcW w:w="4820" w:type="dxa"/>
            <w:gridSpan w:val="2"/>
            <w:vMerge w:val="restart"/>
            <w:shd w:val="clear" w:color="auto" w:fill="auto"/>
            <w:vAlign w:val="center"/>
            <w:tcPrChange w:id="2175" w:author="Autor">
              <w:tcPr>
                <w:tcW w:w="4820" w:type="dxa"/>
                <w:gridSpan w:val="2"/>
                <w:vMerge w:val="restart"/>
                <w:shd w:val="clear" w:color="auto" w:fill="auto"/>
                <w:vAlign w:val="center"/>
              </w:tcPr>
            </w:tcPrChange>
          </w:tcPr>
          <w:p w:rsidR="00313648" w:rsidRPr="00BB2644" w:rsidRDefault="00313648" w:rsidP="00BB2644">
            <w:pPr>
              <w:rPr>
                <w:color w:val="000000"/>
                <w:sz w:val="22"/>
                <w:szCs w:val="22"/>
              </w:rPr>
            </w:pPr>
            <w:del w:id="2176" w:author="Autor">
              <w:r w:rsidRPr="00BB2644" w:rsidDel="009634DB">
                <w:rPr>
                  <w:color w:val="000000"/>
                  <w:sz w:val="22"/>
                  <w:szCs w:val="22"/>
                </w:rPr>
                <w:delText>a) Pokiaľ sa jedná o dodanie tovaru bežne dostupného na trhu, bude použitá elektronická aukcia?</w:delText>
              </w:r>
              <w:r w:rsidRPr="00BB2644" w:rsidDel="009634DB">
                <w:rPr>
                  <w:color w:val="000000"/>
                  <w:sz w:val="22"/>
                  <w:szCs w:val="22"/>
                </w:rPr>
                <w:br/>
                <w:delText>b) Uvádza verejný obstarávateľ použitie elektronickej aukcie v oznámení o vyhlásení verejného obstarávania alebo v oznámení použitom ako výzva na súťaž?</w:delText>
              </w:r>
              <w:r w:rsidRPr="00BB2644" w:rsidDel="009634DB">
                <w:rPr>
                  <w:color w:val="000000"/>
                  <w:sz w:val="22"/>
                  <w:szCs w:val="22"/>
                </w:rPr>
                <w:br/>
                <w:delText>c) Sú podmienky elektronickej aukcie uvedené v súťažných podkladoch a sú stanovené v súlade so ZVO?</w:delText>
              </w:r>
            </w:del>
          </w:p>
        </w:tc>
        <w:tc>
          <w:tcPr>
            <w:tcW w:w="567" w:type="dxa"/>
            <w:shd w:val="clear" w:color="auto" w:fill="auto"/>
            <w:vAlign w:val="center"/>
            <w:tcPrChange w:id="2177" w:author="Autor">
              <w:tcPr>
                <w:tcW w:w="567" w:type="dxa"/>
                <w:shd w:val="clear" w:color="auto" w:fill="auto"/>
                <w:vAlign w:val="center"/>
              </w:tcPr>
            </w:tcPrChange>
          </w:tcPr>
          <w:p w:rsidR="00313648" w:rsidRPr="00BB2644" w:rsidRDefault="00313648" w:rsidP="00BB2644">
            <w:pPr>
              <w:jc w:val="center"/>
              <w:rPr>
                <w:color w:val="000000"/>
                <w:sz w:val="22"/>
                <w:szCs w:val="22"/>
              </w:rPr>
            </w:pPr>
            <w:del w:id="2178" w:author="Autor">
              <w:r w:rsidRPr="00BB2644" w:rsidDel="009634DB">
                <w:rPr>
                  <w:color w:val="000000"/>
                  <w:sz w:val="22"/>
                  <w:szCs w:val="22"/>
                </w:rPr>
                <w:delText> </w:delText>
              </w:r>
            </w:del>
          </w:p>
        </w:tc>
        <w:tc>
          <w:tcPr>
            <w:tcW w:w="567" w:type="dxa"/>
            <w:shd w:val="clear" w:color="auto" w:fill="auto"/>
            <w:vAlign w:val="center"/>
            <w:tcPrChange w:id="2179" w:author="Autor">
              <w:tcPr>
                <w:tcW w:w="567" w:type="dxa"/>
                <w:shd w:val="clear" w:color="auto" w:fill="auto"/>
                <w:vAlign w:val="center"/>
              </w:tcPr>
            </w:tcPrChange>
          </w:tcPr>
          <w:p w:rsidR="00313648" w:rsidRPr="00BB2644" w:rsidRDefault="00313648" w:rsidP="00BB2644">
            <w:pPr>
              <w:jc w:val="center"/>
              <w:rPr>
                <w:color w:val="000000"/>
                <w:sz w:val="22"/>
                <w:szCs w:val="22"/>
              </w:rPr>
            </w:pPr>
            <w:del w:id="2180" w:author="Autor">
              <w:r w:rsidRPr="00BB2644" w:rsidDel="009634DB">
                <w:rPr>
                  <w:color w:val="000000"/>
                  <w:sz w:val="22"/>
                  <w:szCs w:val="22"/>
                </w:rPr>
                <w:delText> </w:delText>
              </w:r>
            </w:del>
          </w:p>
        </w:tc>
        <w:tc>
          <w:tcPr>
            <w:tcW w:w="776" w:type="dxa"/>
            <w:shd w:val="clear" w:color="auto" w:fill="auto"/>
            <w:vAlign w:val="center"/>
            <w:tcPrChange w:id="2181" w:author="Autor">
              <w:tcPr>
                <w:tcW w:w="776" w:type="dxa"/>
                <w:shd w:val="clear" w:color="auto" w:fill="auto"/>
                <w:vAlign w:val="center"/>
              </w:tcPr>
            </w:tcPrChange>
          </w:tcPr>
          <w:p w:rsidR="00313648" w:rsidRPr="00BB2644" w:rsidRDefault="00313648" w:rsidP="00BB2644">
            <w:pPr>
              <w:jc w:val="center"/>
              <w:rPr>
                <w:color w:val="000000"/>
                <w:sz w:val="22"/>
                <w:szCs w:val="22"/>
              </w:rPr>
            </w:pPr>
            <w:del w:id="2182" w:author="Autor">
              <w:r w:rsidRPr="00BB2644" w:rsidDel="009634DB">
                <w:rPr>
                  <w:color w:val="000000"/>
                  <w:sz w:val="22"/>
                  <w:szCs w:val="22"/>
                </w:rPr>
                <w:delText> </w:delText>
              </w:r>
            </w:del>
          </w:p>
        </w:tc>
        <w:tc>
          <w:tcPr>
            <w:tcW w:w="1775" w:type="dxa"/>
            <w:shd w:val="clear" w:color="auto" w:fill="auto"/>
            <w:vAlign w:val="center"/>
            <w:tcPrChange w:id="2183" w:author="Autor">
              <w:tcPr>
                <w:tcW w:w="1775" w:type="dxa"/>
                <w:shd w:val="clear" w:color="auto" w:fill="auto"/>
                <w:vAlign w:val="center"/>
              </w:tcPr>
            </w:tcPrChange>
          </w:tcPr>
          <w:p w:rsidR="00313648" w:rsidRPr="00BB2644" w:rsidRDefault="00313648" w:rsidP="00BB2644">
            <w:pPr>
              <w:jc w:val="center"/>
              <w:rPr>
                <w:color w:val="000000"/>
                <w:sz w:val="22"/>
                <w:szCs w:val="22"/>
              </w:rPr>
            </w:pPr>
            <w:del w:id="2184" w:author="Autor">
              <w:r w:rsidRPr="00BB2644" w:rsidDel="009634DB">
                <w:rPr>
                  <w:color w:val="000000"/>
                  <w:sz w:val="22"/>
                  <w:szCs w:val="22"/>
                </w:rPr>
                <w:delText> </w:delText>
              </w:r>
            </w:del>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9634DB">
        <w:trPr>
          <w:trHeight w:val="1013"/>
          <w:trPrChange w:id="2185" w:author="Autor">
            <w:trPr>
              <w:trHeight w:val="1013"/>
            </w:trPr>
          </w:trPrChange>
        </w:trPr>
        <w:tc>
          <w:tcPr>
            <w:tcW w:w="582" w:type="dxa"/>
            <w:vMerge w:val="restart"/>
            <w:shd w:val="clear" w:color="auto" w:fill="auto"/>
            <w:noWrap/>
            <w:vAlign w:val="center"/>
            <w:tcPrChange w:id="2186" w:author="Autor">
              <w:tcPr>
                <w:tcW w:w="582" w:type="dxa"/>
                <w:vMerge w:val="restart"/>
                <w:shd w:val="clear" w:color="auto" w:fill="auto"/>
                <w:noWrap/>
                <w:vAlign w:val="center"/>
              </w:tcPr>
            </w:tcPrChange>
          </w:tcPr>
          <w:p w:rsidR="00313648" w:rsidRPr="00BB2644" w:rsidRDefault="00313648" w:rsidP="00BB2644">
            <w:pPr>
              <w:jc w:val="center"/>
              <w:rPr>
                <w:color w:val="000000"/>
                <w:sz w:val="22"/>
                <w:szCs w:val="22"/>
              </w:rPr>
            </w:pPr>
            <w:del w:id="2187" w:author="Autor">
              <w:r w:rsidRPr="00BB2644" w:rsidDel="009634DB">
                <w:rPr>
                  <w:color w:val="000000"/>
                  <w:sz w:val="22"/>
                  <w:szCs w:val="22"/>
                </w:rPr>
                <w:delText>9</w:delText>
              </w:r>
            </w:del>
          </w:p>
        </w:tc>
        <w:tc>
          <w:tcPr>
            <w:tcW w:w="4820" w:type="dxa"/>
            <w:gridSpan w:val="2"/>
            <w:vMerge w:val="restart"/>
            <w:shd w:val="clear" w:color="auto" w:fill="auto"/>
            <w:vAlign w:val="center"/>
            <w:tcPrChange w:id="2188" w:author="Autor">
              <w:tcPr>
                <w:tcW w:w="4820" w:type="dxa"/>
                <w:gridSpan w:val="2"/>
                <w:vMerge w:val="restart"/>
                <w:shd w:val="clear" w:color="auto" w:fill="auto"/>
                <w:vAlign w:val="center"/>
              </w:tcPr>
            </w:tcPrChange>
          </w:tcPr>
          <w:p w:rsidR="00313648" w:rsidRPr="00BB2644" w:rsidRDefault="00313648" w:rsidP="00BB2644">
            <w:pPr>
              <w:rPr>
                <w:color w:val="000000"/>
                <w:sz w:val="22"/>
                <w:szCs w:val="22"/>
              </w:rPr>
            </w:pPr>
            <w:del w:id="2189" w:author="Autor">
              <w:r w:rsidRPr="00BB2644" w:rsidDel="009634DB">
                <w:rPr>
                  <w:color w:val="000000"/>
                  <w:sz w:val="22"/>
                  <w:szCs w:val="22"/>
                </w:rPr>
                <w:delText>a) V oznámení o vyhlásení VO uviedol  verejný obstarávateľ opis projektu a svoje požiadavky, ak ich neuvedie v informatívnom dokumente, lehotu na predloženie žiadostí o účasť,  pravidlá na vyhodnotenie splnenia podmienok účasti,  ďalšie potrebné informácie?</w:delText>
              </w:r>
              <w:r w:rsidRPr="00BB2644" w:rsidDel="009634DB">
                <w:rPr>
                  <w:color w:val="000000"/>
                  <w:sz w:val="22"/>
                  <w:szCs w:val="22"/>
                </w:rPr>
                <w:br/>
                <w:delText>b) Je navrhuté kritérium ekonomicky najvýhodnejšej ponuky?</w:delText>
              </w:r>
            </w:del>
          </w:p>
        </w:tc>
        <w:tc>
          <w:tcPr>
            <w:tcW w:w="567" w:type="dxa"/>
            <w:shd w:val="clear" w:color="auto" w:fill="auto"/>
            <w:vAlign w:val="center"/>
            <w:tcPrChange w:id="2190" w:author="Autor">
              <w:tcPr>
                <w:tcW w:w="567" w:type="dxa"/>
                <w:shd w:val="clear" w:color="auto" w:fill="auto"/>
                <w:vAlign w:val="center"/>
              </w:tcPr>
            </w:tcPrChange>
          </w:tcPr>
          <w:p w:rsidR="00313648" w:rsidRPr="00BB2644" w:rsidRDefault="00313648" w:rsidP="00BB2644">
            <w:pPr>
              <w:jc w:val="center"/>
              <w:rPr>
                <w:color w:val="000000"/>
                <w:sz w:val="22"/>
                <w:szCs w:val="22"/>
              </w:rPr>
            </w:pPr>
            <w:del w:id="2191" w:author="Autor">
              <w:r w:rsidRPr="00BB2644" w:rsidDel="009634DB">
                <w:rPr>
                  <w:color w:val="000000"/>
                  <w:sz w:val="22"/>
                  <w:szCs w:val="22"/>
                </w:rPr>
                <w:delText> </w:delText>
              </w:r>
            </w:del>
          </w:p>
        </w:tc>
        <w:tc>
          <w:tcPr>
            <w:tcW w:w="567" w:type="dxa"/>
            <w:shd w:val="clear" w:color="auto" w:fill="auto"/>
            <w:vAlign w:val="center"/>
            <w:tcPrChange w:id="2192" w:author="Autor">
              <w:tcPr>
                <w:tcW w:w="567" w:type="dxa"/>
                <w:shd w:val="clear" w:color="auto" w:fill="auto"/>
                <w:vAlign w:val="center"/>
              </w:tcPr>
            </w:tcPrChange>
          </w:tcPr>
          <w:p w:rsidR="00313648" w:rsidRPr="00BB2644" w:rsidRDefault="00313648" w:rsidP="00BB2644">
            <w:pPr>
              <w:jc w:val="center"/>
              <w:rPr>
                <w:color w:val="000000"/>
                <w:sz w:val="22"/>
                <w:szCs w:val="22"/>
              </w:rPr>
            </w:pPr>
            <w:del w:id="2193" w:author="Autor">
              <w:r w:rsidRPr="00BB2644" w:rsidDel="009634DB">
                <w:rPr>
                  <w:color w:val="000000"/>
                  <w:sz w:val="22"/>
                  <w:szCs w:val="22"/>
                </w:rPr>
                <w:delText> </w:delText>
              </w:r>
            </w:del>
          </w:p>
        </w:tc>
        <w:tc>
          <w:tcPr>
            <w:tcW w:w="776" w:type="dxa"/>
            <w:shd w:val="clear" w:color="auto" w:fill="auto"/>
            <w:vAlign w:val="center"/>
            <w:tcPrChange w:id="2194" w:author="Autor">
              <w:tcPr>
                <w:tcW w:w="776" w:type="dxa"/>
                <w:shd w:val="clear" w:color="auto" w:fill="auto"/>
                <w:vAlign w:val="center"/>
              </w:tcPr>
            </w:tcPrChange>
          </w:tcPr>
          <w:p w:rsidR="00313648" w:rsidRPr="00BB2644" w:rsidRDefault="00313648" w:rsidP="00BB2644">
            <w:pPr>
              <w:jc w:val="center"/>
              <w:rPr>
                <w:color w:val="000000"/>
                <w:sz w:val="22"/>
                <w:szCs w:val="22"/>
              </w:rPr>
            </w:pPr>
            <w:del w:id="2195" w:author="Autor">
              <w:r w:rsidRPr="00BB2644" w:rsidDel="009634DB">
                <w:rPr>
                  <w:color w:val="000000"/>
                  <w:sz w:val="22"/>
                  <w:szCs w:val="22"/>
                </w:rPr>
                <w:delText> </w:delText>
              </w:r>
            </w:del>
          </w:p>
        </w:tc>
        <w:tc>
          <w:tcPr>
            <w:tcW w:w="1775" w:type="dxa"/>
            <w:shd w:val="clear" w:color="auto" w:fill="auto"/>
            <w:vAlign w:val="center"/>
            <w:tcPrChange w:id="2196" w:author="Autor">
              <w:tcPr>
                <w:tcW w:w="1775" w:type="dxa"/>
                <w:shd w:val="clear" w:color="auto" w:fill="auto"/>
                <w:vAlign w:val="center"/>
              </w:tcPr>
            </w:tcPrChange>
          </w:tcPr>
          <w:p w:rsidR="00313648" w:rsidRPr="00BB2644" w:rsidRDefault="00313648" w:rsidP="00BB2644">
            <w:pPr>
              <w:jc w:val="center"/>
              <w:rPr>
                <w:color w:val="000000"/>
                <w:sz w:val="22"/>
                <w:szCs w:val="22"/>
              </w:rPr>
            </w:pPr>
            <w:del w:id="2197" w:author="Autor">
              <w:r w:rsidRPr="00BB2644" w:rsidDel="009634DB">
                <w:rPr>
                  <w:color w:val="000000"/>
                  <w:sz w:val="22"/>
                  <w:szCs w:val="22"/>
                </w:rPr>
                <w:delText> </w:delText>
              </w:r>
            </w:del>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9634DB">
        <w:trPr>
          <w:trHeight w:val="300"/>
          <w:trPrChange w:id="2198" w:author="Autor">
            <w:trPr>
              <w:trHeight w:val="300"/>
            </w:trPr>
          </w:trPrChange>
        </w:trPr>
        <w:tc>
          <w:tcPr>
            <w:tcW w:w="582" w:type="dxa"/>
            <w:shd w:val="clear" w:color="auto" w:fill="auto"/>
            <w:noWrap/>
            <w:vAlign w:val="center"/>
            <w:tcPrChange w:id="219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200" w:author="Autor">
              <w:r w:rsidRPr="00BB2644" w:rsidDel="009634DB">
                <w:rPr>
                  <w:color w:val="000000"/>
                  <w:sz w:val="22"/>
                  <w:szCs w:val="22"/>
                </w:rPr>
                <w:delText>10</w:delText>
              </w:r>
            </w:del>
          </w:p>
        </w:tc>
        <w:tc>
          <w:tcPr>
            <w:tcW w:w="4820" w:type="dxa"/>
            <w:gridSpan w:val="2"/>
            <w:shd w:val="clear" w:color="auto" w:fill="auto"/>
            <w:vAlign w:val="center"/>
            <w:tcPrChange w:id="2201" w:author="Autor">
              <w:tcPr>
                <w:tcW w:w="4820" w:type="dxa"/>
                <w:gridSpan w:val="2"/>
                <w:shd w:val="clear" w:color="auto" w:fill="auto"/>
                <w:vAlign w:val="center"/>
              </w:tcPr>
            </w:tcPrChange>
          </w:tcPr>
          <w:p w:rsidR="00BB2644" w:rsidRPr="00BB2644" w:rsidRDefault="00BB2644" w:rsidP="00BB2644">
            <w:pPr>
              <w:rPr>
                <w:color w:val="000000"/>
                <w:sz w:val="22"/>
                <w:szCs w:val="22"/>
              </w:rPr>
            </w:pPr>
            <w:del w:id="2202" w:author="Autor">
              <w:r w:rsidRPr="00BB2644" w:rsidDel="009634DB">
                <w:rPr>
                  <w:color w:val="000000"/>
                  <w:sz w:val="22"/>
                  <w:szCs w:val="22"/>
                </w:rPr>
                <w:delText>Obsahovala výzva na účasť na dialógu náležitosti podľa § 61 ods. 1 ZVO?</w:delText>
              </w:r>
            </w:del>
          </w:p>
        </w:tc>
        <w:tc>
          <w:tcPr>
            <w:tcW w:w="567" w:type="dxa"/>
            <w:shd w:val="clear" w:color="auto" w:fill="auto"/>
            <w:vAlign w:val="center"/>
            <w:tcPrChange w:id="2203" w:author="Autor">
              <w:tcPr>
                <w:tcW w:w="567" w:type="dxa"/>
                <w:shd w:val="clear" w:color="auto" w:fill="auto"/>
                <w:vAlign w:val="center"/>
              </w:tcPr>
            </w:tcPrChange>
          </w:tcPr>
          <w:p w:rsidR="00BB2644" w:rsidRPr="00BB2644" w:rsidRDefault="00BB2644" w:rsidP="00BB2644">
            <w:pPr>
              <w:jc w:val="center"/>
              <w:rPr>
                <w:color w:val="000000"/>
                <w:sz w:val="22"/>
                <w:szCs w:val="22"/>
              </w:rPr>
            </w:pPr>
            <w:del w:id="2204" w:author="Autor">
              <w:r w:rsidRPr="00BB2644" w:rsidDel="009634DB">
                <w:rPr>
                  <w:color w:val="000000"/>
                  <w:sz w:val="22"/>
                  <w:szCs w:val="22"/>
                </w:rPr>
                <w:delText> </w:delText>
              </w:r>
            </w:del>
          </w:p>
        </w:tc>
        <w:tc>
          <w:tcPr>
            <w:tcW w:w="567" w:type="dxa"/>
            <w:shd w:val="clear" w:color="auto" w:fill="auto"/>
            <w:vAlign w:val="center"/>
            <w:tcPrChange w:id="2205" w:author="Autor">
              <w:tcPr>
                <w:tcW w:w="567" w:type="dxa"/>
                <w:shd w:val="clear" w:color="auto" w:fill="auto"/>
                <w:vAlign w:val="center"/>
              </w:tcPr>
            </w:tcPrChange>
          </w:tcPr>
          <w:p w:rsidR="00BB2644" w:rsidRPr="00BB2644" w:rsidRDefault="00BB2644" w:rsidP="00BB2644">
            <w:pPr>
              <w:jc w:val="center"/>
              <w:rPr>
                <w:color w:val="000000"/>
                <w:sz w:val="22"/>
                <w:szCs w:val="22"/>
              </w:rPr>
            </w:pPr>
            <w:del w:id="2206" w:author="Autor">
              <w:r w:rsidRPr="00BB2644" w:rsidDel="009634DB">
                <w:rPr>
                  <w:color w:val="000000"/>
                  <w:sz w:val="22"/>
                  <w:szCs w:val="22"/>
                </w:rPr>
                <w:delText> </w:delText>
              </w:r>
            </w:del>
          </w:p>
        </w:tc>
        <w:tc>
          <w:tcPr>
            <w:tcW w:w="776" w:type="dxa"/>
            <w:shd w:val="clear" w:color="auto" w:fill="auto"/>
            <w:vAlign w:val="center"/>
            <w:tcPrChange w:id="2207" w:author="Autor">
              <w:tcPr>
                <w:tcW w:w="776" w:type="dxa"/>
                <w:shd w:val="clear" w:color="auto" w:fill="auto"/>
                <w:vAlign w:val="center"/>
              </w:tcPr>
            </w:tcPrChange>
          </w:tcPr>
          <w:p w:rsidR="00BB2644" w:rsidRPr="00BB2644" w:rsidRDefault="00BB2644" w:rsidP="00BB2644">
            <w:pPr>
              <w:jc w:val="center"/>
              <w:rPr>
                <w:color w:val="000000"/>
                <w:sz w:val="22"/>
                <w:szCs w:val="22"/>
              </w:rPr>
            </w:pPr>
            <w:del w:id="2208" w:author="Autor">
              <w:r w:rsidRPr="00BB2644" w:rsidDel="009634DB">
                <w:rPr>
                  <w:color w:val="000000"/>
                  <w:sz w:val="22"/>
                  <w:szCs w:val="22"/>
                </w:rPr>
                <w:delText> </w:delText>
              </w:r>
            </w:del>
          </w:p>
        </w:tc>
        <w:tc>
          <w:tcPr>
            <w:tcW w:w="1775" w:type="dxa"/>
            <w:shd w:val="clear" w:color="auto" w:fill="auto"/>
            <w:vAlign w:val="center"/>
            <w:tcPrChange w:id="2209" w:author="Autor">
              <w:tcPr>
                <w:tcW w:w="1775" w:type="dxa"/>
                <w:shd w:val="clear" w:color="auto" w:fill="auto"/>
                <w:vAlign w:val="center"/>
              </w:tcPr>
            </w:tcPrChange>
          </w:tcPr>
          <w:p w:rsidR="00BB2644" w:rsidRPr="00BB2644" w:rsidRDefault="00BB2644" w:rsidP="00BB2644">
            <w:pPr>
              <w:jc w:val="center"/>
              <w:rPr>
                <w:color w:val="000000"/>
                <w:sz w:val="22"/>
                <w:szCs w:val="22"/>
              </w:rPr>
            </w:pPr>
            <w:del w:id="2210" w:author="Autor">
              <w:r w:rsidRPr="00BB2644" w:rsidDel="009634DB">
                <w:rPr>
                  <w:color w:val="000000"/>
                  <w:sz w:val="22"/>
                  <w:szCs w:val="22"/>
                </w:rPr>
                <w:delText> </w:delText>
              </w:r>
            </w:del>
          </w:p>
        </w:tc>
      </w:tr>
      <w:tr w:rsidR="00BB2644" w:rsidRPr="00BB2644" w:rsidTr="009634DB">
        <w:trPr>
          <w:trHeight w:val="600"/>
          <w:trPrChange w:id="2211" w:author="Autor">
            <w:trPr>
              <w:trHeight w:val="600"/>
            </w:trPr>
          </w:trPrChange>
        </w:trPr>
        <w:tc>
          <w:tcPr>
            <w:tcW w:w="582" w:type="dxa"/>
            <w:shd w:val="clear" w:color="auto" w:fill="auto"/>
            <w:noWrap/>
            <w:vAlign w:val="center"/>
            <w:tcPrChange w:id="221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213" w:author="Autor">
              <w:r w:rsidRPr="00BB2644" w:rsidDel="009634DB">
                <w:rPr>
                  <w:color w:val="000000"/>
                  <w:sz w:val="22"/>
                  <w:szCs w:val="22"/>
                </w:rPr>
                <w:delText>11</w:delText>
              </w:r>
            </w:del>
          </w:p>
        </w:tc>
        <w:tc>
          <w:tcPr>
            <w:tcW w:w="4820" w:type="dxa"/>
            <w:gridSpan w:val="2"/>
            <w:shd w:val="clear" w:color="auto" w:fill="auto"/>
            <w:vAlign w:val="center"/>
            <w:tcPrChange w:id="2214" w:author="Autor">
              <w:tcPr>
                <w:tcW w:w="4820" w:type="dxa"/>
                <w:gridSpan w:val="2"/>
                <w:shd w:val="clear" w:color="auto" w:fill="auto"/>
                <w:vAlign w:val="center"/>
              </w:tcPr>
            </w:tcPrChange>
          </w:tcPr>
          <w:p w:rsidR="00BB2644" w:rsidRPr="00BB2644" w:rsidRDefault="00BB2644" w:rsidP="00BB2644">
            <w:pPr>
              <w:rPr>
                <w:color w:val="000000"/>
                <w:sz w:val="22"/>
                <w:szCs w:val="22"/>
              </w:rPr>
            </w:pPr>
            <w:del w:id="2215" w:author="Autor">
              <w:r w:rsidRPr="00BB2644" w:rsidDel="009634DB">
                <w:rPr>
                  <w:color w:val="000000"/>
                  <w:sz w:val="22"/>
                  <w:szCs w:val="22"/>
                </w:rPr>
                <w:delText>Ak informatívny dokument nebol súčasťou výzvy na účasť na dialógu, poskytol ho verejný obstarávateľ bezodkladne po vyžiadaní  vybratým záujemcom?</w:delText>
              </w:r>
            </w:del>
          </w:p>
        </w:tc>
        <w:tc>
          <w:tcPr>
            <w:tcW w:w="567" w:type="dxa"/>
            <w:shd w:val="clear" w:color="auto" w:fill="auto"/>
            <w:vAlign w:val="center"/>
            <w:tcPrChange w:id="2216" w:author="Autor">
              <w:tcPr>
                <w:tcW w:w="567" w:type="dxa"/>
                <w:shd w:val="clear" w:color="auto" w:fill="auto"/>
                <w:vAlign w:val="center"/>
              </w:tcPr>
            </w:tcPrChange>
          </w:tcPr>
          <w:p w:rsidR="00BB2644" w:rsidRPr="00BB2644" w:rsidRDefault="00BB2644" w:rsidP="00BB2644">
            <w:pPr>
              <w:jc w:val="center"/>
              <w:rPr>
                <w:color w:val="000000"/>
                <w:sz w:val="22"/>
                <w:szCs w:val="22"/>
              </w:rPr>
            </w:pPr>
            <w:del w:id="2217" w:author="Autor">
              <w:r w:rsidRPr="00BB2644" w:rsidDel="009634DB">
                <w:rPr>
                  <w:color w:val="000000"/>
                  <w:sz w:val="22"/>
                  <w:szCs w:val="22"/>
                </w:rPr>
                <w:delText> </w:delText>
              </w:r>
            </w:del>
          </w:p>
        </w:tc>
        <w:tc>
          <w:tcPr>
            <w:tcW w:w="567" w:type="dxa"/>
            <w:shd w:val="clear" w:color="auto" w:fill="auto"/>
            <w:vAlign w:val="center"/>
            <w:tcPrChange w:id="2218" w:author="Autor">
              <w:tcPr>
                <w:tcW w:w="567" w:type="dxa"/>
                <w:shd w:val="clear" w:color="auto" w:fill="auto"/>
                <w:vAlign w:val="center"/>
              </w:tcPr>
            </w:tcPrChange>
          </w:tcPr>
          <w:p w:rsidR="00BB2644" w:rsidRPr="00BB2644" w:rsidRDefault="00BB2644" w:rsidP="00BB2644">
            <w:pPr>
              <w:jc w:val="center"/>
              <w:rPr>
                <w:color w:val="000000"/>
                <w:sz w:val="22"/>
                <w:szCs w:val="22"/>
              </w:rPr>
            </w:pPr>
            <w:del w:id="2219" w:author="Autor">
              <w:r w:rsidRPr="00BB2644" w:rsidDel="009634DB">
                <w:rPr>
                  <w:color w:val="000000"/>
                  <w:sz w:val="22"/>
                  <w:szCs w:val="22"/>
                </w:rPr>
                <w:delText> </w:delText>
              </w:r>
            </w:del>
          </w:p>
        </w:tc>
        <w:tc>
          <w:tcPr>
            <w:tcW w:w="776" w:type="dxa"/>
            <w:shd w:val="clear" w:color="auto" w:fill="auto"/>
            <w:vAlign w:val="center"/>
            <w:tcPrChange w:id="2220" w:author="Autor">
              <w:tcPr>
                <w:tcW w:w="776" w:type="dxa"/>
                <w:shd w:val="clear" w:color="auto" w:fill="auto"/>
                <w:vAlign w:val="center"/>
              </w:tcPr>
            </w:tcPrChange>
          </w:tcPr>
          <w:p w:rsidR="00BB2644" w:rsidRPr="00BB2644" w:rsidRDefault="00BB2644" w:rsidP="00BB2644">
            <w:pPr>
              <w:jc w:val="center"/>
              <w:rPr>
                <w:color w:val="000000"/>
                <w:sz w:val="22"/>
                <w:szCs w:val="22"/>
              </w:rPr>
            </w:pPr>
            <w:del w:id="2221" w:author="Autor">
              <w:r w:rsidRPr="00BB2644" w:rsidDel="009634DB">
                <w:rPr>
                  <w:color w:val="000000"/>
                  <w:sz w:val="22"/>
                  <w:szCs w:val="22"/>
                </w:rPr>
                <w:delText> </w:delText>
              </w:r>
            </w:del>
          </w:p>
        </w:tc>
        <w:tc>
          <w:tcPr>
            <w:tcW w:w="1775" w:type="dxa"/>
            <w:shd w:val="clear" w:color="auto" w:fill="auto"/>
            <w:vAlign w:val="center"/>
            <w:tcPrChange w:id="2222" w:author="Autor">
              <w:tcPr>
                <w:tcW w:w="1775" w:type="dxa"/>
                <w:shd w:val="clear" w:color="auto" w:fill="auto"/>
                <w:vAlign w:val="center"/>
              </w:tcPr>
            </w:tcPrChange>
          </w:tcPr>
          <w:p w:rsidR="00BB2644" w:rsidRPr="00BB2644" w:rsidRDefault="00BB2644" w:rsidP="00BB2644">
            <w:pPr>
              <w:jc w:val="center"/>
              <w:rPr>
                <w:color w:val="000000"/>
                <w:sz w:val="22"/>
                <w:szCs w:val="22"/>
              </w:rPr>
            </w:pPr>
            <w:del w:id="2223" w:author="Autor">
              <w:r w:rsidRPr="00BB2644" w:rsidDel="009634DB">
                <w:rPr>
                  <w:color w:val="000000"/>
                  <w:sz w:val="22"/>
                  <w:szCs w:val="22"/>
                </w:rPr>
                <w:delText> </w:delText>
              </w:r>
            </w:del>
          </w:p>
        </w:tc>
      </w:tr>
      <w:tr w:rsidR="00313648" w:rsidRPr="00BB2644" w:rsidTr="009634DB">
        <w:trPr>
          <w:trHeight w:val="723"/>
          <w:trPrChange w:id="2224" w:author="Autor">
            <w:trPr>
              <w:trHeight w:val="723"/>
            </w:trPr>
          </w:trPrChange>
        </w:trPr>
        <w:tc>
          <w:tcPr>
            <w:tcW w:w="582" w:type="dxa"/>
            <w:vMerge w:val="restart"/>
            <w:shd w:val="clear" w:color="auto" w:fill="auto"/>
            <w:noWrap/>
            <w:vAlign w:val="center"/>
            <w:tcPrChange w:id="2225" w:author="Autor">
              <w:tcPr>
                <w:tcW w:w="582" w:type="dxa"/>
                <w:vMerge w:val="restart"/>
                <w:shd w:val="clear" w:color="auto" w:fill="auto"/>
                <w:noWrap/>
                <w:vAlign w:val="center"/>
              </w:tcPr>
            </w:tcPrChange>
          </w:tcPr>
          <w:p w:rsidR="00313648" w:rsidRPr="00BB2644" w:rsidRDefault="00313648" w:rsidP="00BB2644">
            <w:pPr>
              <w:jc w:val="center"/>
              <w:rPr>
                <w:color w:val="000000"/>
                <w:sz w:val="22"/>
                <w:szCs w:val="22"/>
              </w:rPr>
            </w:pPr>
            <w:del w:id="2226" w:author="Autor">
              <w:r w:rsidRPr="00BB2644" w:rsidDel="009634DB">
                <w:rPr>
                  <w:color w:val="000000"/>
                  <w:sz w:val="22"/>
                  <w:szCs w:val="22"/>
                </w:rPr>
                <w:delText>12</w:delText>
              </w:r>
            </w:del>
          </w:p>
        </w:tc>
        <w:tc>
          <w:tcPr>
            <w:tcW w:w="4820" w:type="dxa"/>
            <w:gridSpan w:val="2"/>
            <w:vMerge w:val="restart"/>
            <w:shd w:val="clear" w:color="auto" w:fill="auto"/>
            <w:vAlign w:val="center"/>
            <w:tcPrChange w:id="2227" w:author="Autor">
              <w:tcPr>
                <w:tcW w:w="4820" w:type="dxa"/>
                <w:gridSpan w:val="2"/>
                <w:vMerge w:val="restart"/>
                <w:shd w:val="clear" w:color="auto" w:fill="auto"/>
                <w:vAlign w:val="center"/>
              </w:tcPr>
            </w:tcPrChange>
          </w:tcPr>
          <w:p w:rsidR="00313648" w:rsidRPr="00BB2644" w:rsidRDefault="00313648" w:rsidP="00BB2644">
            <w:pPr>
              <w:rPr>
                <w:color w:val="000000"/>
                <w:sz w:val="22"/>
                <w:szCs w:val="22"/>
              </w:rPr>
            </w:pPr>
            <w:del w:id="2228" w:author="Autor">
              <w:r w:rsidRPr="00BB2644" w:rsidDel="009634DB">
                <w:rPr>
                  <w:color w:val="000000"/>
                  <w:sz w:val="22"/>
                  <w:szCs w:val="22"/>
                </w:rPr>
                <w:delText>Bola predpokladaná hodnota zákazky určená súladne so ZVO?</w:delText>
              </w:r>
              <w:r w:rsidRPr="00BB2644" w:rsidDel="009634DB">
                <w:rPr>
                  <w:color w:val="000000"/>
                  <w:sz w:val="22"/>
                  <w:szCs w:val="22"/>
                </w:rPr>
                <w:br w:type="page"/>
                <w:delText>a) Bola PHZ určená ako cena bez DPH?</w:delText>
              </w:r>
              <w:r w:rsidRPr="00BB2644" w:rsidDel="009634DB">
                <w:rPr>
                  <w:color w:val="000000"/>
                  <w:sz w:val="22"/>
                  <w:szCs w:val="22"/>
                </w:rPr>
                <w:br w:type="page"/>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9634DB">
                <w:rPr>
                  <w:color w:val="000000"/>
                  <w:sz w:val="22"/>
                  <w:szCs w:val="22"/>
                </w:rPr>
                <w:br w:type="page"/>
                <w:delText>c) Bola PHZ určená tak, že zahŕňa PHZ všetkých častí zákazky, vrátane opakovaných plnení, odmien a opcií?</w:delText>
              </w:r>
              <w:r w:rsidRPr="00BB2644" w:rsidDel="009634DB">
                <w:rPr>
                  <w:color w:val="000000"/>
                  <w:sz w:val="22"/>
                  <w:szCs w:val="22"/>
                </w:rPr>
                <w:br w:type="page"/>
                <w:delText>d) Je stanovená PHZ tak, že nezahŕňa PHZ aj dodávku tovaru alebo poskytnutie služieb, ktoré nie sú nevyhnutné  na splnenie zmluvy na stavebné práce?</w:delText>
              </w:r>
              <w:r w:rsidRPr="00BB2644" w:rsidDel="009634DB">
                <w:rPr>
                  <w:color w:val="000000"/>
                  <w:sz w:val="22"/>
                  <w:szCs w:val="22"/>
                </w:rPr>
                <w:br w:type="page"/>
                <w:delText>e) Nedošlo k rozdeleniu zákazky alebo nebol zvolený spôsob určenia jej PHZ s cieľom znížiť PHZ pod finančné limity podľa ZVO?</w:delText>
              </w:r>
              <w:r w:rsidRPr="00BB2644" w:rsidDel="009634DB">
                <w:rPr>
                  <w:color w:val="000000"/>
                  <w:sz w:val="22"/>
                  <w:szCs w:val="22"/>
                </w:rPr>
                <w:br w:type="page"/>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2229" w:author="Autor">
              <w:tcPr>
                <w:tcW w:w="567" w:type="dxa"/>
                <w:shd w:val="clear" w:color="auto" w:fill="auto"/>
                <w:vAlign w:val="center"/>
              </w:tcPr>
            </w:tcPrChange>
          </w:tcPr>
          <w:p w:rsidR="00313648" w:rsidRPr="00BB2644" w:rsidRDefault="00313648" w:rsidP="00BB2644">
            <w:pPr>
              <w:jc w:val="center"/>
              <w:rPr>
                <w:color w:val="000000"/>
                <w:sz w:val="22"/>
                <w:szCs w:val="22"/>
              </w:rPr>
            </w:pPr>
            <w:del w:id="2230" w:author="Autor">
              <w:r w:rsidRPr="00BB2644" w:rsidDel="009634DB">
                <w:rPr>
                  <w:color w:val="000000"/>
                  <w:sz w:val="22"/>
                  <w:szCs w:val="22"/>
                </w:rPr>
                <w:delText> </w:delText>
              </w:r>
            </w:del>
          </w:p>
        </w:tc>
        <w:tc>
          <w:tcPr>
            <w:tcW w:w="567" w:type="dxa"/>
            <w:shd w:val="clear" w:color="auto" w:fill="auto"/>
            <w:vAlign w:val="center"/>
            <w:tcPrChange w:id="2231" w:author="Autor">
              <w:tcPr>
                <w:tcW w:w="567" w:type="dxa"/>
                <w:shd w:val="clear" w:color="auto" w:fill="auto"/>
                <w:vAlign w:val="center"/>
              </w:tcPr>
            </w:tcPrChange>
          </w:tcPr>
          <w:p w:rsidR="00313648" w:rsidRPr="00BB2644" w:rsidRDefault="00313648" w:rsidP="00BB2644">
            <w:pPr>
              <w:jc w:val="center"/>
              <w:rPr>
                <w:color w:val="000000"/>
                <w:sz w:val="22"/>
                <w:szCs w:val="22"/>
              </w:rPr>
            </w:pPr>
            <w:del w:id="2232" w:author="Autor">
              <w:r w:rsidRPr="00BB2644" w:rsidDel="009634DB">
                <w:rPr>
                  <w:color w:val="000000"/>
                  <w:sz w:val="22"/>
                  <w:szCs w:val="22"/>
                </w:rPr>
                <w:delText> </w:delText>
              </w:r>
            </w:del>
          </w:p>
        </w:tc>
        <w:tc>
          <w:tcPr>
            <w:tcW w:w="776" w:type="dxa"/>
            <w:shd w:val="clear" w:color="auto" w:fill="auto"/>
            <w:vAlign w:val="center"/>
            <w:tcPrChange w:id="2233" w:author="Autor">
              <w:tcPr>
                <w:tcW w:w="776" w:type="dxa"/>
                <w:shd w:val="clear" w:color="auto" w:fill="auto"/>
                <w:vAlign w:val="center"/>
              </w:tcPr>
            </w:tcPrChange>
          </w:tcPr>
          <w:p w:rsidR="00313648" w:rsidRPr="00BB2644" w:rsidRDefault="00313648" w:rsidP="00BB2644">
            <w:pPr>
              <w:jc w:val="center"/>
              <w:rPr>
                <w:color w:val="000000"/>
                <w:sz w:val="22"/>
                <w:szCs w:val="22"/>
              </w:rPr>
            </w:pPr>
            <w:del w:id="2234" w:author="Autor">
              <w:r w:rsidRPr="00BB2644" w:rsidDel="009634DB">
                <w:rPr>
                  <w:color w:val="000000"/>
                  <w:sz w:val="22"/>
                  <w:szCs w:val="22"/>
                </w:rPr>
                <w:delText> </w:delText>
              </w:r>
            </w:del>
          </w:p>
        </w:tc>
        <w:tc>
          <w:tcPr>
            <w:tcW w:w="1775" w:type="dxa"/>
            <w:shd w:val="clear" w:color="auto" w:fill="auto"/>
            <w:vAlign w:val="center"/>
            <w:tcPrChange w:id="2235" w:author="Autor">
              <w:tcPr>
                <w:tcW w:w="1775" w:type="dxa"/>
                <w:shd w:val="clear" w:color="auto" w:fill="auto"/>
                <w:vAlign w:val="center"/>
              </w:tcPr>
            </w:tcPrChange>
          </w:tcPr>
          <w:p w:rsidR="00313648" w:rsidRPr="00BB2644" w:rsidRDefault="00313648" w:rsidP="00BB2644">
            <w:pPr>
              <w:jc w:val="center"/>
              <w:rPr>
                <w:color w:val="000000"/>
                <w:sz w:val="22"/>
                <w:szCs w:val="22"/>
              </w:rPr>
            </w:pPr>
            <w:del w:id="2236" w:author="Autor">
              <w:r w:rsidRPr="00BB2644" w:rsidDel="009634DB">
                <w:rPr>
                  <w:color w:val="000000"/>
                  <w:sz w:val="22"/>
                  <w:szCs w:val="22"/>
                </w:rPr>
                <w:delText> </w:delText>
              </w:r>
            </w:del>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9634DB">
        <w:trPr>
          <w:trHeight w:val="900"/>
          <w:trPrChange w:id="2237" w:author="Autor">
            <w:trPr>
              <w:trHeight w:val="900"/>
            </w:trPr>
          </w:trPrChange>
        </w:trPr>
        <w:tc>
          <w:tcPr>
            <w:tcW w:w="582" w:type="dxa"/>
            <w:shd w:val="clear" w:color="auto" w:fill="auto"/>
            <w:noWrap/>
            <w:vAlign w:val="center"/>
            <w:tcPrChange w:id="2238"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239" w:author="Autor">
              <w:r w:rsidRPr="00BB2644" w:rsidDel="009634DB">
                <w:rPr>
                  <w:color w:val="000000"/>
                  <w:sz w:val="22"/>
                  <w:szCs w:val="22"/>
                </w:rPr>
                <w:delText>13</w:delText>
              </w:r>
            </w:del>
          </w:p>
        </w:tc>
        <w:tc>
          <w:tcPr>
            <w:tcW w:w="4820" w:type="dxa"/>
            <w:gridSpan w:val="2"/>
            <w:shd w:val="clear" w:color="auto" w:fill="auto"/>
            <w:vAlign w:val="center"/>
            <w:tcPrChange w:id="2240" w:author="Autor">
              <w:tcPr>
                <w:tcW w:w="4820" w:type="dxa"/>
                <w:gridSpan w:val="2"/>
                <w:shd w:val="clear" w:color="auto" w:fill="auto"/>
                <w:vAlign w:val="center"/>
              </w:tcPr>
            </w:tcPrChange>
          </w:tcPr>
          <w:p w:rsidR="00BB2644" w:rsidRPr="00BB2644" w:rsidRDefault="00BB2644" w:rsidP="00BB2644">
            <w:pPr>
              <w:rPr>
                <w:color w:val="000000"/>
                <w:sz w:val="22"/>
                <w:szCs w:val="22"/>
              </w:rPr>
            </w:pPr>
            <w:del w:id="2241" w:author="Autor">
              <w:r w:rsidRPr="00BB2644" w:rsidDel="009634DB">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2242" w:author="Autor">
              <w:tcPr>
                <w:tcW w:w="567" w:type="dxa"/>
                <w:shd w:val="clear" w:color="auto" w:fill="auto"/>
                <w:vAlign w:val="center"/>
              </w:tcPr>
            </w:tcPrChange>
          </w:tcPr>
          <w:p w:rsidR="00BB2644" w:rsidRPr="00BB2644" w:rsidRDefault="00BB2644" w:rsidP="00BB2644">
            <w:pPr>
              <w:jc w:val="center"/>
              <w:rPr>
                <w:color w:val="000000"/>
                <w:sz w:val="22"/>
                <w:szCs w:val="22"/>
              </w:rPr>
            </w:pPr>
            <w:del w:id="2243" w:author="Autor">
              <w:r w:rsidRPr="00BB2644" w:rsidDel="009634DB">
                <w:rPr>
                  <w:color w:val="000000"/>
                  <w:sz w:val="22"/>
                  <w:szCs w:val="22"/>
                </w:rPr>
                <w:delText> </w:delText>
              </w:r>
            </w:del>
          </w:p>
        </w:tc>
        <w:tc>
          <w:tcPr>
            <w:tcW w:w="567" w:type="dxa"/>
            <w:shd w:val="clear" w:color="auto" w:fill="auto"/>
            <w:vAlign w:val="center"/>
            <w:tcPrChange w:id="2244" w:author="Autor">
              <w:tcPr>
                <w:tcW w:w="567" w:type="dxa"/>
                <w:shd w:val="clear" w:color="auto" w:fill="auto"/>
                <w:vAlign w:val="center"/>
              </w:tcPr>
            </w:tcPrChange>
          </w:tcPr>
          <w:p w:rsidR="00BB2644" w:rsidRPr="00BB2644" w:rsidRDefault="00BB2644" w:rsidP="00BB2644">
            <w:pPr>
              <w:jc w:val="center"/>
              <w:rPr>
                <w:color w:val="000000"/>
                <w:sz w:val="22"/>
                <w:szCs w:val="22"/>
              </w:rPr>
            </w:pPr>
            <w:del w:id="2245" w:author="Autor">
              <w:r w:rsidRPr="00BB2644" w:rsidDel="009634DB">
                <w:rPr>
                  <w:color w:val="000000"/>
                  <w:sz w:val="22"/>
                  <w:szCs w:val="22"/>
                </w:rPr>
                <w:delText> </w:delText>
              </w:r>
            </w:del>
          </w:p>
        </w:tc>
        <w:tc>
          <w:tcPr>
            <w:tcW w:w="776" w:type="dxa"/>
            <w:shd w:val="clear" w:color="auto" w:fill="auto"/>
            <w:vAlign w:val="center"/>
            <w:tcPrChange w:id="2246" w:author="Autor">
              <w:tcPr>
                <w:tcW w:w="776" w:type="dxa"/>
                <w:shd w:val="clear" w:color="auto" w:fill="auto"/>
                <w:vAlign w:val="center"/>
              </w:tcPr>
            </w:tcPrChange>
          </w:tcPr>
          <w:p w:rsidR="00BB2644" w:rsidRPr="00BB2644" w:rsidRDefault="00BB2644" w:rsidP="00BB2644">
            <w:pPr>
              <w:jc w:val="center"/>
              <w:rPr>
                <w:color w:val="000000"/>
                <w:sz w:val="22"/>
                <w:szCs w:val="22"/>
              </w:rPr>
            </w:pPr>
            <w:del w:id="2247" w:author="Autor">
              <w:r w:rsidRPr="00BB2644" w:rsidDel="009634DB">
                <w:rPr>
                  <w:color w:val="000000"/>
                  <w:sz w:val="22"/>
                  <w:szCs w:val="22"/>
                </w:rPr>
                <w:delText> </w:delText>
              </w:r>
            </w:del>
          </w:p>
        </w:tc>
        <w:tc>
          <w:tcPr>
            <w:tcW w:w="1775" w:type="dxa"/>
            <w:shd w:val="clear" w:color="auto" w:fill="auto"/>
            <w:vAlign w:val="center"/>
            <w:tcPrChange w:id="2248" w:author="Autor">
              <w:tcPr>
                <w:tcW w:w="1775" w:type="dxa"/>
                <w:shd w:val="clear" w:color="auto" w:fill="auto"/>
                <w:vAlign w:val="center"/>
              </w:tcPr>
            </w:tcPrChange>
          </w:tcPr>
          <w:p w:rsidR="00BB2644" w:rsidRPr="00BB2644" w:rsidRDefault="00BB2644" w:rsidP="00BB2644">
            <w:pPr>
              <w:jc w:val="center"/>
              <w:rPr>
                <w:color w:val="000000"/>
                <w:sz w:val="22"/>
                <w:szCs w:val="22"/>
              </w:rPr>
            </w:pPr>
            <w:del w:id="2249" w:author="Autor">
              <w:r w:rsidRPr="00BB2644" w:rsidDel="009634DB">
                <w:rPr>
                  <w:color w:val="000000"/>
                  <w:sz w:val="22"/>
                  <w:szCs w:val="22"/>
                </w:rPr>
                <w:delText> </w:delText>
              </w:r>
            </w:del>
          </w:p>
        </w:tc>
      </w:tr>
      <w:tr w:rsidR="00BB2644" w:rsidRPr="00BB2644" w:rsidTr="009634DB">
        <w:trPr>
          <w:trHeight w:val="900"/>
          <w:trPrChange w:id="2250" w:author="Autor">
            <w:trPr>
              <w:trHeight w:val="900"/>
            </w:trPr>
          </w:trPrChange>
        </w:trPr>
        <w:tc>
          <w:tcPr>
            <w:tcW w:w="582" w:type="dxa"/>
            <w:shd w:val="clear" w:color="auto" w:fill="auto"/>
            <w:noWrap/>
            <w:vAlign w:val="center"/>
            <w:tcPrChange w:id="225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252" w:author="Autor">
              <w:r w:rsidRPr="00BB2644" w:rsidDel="009634DB">
                <w:rPr>
                  <w:color w:val="000000"/>
                  <w:sz w:val="22"/>
                  <w:szCs w:val="22"/>
                </w:rPr>
                <w:lastRenderedPageBreak/>
                <w:delText>14</w:delText>
              </w:r>
            </w:del>
          </w:p>
        </w:tc>
        <w:tc>
          <w:tcPr>
            <w:tcW w:w="4820" w:type="dxa"/>
            <w:gridSpan w:val="2"/>
            <w:shd w:val="clear" w:color="auto" w:fill="auto"/>
            <w:vAlign w:val="center"/>
            <w:tcPrChange w:id="2253" w:author="Autor">
              <w:tcPr>
                <w:tcW w:w="4820" w:type="dxa"/>
                <w:gridSpan w:val="2"/>
                <w:shd w:val="clear" w:color="auto" w:fill="auto"/>
                <w:vAlign w:val="center"/>
              </w:tcPr>
            </w:tcPrChange>
          </w:tcPr>
          <w:p w:rsidR="00BB2644" w:rsidRPr="00BB2644" w:rsidRDefault="00BB2644" w:rsidP="00BB2644">
            <w:pPr>
              <w:rPr>
                <w:color w:val="000000"/>
                <w:sz w:val="22"/>
                <w:szCs w:val="22"/>
              </w:rPr>
            </w:pPr>
            <w:del w:id="2254" w:author="Autor">
              <w:r w:rsidRPr="00BB2644" w:rsidDel="009634DB">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2255" w:author="Autor">
              <w:tcPr>
                <w:tcW w:w="567" w:type="dxa"/>
                <w:shd w:val="clear" w:color="auto" w:fill="auto"/>
                <w:vAlign w:val="center"/>
              </w:tcPr>
            </w:tcPrChange>
          </w:tcPr>
          <w:p w:rsidR="00BB2644" w:rsidRPr="00BB2644" w:rsidRDefault="00BB2644" w:rsidP="00BB2644">
            <w:pPr>
              <w:jc w:val="center"/>
              <w:rPr>
                <w:color w:val="000000"/>
                <w:sz w:val="22"/>
                <w:szCs w:val="22"/>
              </w:rPr>
            </w:pPr>
            <w:del w:id="2256" w:author="Autor">
              <w:r w:rsidRPr="00BB2644" w:rsidDel="009634DB">
                <w:rPr>
                  <w:color w:val="000000"/>
                  <w:sz w:val="22"/>
                  <w:szCs w:val="22"/>
                </w:rPr>
                <w:delText> </w:delText>
              </w:r>
            </w:del>
          </w:p>
        </w:tc>
        <w:tc>
          <w:tcPr>
            <w:tcW w:w="567" w:type="dxa"/>
            <w:shd w:val="clear" w:color="auto" w:fill="auto"/>
            <w:vAlign w:val="center"/>
            <w:tcPrChange w:id="2257" w:author="Autor">
              <w:tcPr>
                <w:tcW w:w="567" w:type="dxa"/>
                <w:shd w:val="clear" w:color="auto" w:fill="auto"/>
                <w:vAlign w:val="center"/>
              </w:tcPr>
            </w:tcPrChange>
          </w:tcPr>
          <w:p w:rsidR="00BB2644" w:rsidRPr="00BB2644" w:rsidRDefault="00BB2644" w:rsidP="00BB2644">
            <w:pPr>
              <w:jc w:val="center"/>
              <w:rPr>
                <w:color w:val="000000"/>
                <w:sz w:val="22"/>
                <w:szCs w:val="22"/>
              </w:rPr>
            </w:pPr>
            <w:del w:id="2258" w:author="Autor">
              <w:r w:rsidRPr="00BB2644" w:rsidDel="009634DB">
                <w:rPr>
                  <w:color w:val="000000"/>
                  <w:sz w:val="22"/>
                  <w:szCs w:val="22"/>
                </w:rPr>
                <w:delText> </w:delText>
              </w:r>
            </w:del>
          </w:p>
        </w:tc>
        <w:tc>
          <w:tcPr>
            <w:tcW w:w="776" w:type="dxa"/>
            <w:shd w:val="clear" w:color="auto" w:fill="auto"/>
            <w:vAlign w:val="center"/>
            <w:tcPrChange w:id="2259" w:author="Autor">
              <w:tcPr>
                <w:tcW w:w="776" w:type="dxa"/>
                <w:shd w:val="clear" w:color="auto" w:fill="auto"/>
                <w:vAlign w:val="center"/>
              </w:tcPr>
            </w:tcPrChange>
          </w:tcPr>
          <w:p w:rsidR="00BB2644" w:rsidRPr="00BB2644" w:rsidRDefault="00BB2644" w:rsidP="00BB2644">
            <w:pPr>
              <w:jc w:val="center"/>
              <w:rPr>
                <w:color w:val="000000"/>
                <w:sz w:val="22"/>
                <w:szCs w:val="22"/>
              </w:rPr>
            </w:pPr>
            <w:del w:id="2260" w:author="Autor">
              <w:r w:rsidRPr="00BB2644" w:rsidDel="009634DB">
                <w:rPr>
                  <w:color w:val="000000"/>
                  <w:sz w:val="22"/>
                  <w:szCs w:val="22"/>
                </w:rPr>
                <w:delText> </w:delText>
              </w:r>
            </w:del>
          </w:p>
        </w:tc>
        <w:tc>
          <w:tcPr>
            <w:tcW w:w="1775" w:type="dxa"/>
            <w:shd w:val="clear" w:color="auto" w:fill="auto"/>
            <w:vAlign w:val="center"/>
            <w:tcPrChange w:id="2261" w:author="Autor">
              <w:tcPr>
                <w:tcW w:w="1775" w:type="dxa"/>
                <w:shd w:val="clear" w:color="auto" w:fill="auto"/>
                <w:vAlign w:val="center"/>
              </w:tcPr>
            </w:tcPrChange>
          </w:tcPr>
          <w:p w:rsidR="00BB2644" w:rsidRPr="00BB2644" w:rsidRDefault="00BB2644" w:rsidP="00BB2644">
            <w:pPr>
              <w:jc w:val="center"/>
              <w:rPr>
                <w:color w:val="000000"/>
                <w:sz w:val="22"/>
                <w:szCs w:val="22"/>
              </w:rPr>
            </w:pPr>
            <w:del w:id="2262" w:author="Autor">
              <w:r w:rsidRPr="00BB2644" w:rsidDel="009634DB">
                <w:rPr>
                  <w:color w:val="000000"/>
                  <w:sz w:val="22"/>
                  <w:szCs w:val="22"/>
                </w:rPr>
                <w:delText> </w:delText>
              </w:r>
            </w:del>
          </w:p>
        </w:tc>
      </w:tr>
      <w:tr w:rsidR="00BB2644" w:rsidRPr="00BB2644" w:rsidTr="009634DB">
        <w:trPr>
          <w:trHeight w:val="900"/>
          <w:trPrChange w:id="2263" w:author="Autor">
            <w:trPr>
              <w:trHeight w:val="900"/>
            </w:trPr>
          </w:trPrChange>
        </w:trPr>
        <w:tc>
          <w:tcPr>
            <w:tcW w:w="582" w:type="dxa"/>
            <w:shd w:val="clear" w:color="auto" w:fill="auto"/>
            <w:noWrap/>
            <w:vAlign w:val="center"/>
            <w:tcPrChange w:id="2264"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265" w:author="Autor">
              <w:r w:rsidRPr="00BB2644" w:rsidDel="009634DB">
                <w:rPr>
                  <w:color w:val="000000"/>
                  <w:sz w:val="22"/>
                  <w:szCs w:val="22"/>
                </w:rPr>
                <w:delText>15</w:delText>
              </w:r>
            </w:del>
          </w:p>
        </w:tc>
        <w:tc>
          <w:tcPr>
            <w:tcW w:w="4820" w:type="dxa"/>
            <w:gridSpan w:val="2"/>
            <w:shd w:val="clear" w:color="auto" w:fill="auto"/>
            <w:vAlign w:val="center"/>
            <w:tcPrChange w:id="2266" w:author="Autor">
              <w:tcPr>
                <w:tcW w:w="4820" w:type="dxa"/>
                <w:gridSpan w:val="2"/>
                <w:shd w:val="clear" w:color="auto" w:fill="auto"/>
                <w:vAlign w:val="center"/>
              </w:tcPr>
            </w:tcPrChange>
          </w:tcPr>
          <w:p w:rsidR="00BB2644" w:rsidRPr="00BB2644" w:rsidRDefault="00BB2644" w:rsidP="00BB2644">
            <w:pPr>
              <w:rPr>
                <w:sz w:val="22"/>
                <w:szCs w:val="22"/>
              </w:rPr>
            </w:pPr>
            <w:del w:id="2267" w:author="Autor">
              <w:r w:rsidRPr="00BB2644" w:rsidDel="009634DB">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2268" w:author="Autor">
              <w:tcPr>
                <w:tcW w:w="567" w:type="dxa"/>
                <w:shd w:val="clear" w:color="auto" w:fill="auto"/>
                <w:vAlign w:val="center"/>
              </w:tcPr>
            </w:tcPrChange>
          </w:tcPr>
          <w:p w:rsidR="00BB2644" w:rsidRPr="00BB2644" w:rsidRDefault="00BB2644" w:rsidP="00BB2644">
            <w:pPr>
              <w:jc w:val="center"/>
              <w:rPr>
                <w:color w:val="000000"/>
                <w:sz w:val="22"/>
                <w:szCs w:val="22"/>
              </w:rPr>
            </w:pPr>
            <w:del w:id="2269" w:author="Autor">
              <w:r w:rsidRPr="00BB2644" w:rsidDel="009634DB">
                <w:rPr>
                  <w:color w:val="000000"/>
                  <w:sz w:val="22"/>
                  <w:szCs w:val="22"/>
                </w:rPr>
                <w:delText> </w:delText>
              </w:r>
            </w:del>
          </w:p>
        </w:tc>
        <w:tc>
          <w:tcPr>
            <w:tcW w:w="567" w:type="dxa"/>
            <w:shd w:val="clear" w:color="auto" w:fill="auto"/>
            <w:vAlign w:val="center"/>
            <w:tcPrChange w:id="2270" w:author="Autor">
              <w:tcPr>
                <w:tcW w:w="567" w:type="dxa"/>
                <w:shd w:val="clear" w:color="auto" w:fill="auto"/>
                <w:vAlign w:val="center"/>
              </w:tcPr>
            </w:tcPrChange>
          </w:tcPr>
          <w:p w:rsidR="00BB2644" w:rsidRPr="00BB2644" w:rsidRDefault="00BB2644" w:rsidP="00BB2644">
            <w:pPr>
              <w:jc w:val="center"/>
              <w:rPr>
                <w:color w:val="000000"/>
                <w:sz w:val="22"/>
                <w:szCs w:val="22"/>
              </w:rPr>
            </w:pPr>
            <w:del w:id="2271" w:author="Autor">
              <w:r w:rsidRPr="00BB2644" w:rsidDel="009634DB">
                <w:rPr>
                  <w:color w:val="000000"/>
                  <w:sz w:val="22"/>
                  <w:szCs w:val="22"/>
                </w:rPr>
                <w:delText> </w:delText>
              </w:r>
            </w:del>
          </w:p>
        </w:tc>
        <w:tc>
          <w:tcPr>
            <w:tcW w:w="776" w:type="dxa"/>
            <w:shd w:val="clear" w:color="auto" w:fill="auto"/>
            <w:vAlign w:val="center"/>
            <w:tcPrChange w:id="2272" w:author="Autor">
              <w:tcPr>
                <w:tcW w:w="776" w:type="dxa"/>
                <w:shd w:val="clear" w:color="auto" w:fill="auto"/>
                <w:vAlign w:val="center"/>
              </w:tcPr>
            </w:tcPrChange>
          </w:tcPr>
          <w:p w:rsidR="00BB2644" w:rsidRPr="00BB2644" w:rsidRDefault="00BB2644" w:rsidP="00BB2644">
            <w:pPr>
              <w:jc w:val="center"/>
              <w:rPr>
                <w:color w:val="000000"/>
                <w:sz w:val="22"/>
                <w:szCs w:val="22"/>
              </w:rPr>
            </w:pPr>
            <w:del w:id="2273" w:author="Autor">
              <w:r w:rsidRPr="00BB2644" w:rsidDel="009634DB">
                <w:rPr>
                  <w:color w:val="000000"/>
                  <w:sz w:val="22"/>
                  <w:szCs w:val="22"/>
                </w:rPr>
                <w:delText> </w:delText>
              </w:r>
            </w:del>
          </w:p>
        </w:tc>
        <w:tc>
          <w:tcPr>
            <w:tcW w:w="1775" w:type="dxa"/>
            <w:shd w:val="clear" w:color="auto" w:fill="auto"/>
            <w:vAlign w:val="center"/>
            <w:tcPrChange w:id="2274" w:author="Autor">
              <w:tcPr>
                <w:tcW w:w="1775" w:type="dxa"/>
                <w:shd w:val="clear" w:color="auto" w:fill="auto"/>
                <w:vAlign w:val="center"/>
              </w:tcPr>
            </w:tcPrChange>
          </w:tcPr>
          <w:p w:rsidR="00BB2644" w:rsidRPr="00BB2644" w:rsidRDefault="00BB2644" w:rsidP="00BB2644">
            <w:pPr>
              <w:jc w:val="center"/>
              <w:rPr>
                <w:color w:val="000000"/>
                <w:sz w:val="22"/>
                <w:szCs w:val="22"/>
              </w:rPr>
            </w:pPr>
            <w:del w:id="2275" w:author="Autor">
              <w:r w:rsidRPr="00BB2644" w:rsidDel="009634DB">
                <w:rPr>
                  <w:color w:val="000000"/>
                  <w:sz w:val="22"/>
                  <w:szCs w:val="22"/>
                </w:rPr>
                <w:delText> </w:delText>
              </w:r>
            </w:del>
          </w:p>
        </w:tc>
      </w:tr>
      <w:tr w:rsidR="00BB2644" w:rsidRPr="00BB2644" w:rsidTr="009634DB">
        <w:trPr>
          <w:trHeight w:val="300"/>
          <w:trPrChange w:id="2276" w:author="Autor">
            <w:trPr>
              <w:trHeight w:val="300"/>
            </w:trPr>
          </w:trPrChange>
        </w:trPr>
        <w:tc>
          <w:tcPr>
            <w:tcW w:w="582" w:type="dxa"/>
            <w:shd w:val="clear" w:color="auto" w:fill="auto"/>
            <w:noWrap/>
            <w:vAlign w:val="center"/>
            <w:tcPrChange w:id="2277"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278" w:author="Autor">
              <w:r w:rsidRPr="00BB2644" w:rsidDel="009634DB">
                <w:rPr>
                  <w:color w:val="000000"/>
                  <w:sz w:val="22"/>
                  <w:szCs w:val="22"/>
                </w:rPr>
                <w:delText>16</w:delText>
              </w:r>
            </w:del>
          </w:p>
        </w:tc>
        <w:tc>
          <w:tcPr>
            <w:tcW w:w="4820" w:type="dxa"/>
            <w:gridSpan w:val="2"/>
            <w:shd w:val="clear" w:color="auto" w:fill="auto"/>
            <w:vAlign w:val="center"/>
            <w:tcPrChange w:id="2279" w:author="Autor">
              <w:tcPr>
                <w:tcW w:w="4820" w:type="dxa"/>
                <w:gridSpan w:val="2"/>
                <w:shd w:val="clear" w:color="auto" w:fill="auto"/>
                <w:vAlign w:val="center"/>
              </w:tcPr>
            </w:tcPrChange>
          </w:tcPr>
          <w:p w:rsidR="00BB2644" w:rsidRPr="00BB2644" w:rsidRDefault="00BB2644" w:rsidP="00BB2644">
            <w:pPr>
              <w:rPr>
                <w:color w:val="000000"/>
                <w:sz w:val="22"/>
                <w:szCs w:val="22"/>
              </w:rPr>
            </w:pPr>
            <w:del w:id="2280" w:author="Autor">
              <w:r w:rsidRPr="00BB2644" w:rsidDel="009634DB">
                <w:rPr>
                  <w:color w:val="000000"/>
                  <w:sz w:val="22"/>
                  <w:szCs w:val="22"/>
                </w:rPr>
                <w:delText xml:space="preserve"> Neboli identifikované iné porušenia pravidiel a postupov verejného obstarávania?</w:delText>
              </w:r>
            </w:del>
          </w:p>
        </w:tc>
        <w:tc>
          <w:tcPr>
            <w:tcW w:w="567" w:type="dxa"/>
            <w:shd w:val="clear" w:color="auto" w:fill="auto"/>
            <w:vAlign w:val="center"/>
            <w:tcPrChange w:id="2281" w:author="Autor">
              <w:tcPr>
                <w:tcW w:w="567" w:type="dxa"/>
                <w:shd w:val="clear" w:color="auto" w:fill="auto"/>
                <w:vAlign w:val="center"/>
              </w:tcPr>
            </w:tcPrChange>
          </w:tcPr>
          <w:p w:rsidR="00BB2644" w:rsidRPr="00BB2644" w:rsidRDefault="00BB2644" w:rsidP="00BB2644">
            <w:pPr>
              <w:jc w:val="center"/>
              <w:rPr>
                <w:color w:val="000000"/>
                <w:sz w:val="22"/>
                <w:szCs w:val="22"/>
              </w:rPr>
            </w:pPr>
            <w:del w:id="2282" w:author="Autor">
              <w:r w:rsidRPr="00BB2644" w:rsidDel="009634DB">
                <w:rPr>
                  <w:color w:val="000000"/>
                  <w:sz w:val="22"/>
                  <w:szCs w:val="22"/>
                </w:rPr>
                <w:delText> </w:delText>
              </w:r>
            </w:del>
          </w:p>
        </w:tc>
        <w:tc>
          <w:tcPr>
            <w:tcW w:w="567" w:type="dxa"/>
            <w:shd w:val="clear" w:color="auto" w:fill="auto"/>
            <w:vAlign w:val="center"/>
            <w:tcPrChange w:id="2283" w:author="Autor">
              <w:tcPr>
                <w:tcW w:w="567" w:type="dxa"/>
                <w:shd w:val="clear" w:color="auto" w:fill="auto"/>
                <w:vAlign w:val="center"/>
              </w:tcPr>
            </w:tcPrChange>
          </w:tcPr>
          <w:p w:rsidR="00BB2644" w:rsidRPr="00BB2644" w:rsidRDefault="00BB2644" w:rsidP="00BB2644">
            <w:pPr>
              <w:jc w:val="center"/>
              <w:rPr>
                <w:color w:val="000000"/>
                <w:sz w:val="22"/>
                <w:szCs w:val="22"/>
              </w:rPr>
            </w:pPr>
            <w:del w:id="2284" w:author="Autor">
              <w:r w:rsidRPr="00BB2644" w:rsidDel="009634DB">
                <w:rPr>
                  <w:color w:val="000000"/>
                  <w:sz w:val="22"/>
                  <w:szCs w:val="22"/>
                </w:rPr>
                <w:delText> </w:delText>
              </w:r>
            </w:del>
          </w:p>
        </w:tc>
        <w:tc>
          <w:tcPr>
            <w:tcW w:w="776" w:type="dxa"/>
            <w:shd w:val="clear" w:color="auto" w:fill="auto"/>
            <w:vAlign w:val="center"/>
            <w:tcPrChange w:id="2285" w:author="Autor">
              <w:tcPr>
                <w:tcW w:w="776" w:type="dxa"/>
                <w:shd w:val="clear" w:color="auto" w:fill="auto"/>
                <w:vAlign w:val="center"/>
              </w:tcPr>
            </w:tcPrChange>
          </w:tcPr>
          <w:p w:rsidR="00BB2644" w:rsidRPr="00BB2644" w:rsidRDefault="00BB2644" w:rsidP="00BB2644">
            <w:pPr>
              <w:jc w:val="center"/>
              <w:rPr>
                <w:color w:val="000000"/>
                <w:sz w:val="22"/>
                <w:szCs w:val="22"/>
              </w:rPr>
            </w:pPr>
            <w:del w:id="2286" w:author="Autor">
              <w:r w:rsidRPr="00BB2644" w:rsidDel="009634DB">
                <w:rPr>
                  <w:color w:val="000000"/>
                  <w:sz w:val="22"/>
                  <w:szCs w:val="22"/>
                </w:rPr>
                <w:delText> </w:delText>
              </w:r>
            </w:del>
          </w:p>
        </w:tc>
        <w:tc>
          <w:tcPr>
            <w:tcW w:w="1775" w:type="dxa"/>
            <w:shd w:val="clear" w:color="auto" w:fill="auto"/>
            <w:vAlign w:val="center"/>
            <w:tcPrChange w:id="2287" w:author="Autor">
              <w:tcPr>
                <w:tcW w:w="1775" w:type="dxa"/>
                <w:shd w:val="clear" w:color="auto" w:fill="auto"/>
                <w:vAlign w:val="center"/>
              </w:tcPr>
            </w:tcPrChange>
          </w:tcPr>
          <w:p w:rsidR="00BB2644" w:rsidRPr="00BB2644" w:rsidRDefault="00BB2644" w:rsidP="00BB2644">
            <w:pPr>
              <w:jc w:val="center"/>
              <w:rPr>
                <w:color w:val="000000"/>
                <w:sz w:val="22"/>
                <w:szCs w:val="22"/>
              </w:rPr>
            </w:pPr>
            <w:del w:id="2288" w:author="Autor">
              <w:r w:rsidRPr="00BB2644" w:rsidDel="009634DB">
                <w:rPr>
                  <w:color w:val="000000"/>
                  <w:sz w:val="22"/>
                  <w:szCs w:val="22"/>
                </w:rPr>
                <w:delText> </w:delText>
              </w:r>
            </w:del>
          </w:p>
        </w:tc>
      </w:tr>
      <w:tr w:rsidR="00E2408D" w:rsidRPr="00BB2644" w:rsidTr="00CB451E">
        <w:trPr>
          <w:trHeight w:val="300"/>
        </w:trPr>
        <w:tc>
          <w:tcPr>
            <w:tcW w:w="9087" w:type="dxa"/>
            <w:gridSpan w:val="7"/>
            <w:shd w:val="clear" w:color="auto" w:fill="auto"/>
            <w:noWrap/>
            <w:vAlign w:val="center"/>
          </w:tcPr>
          <w:p w:rsidR="00E2408D" w:rsidRPr="00BD2FCC" w:rsidDel="009634DB" w:rsidRDefault="00E2408D" w:rsidP="00CB451E">
            <w:pPr>
              <w:jc w:val="both"/>
              <w:rPr>
                <w:del w:id="2289" w:author="Autor"/>
                <w:b/>
                <w:sz w:val="20"/>
                <w:szCs w:val="20"/>
              </w:rPr>
            </w:pPr>
            <w:del w:id="2290" w:author="Autor">
              <w:r w:rsidRPr="00BD2FCC" w:rsidDel="009634DB">
                <w:rPr>
                  <w:b/>
                  <w:sz w:val="20"/>
                  <w:szCs w:val="20"/>
                </w:rPr>
                <w:delText>VYJADRENIE</w:delText>
              </w:r>
            </w:del>
          </w:p>
          <w:p w:rsidR="00E2408D" w:rsidRPr="00BD2FCC" w:rsidDel="009634DB" w:rsidRDefault="00E2408D" w:rsidP="00CB451E">
            <w:pPr>
              <w:jc w:val="both"/>
              <w:rPr>
                <w:del w:id="2291" w:author="Autor"/>
                <w:sz w:val="20"/>
                <w:szCs w:val="20"/>
              </w:rPr>
            </w:pPr>
          </w:p>
          <w:p w:rsidR="009503C9" w:rsidRPr="00A20234" w:rsidDel="009634DB" w:rsidRDefault="009503C9" w:rsidP="009503C9">
            <w:pPr>
              <w:jc w:val="both"/>
              <w:rPr>
                <w:del w:id="2292" w:author="Autor"/>
                <w:sz w:val="20"/>
                <w:szCs w:val="20"/>
              </w:rPr>
            </w:pPr>
            <w:del w:id="2293" w:author="Autor">
              <w:r w:rsidRPr="00A20234" w:rsidDel="009634DB">
                <w:rPr>
                  <w:sz w:val="20"/>
                  <w:szCs w:val="20"/>
                </w:rPr>
                <w:delText>Na základe overených skutočností potvrdzujem, že (uveďte jednu z možností v súlade s ustanovením § 7 ods. 3 zákona o finančnej kontrole).</w:delText>
              </w:r>
              <w:r w:rsidRPr="00A20234" w:rsidDel="009634DB">
                <w:rPr>
                  <w:sz w:val="20"/>
                  <w:szCs w:val="20"/>
                </w:rPr>
                <w:footnoteReference w:customMarkFollows="1" w:id="74"/>
                <w:delText>[1]</w:delText>
              </w:r>
            </w:del>
          </w:p>
          <w:p w:rsidR="000C1AA0" w:rsidRPr="00A54276" w:rsidDel="009634DB" w:rsidRDefault="000C1AA0" w:rsidP="000C1AA0">
            <w:pPr>
              <w:rPr>
                <w:del w:id="2297" w:author="Autor"/>
              </w:rPr>
            </w:pPr>
            <w:del w:id="2298" w:author="Autor">
              <w:r w:rsidRPr="00B64015" w:rsidDel="009634DB">
                <w:rPr>
                  <w:sz w:val="20"/>
                  <w:szCs w:val="20"/>
                </w:rPr>
                <w:delText xml:space="preserve">   </w:delText>
              </w:r>
            </w:del>
          </w:p>
          <w:p w:rsidR="00E2408D" w:rsidRPr="00BB2644" w:rsidRDefault="00E2408D" w:rsidP="00D57320">
            <w:pPr>
              <w:rPr>
                <w:b/>
                <w:bCs/>
                <w:color w:val="000000"/>
                <w:sz w:val="22"/>
                <w:szCs w:val="22"/>
              </w:rPr>
            </w:pPr>
          </w:p>
        </w:tc>
      </w:tr>
      <w:tr w:rsidR="00E2408D" w:rsidRPr="00BB2644" w:rsidTr="009634DB">
        <w:trPr>
          <w:trHeight w:val="300"/>
          <w:trPrChange w:id="2299" w:author="Autor">
            <w:trPr>
              <w:trHeight w:val="300"/>
            </w:trPr>
          </w:trPrChange>
        </w:trPr>
        <w:tc>
          <w:tcPr>
            <w:tcW w:w="3559" w:type="dxa"/>
            <w:gridSpan w:val="2"/>
            <w:shd w:val="clear" w:color="auto" w:fill="auto"/>
            <w:vAlign w:val="center"/>
            <w:tcPrChange w:id="2300" w:author="Autor">
              <w:tcPr>
                <w:tcW w:w="3559" w:type="dxa"/>
                <w:gridSpan w:val="2"/>
                <w:shd w:val="clear" w:color="auto" w:fill="auto"/>
                <w:vAlign w:val="center"/>
              </w:tcPr>
            </w:tcPrChange>
          </w:tcPr>
          <w:p w:rsidR="00E2408D" w:rsidRPr="00BB2644" w:rsidRDefault="00E2408D" w:rsidP="00CB451E">
            <w:pPr>
              <w:rPr>
                <w:b/>
                <w:bCs/>
                <w:sz w:val="22"/>
                <w:szCs w:val="22"/>
              </w:rPr>
            </w:pPr>
            <w:del w:id="2301"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75"/>
                <w:delText>2</w:delText>
              </w:r>
              <w:r w:rsidRPr="00BB2644" w:rsidDel="009634DB">
                <w:rPr>
                  <w:b/>
                  <w:bCs/>
                  <w:sz w:val="22"/>
                  <w:szCs w:val="22"/>
                </w:rPr>
                <w:delText>:</w:delText>
              </w:r>
            </w:del>
          </w:p>
        </w:tc>
        <w:tc>
          <w:tcPr>
            <w:tcW w:w="5528" w:type="dxa"/>
            <w:gridSpan w:val="5"/>
            <w:shd w:val="clear" w:color="auto" w:fill="auto"/>
            <w:vAlign w:val="center"/>
            <w:tcPrChange w:id="2304" w:author="Autor">
              <w:tcPr>
                <w:tcW w:w="5528" w:type="dxa"/>
                <w:gridSpan w:val="5"/>
                <w:shd w:val="clear" w:color="auto" w:fill="auto"/>
                <w:vAlign w:val="center"/>
              </w:tcPr>
            </w:tcPrChange>
          </w:tcPr>
          <w:p w:rsidR="00E2408D" w:rsidRPr="00BB2644" w:rsidRDefault="00E2408D" w:rsidP="00CB451E">
            <w:pPr>
              <w:rPr>
                <w:color w:val="000000"/>
                <w:sz w:val="22"/>
                <w:szCs w:val="22"/>
              </w:rPr>
            </w:pPr>
            <w:del w:id="2305" w:author="Autor">
              <w:r w:rsidRPr="00BB2644" w:rsidDel="009634DB">
                <w:rPr>
                  <w:color w:val="000000"/>
                  <w:sz w:val="22"/>
                  <w:szCs w:val="22"/>
                </w:rPr>
                <w:delText> </w:delText>
              </w:r>
            </w:del>
          </w:p>
        </w:tc>
      </w:tr>
      <w:tr w:rsidR="00E2408D" w:rsidRPr="00BB2644" w:rsidTr="009634DB">
        <w:trPr>
          <w:trHeight w:val="300"/>
          <w:trPrChange w:id="2306" w:author="Autor">
            <w:trPr>
              <w:trHeight w:val="300"/>
            </w:trPr>
          </w:trPrChange>
        </w:trPr>
        <w:tc>
          <w:tcPr>
            <w:tcW w:w="3559" w:type="dxa"/>
            <w:gridSpan w:val="2"/>
            <w:shd w:val="clear" w:color="auto" w:fill="auto"/>
            <w:vAlign w:val="center"/>
            <w:tcPrChange w:id="2307" w:author="Autor">
              <w:tcPr>
                <w:tcW w:w="3559" w:type="dxa"/>
                <w:gridSpan w:val="2"/>
                <w:shd w:val="clear" w:color="auto" w:fill="auto"/>
                <w:vAlign w:val="center"/>
              </w:tcPr>
            </w:tcPrChange>
          </w:tcPr>
          <w:p w:rsidR="00E2408D" w:rsidRPr="00BB2644" w:rsidRDefault="00E2408D" w:rsidP="00CB451E">
            <w:pPr>
              <w:rPr>
                <w:b/>
                <w:bCs/>
                <w:sz w:val="22"/>
                <w:szCs w:val="22"/>
              </w:rPr>
            </w:pPr>
            <w:del w:id="2308" w:author="Autor">
              <w:r w:rsidRPr="00BB2644" w:rsidDel="009634DB">
                <w:rPr>
                  <w:b/>
                  <w:bCs/>
                  <w:sz w:val="22"/>
                  <w:szCs w:val="22"/>
                </w:rPr>
                <w:delText>Dátum:</w:delText>
              </w:r>
            </w:del>
          </w:p>
        </w:tc>
        <w:tc>
          <w:tcPr>
            <w:tcW w:w="5528" w:type="dxa"/>
            <w:gridSpan w:val="5"/>
            <w:shd w:val="clear" w:color="auto" w:fill="auto"/>
            <w:vAlign w:val="center"/>
            <w:tcPrChange w:id="2309" w:author="Autor">
              <w:tcPr>
                <w:tcW w:w="5528" w:type="dxa"/>
                <w:gridSpan w:val="5"/>
                <w:shd w:val="clear" w:color="auto" w:fill="auto"/>
                <w:vAlign w:val="center"/>
              </w:tcPr>
            </w:tcPrChange>
          </w:tcPr>
          <w:p w:rsidR="00E2408D" w:rsidRPr="00BB2644" w:rsidRDefault="00E2408D" w:rsidP="00CB451E">
            <w:pPr>
              <w:rPr>
                <w:color w:val="000000"/>
                <w:sz w:val="22"/>
                <w:szCs w:val="22"/>
              </w:rPr>
            </w:pPr>
            <w:del w:id="2310" w:author="Autor">
              <w:r w:rsidRPr="00BB2644" w:rsidDel="009634DB">
                <w:rPr>
                  <w:color w:val="000000"/>
                  <w:sz w:val="22"/>
                  <w:szCs w:val="22"/>
                </w:rPr>
                <w:delText> </w:delText>
              </w:r>
            </w:del>
          </w:p>
        </w:tc>
      </w:tr>
      <w:tr w:rsidR="00E2408D" w:rsidRPr="00BB2644" w:rsidTr="009634DB">
        <w:trPr>
          <w:trHeight w:val="300"/>
          <w:trPrChange w:id="2311" w:author="Autor">
            <w:trPr>
              <w:trHeight w:val="300"/>
            </w:trPr>
          </w:trPrChange>
        </w:trPr>
        <w:tc>
          <w:tcPr>
            <w:tcW w:w="3559" w:type="dxa"/>
            <w:gridSpan w:val="2"/>
            <w:shd w:val="clear" w:color="000000" w:fill="FFFFFF"/>
            <w:vAlign w:val="center"/>
            <w:tcPrChange w:id="2312" w:author="Autor">
              <w:tcPr>
                <w:tcW w:w="3559" w:type="dxa"/>
                <w:gridSpan w:val="2"/>
                <w:shd w:val="clear" w:color="000000" w:fill="FFFFFF"/>
                <w:vAlign w:val="center"/>
              </w:tcPr>
            </w:tcPrChange>
          </w:tcPr>
          <w:p w:rsidR="00E2408D" w:rsidRPr="00BB2644" w:rsidRDefault="00E2408D" w:rsidP="00CB451E">
            <w:pPr>
              <w:rPr>
                <w:b/>
                <w:bCs/>
                <w:sz w:val="22"/>
                <w:szCs w:val="22"/>
              </w:rPr>
            </w:pPr>
            <w:del w:id="2313" w:author="Autor">
              <w:r w:rsidRPr="00BB2644" w:rsidDel="009634DB">
                <w:rPr>
                  <w:b/>
                  <w:bCs/>
                  <w:sz w:val="22"/>
                  <w:szCs w:val="22"/>
                </w:rPr>
                <w:delText>Podpis:</w:delText>
              </w:r>
            </w:del>
          </w:p>
        </w:tc>
        <w:tc>
          <w:tcPr>
            <w:tcW w:w="5528" w:type="dxa"/>
            <w:gridSpan w:val="5"/>
            <w:shd w:val="clear" w:color="auto" w:fill="auto"/>
            <w:vAlign w:val="center"/>
            <w:tcPrChange w:id="2314" w:author="Autor">
              <w:tcPr>
                <w:tcW w:w="5528" w:type="dxa"/>
                <w:gridSpan w:val="5"/>
                <w:shd w:val="clear" w:color="auto" w:fill="auto"/>
                <w:vAlign w:val="center"/>
              </w:tcPr>
            </w:tcPrChange>
          </w:tcPr>
          <w:p w:rsidR="00E2408D" w:rsidRPr="00BB2644" w:rsidRDefault="00E2408D" w:rsidP="00CB451E">
            <w:pPr>
              <w:rPr>
                <w:color w:val="000000"/>
                <w:sz w:val="22"/>
                <w:szCs w:val="22"/>
              </w:rPr>
            </w:pPr>
            <w:del w:id="2315" w:author="Autor">
              <w:r w:rsidRPr="00BB2644" w:rsidDel="009634DB">
                <w:rPr>
                  <w:color w:val="000000"/>
                  <w:sz w:val="22"/>
                  <w:szCs w:val="22"/>
                </w:rPr>
                <w:delText> </w:delText>
              </w:r>
            </w:del>
          </w:p>
        </w:tc>
      </w:tr>
      <w:tr w:rsidR="00E2408D" w:rsidRPr="00BB2644" w:rsidTr="009634DB">
        <w:trPr>
          <w:trHeight w:val="300"/>
          <w:trPrChange w:id="2316" w:author="Autor">
            <w:trPr>
              <w:trHeight w:val="300"/>
            </w:trPr>
          </w:trPrChange>
        </w:trPr>
        <w:tc>
          <w:tcPr>
            <w:tcW w:w="9087" w:type="dxa"/>
            <w:gridSpan w:val="7"/>
            <w:shd w:val="clear" w:color="auto" w:fill="auto"/>
            <w:noWrap/>
            <w:vAlign w:val="bottom"/>
            <w:tcPrChange w:id="2317" w:author="Autor">
              <w:tcPr>
                <w:tcW w:w="9087" w:type="dxa"/>
                <w:gridSpan w:val="7"/>
                <w:shd w:val="clear" w:color="auto" w:fill="auto"/>
                <w:noWrap/>
                <w:vAlign w:val="bottom"/>
              </w:tcPr>
            </w:tcPrChange>
          </w:tcPr>
          <w:p w:rsidR="00E2408D" w:rsidRPr="00BB2644" w:rsidRDefault="00E2408D" w:rsidP="00CB451E">
            <w:pPr>
              <w:jc w:val="center"/>
              <w:rPr>
                <w:color w:val="000000"/>
                <w:sz w:val="22"/>
                <w:szCs w:val="22"/>
              </w:rPr>
            </w:pPr>
            <w:del w:id="2318" w:author="Autor">
              <w:r w:rsidRPr="00BB2644" w:rsidDel="009634DB">
                <w:rPr>
                  <w:color w:val="000000"/>
                  <w:sz w:val="22"/>
                  <w:szCs w:val="22"/>
                </w:rPr>
                <w:delText> </w:delText>
              </w:r>
            </w:del>
          </w:p>
        </w:tc>
      </w:tr>
      <w:tr w:rsidR="00E2408D" w:rsidRPr="00BB2644" w:rsidTr="009634DB">
        <w:trPr>
          <w:trHeight w:val="300"/>
          <w:trPrChange w:id="2319" w:author="Autor">
            <w:trPr>
              <w:trHeight w:val="300"/>
            </w:trPr>
          </w:trPrChange>
        </w:trPr>
        <w:tc>
          <w:tcPr>
            <w:tcW w:w="3559" w:type="dxa"/>
            <w:gridSpan w:val="2"/>
            <w:shd w:val="clear" w:color="000000" w:fill="FFFFFF"/>
            <w:vAlign w:val="center"/>
            <w:tcPrChange w:id="2320" w:author="Autor">
              <w:tcPr>
                <w:tcW w:w="3559" w:type="dxa"/>
                <w:gridSpan w:val="2"/>
                <w:shd w:val="clear" w:color="000000" w:fill="FFFFFF"/>
                <w:vAlign w:val="center"/>
              </w:tcPr>
            </w:tcPrChange>
          </w:tcPr>
          <w:p w:rsidR="00E2408D" w:rsidRPr="00BB2644" w:rsidRDefault="00E2408D" w:rsidP="00CB451E">
            <w:pPr>
              <w:rPr>
                <w:b/>
                <w:bCs/>
                <w:sz w:val="22"/>
                <w:szCs w:val="22"/>
              </w:rPr>
            </w:pPr>
            <w:del w:id="2321"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76"/>
                <w:delText>3</w:delText>
              </w:r>
              <w:r w:rsidRPr="00BB2644" w:rsidDel="009634DB">
                <w:rPr>
                  <w:b/>
                  <w:bCs/>
                  <w:sz w:val="22"/>
                  <w:szCs w:val="22"/>
                </w:rPr>
                <w:delText>:</w:delText>
              </w:r>
            </w:del>
          </w:p>
        </w:tc>
        <w:tc>
          <w:tcPr>
            <w:tcW w:w="5528" w:type="dxa"/>
            <w:gridSpan w:val="5"/>
            <w:shd w:val="clear" w:color="auto" w:fill="auto"/>
            <w:vAlign w:val="center"/>
            <w:tcPrChange w:id="2324" w:author="Autor">
              <w:tcPr>
                <w:tcW w:w="5528" w:type="dxa"/>
                <w:gridSpan w:val="5"/>
                <w:shd w:val="clear" w:color="auto" w:fill="auto"/>
                <w:vAlign w:val="center"/>
              </w:tcPr>
            </w:tcPrChange>
          </w:tcPr>
          <w:p w:rsidR="00E2408D" w:rsidRPr="00BB2644" w:rsidRDefault="00E2408D" w:rsidP="00CB451E">
            <w:pPr>
              <w:rPr>
                <w:color w:val="000000"/>
                <w:sz w:val="22"/>
                <w:szCs w:val="22"/>
              </w:rPr>
            </w:pPr>
            <w:del w:id="2325" w:author="Autor">
              <w:r w:rsidRPr="00BB2644" w:rsidDel="009634DB">
                <w:rPr>
                  <w:color w:val="000000"/>
                  <w:sz w:val="22"/>
                  <w:szCs w:val="22"/>
                </w:rPr>
                <w:delText> </w:delText>
              </w:r>
            </w:del>
          </w:p>
        </w:tc>
      </w:tr>
      <w:tr w:rsidR="00E2408D" w:rsidRPr="00BB2644" w:rsidTr="009634DB">
        <w:trPr>
          <w:trHeight w:val="300"/>
          <w:trPrChange w:id="2326" w:author="Autor">
            <w:trPr>
              <w:trHeight w:val="300"/>
            </w:trPr>
          </w:trPrChange>
        </w:trPr>
        <w:tc>
          <w:tcPr>
            <w:tcW w:w="3559" w:type="dxa"/>
            <w:gridSpan w:val="2"/>
            <w:shd w:val="clear" w:color="000000" w:fill="FFFFFF"/>
            <w:vAlign w:val="center"/>
            <w:tcPrChange w:id="2327" w:author="Autor">
              <w:tcPr>
                <w:tcW w:w="3559" w:type="dxa"/>
                <w:gridSpan w:val="2"/>
                <w:shd w:val="clear" w:color="000000" w:fill="FFFFFF"/>
                <w:vAlign w:val="center"/>
              </w:tcPr>
            </w:tcPrChange>
          </w:tcPr>
          <w:p w:rsidR="00E2408D" w:rsidRPr="00BB2644" w:rsidRDefault="00E2408D" w:rsidP="00CB451E">
            <w:pPr>
              <w:rPr>
                <w:b/>
                <w:bCs/>
                <w:sz w:val="22"/>
                <w:szCs w:val="22"/>
              </w:rPr>
            </w:pPr>
            <w:del w:id="2328" w:author="Autor">
              <w:r w:rsidRPr="00BB2644" w:rsidDel="009634DB">
                <w:rPr>
                  <w:b/>
                  <w:bCs/>
                  <w:sz w:val="22"/>
                  <w:szCs w:val="22"/>
                </w:rPr>
                <w:delText xml:space="preserve">Dátum: </w:delText>
              </w:r>
            </w:del>
          </w:p>
        </w:tc>
        <w:tc>
          <w:tcPr>
            <w:tcW w:w="5528" w:type="dxa"/>
            <w:gridSpan w:val="5"/>
            <w:shd w:val="clear" w:color="auto" w:fill="auto"/>
            <w:vAlign w:val="center"/>
            <w:tcPrChange w:id="2329" w:author="Autor">
              <w:tcPr>
                <w:tcW w:w="5528" w:type="dxa"/>
                <w:gridSpan w:val="5"/>
                <w:shd w:val="clear" w:color="auto" w:fill="auto"/>
                <w:vAlign w:val="center"/>
              </w:tcPr>
            </w:tcPrChange>
          </w:tcPr>
          <w:p w:rsidR="00E2408D" w:rsidRPr="00BB2644" w:rsidRDefault="00E2408D" w:rsidP="00CB451E">
            <w:pPr>
              <w:rPr>
                <w:color w:val="000000"/>
                <w:sz w:val="22"/>
                <w:szCs w:val="22"/>
              </w:rPr>
            </w:pPr>
            <w:del w:id="2330" w:author="Autor">
              <w:r w:rsidRPr="00BB2644" w:rsidDel="009634DB">
                <w:rPr>
                  <w:color w:val="000000"/>
                  <w:sz w:val="22"/>
                  <w:szCs w:val="22"/>
                </w:rPr>
                <w:delText> </w:delText>
              </w:r>
            </w:del>
          </w:p>
        </w:tc>
      </w:tr>
      <w:tr w:rsidR="00E2408D" w:rsidRPr="00BB2644" w:rsidTr="009634DB">
        <w:trPr>
          <w:trHeight w:val="300"/>
          <w:trPrChange w:id="2331" w:author="Autor">
            <w:trPr>
              <w:trHeight w:val="300"/>
            </w:trPr>
          </w:trPrChange>
        </w:trPr>
        <w:tc>
          <w:tcPr>
            <w:tcW w:w="3559" w:type="dxa"/>
            <w:gridSpan w:val="2"/>
            <w:shd w:val="clear" w:color="000000" w:fill="FFFFFF"/>
            <w:vAlign w:val="center"/>
            <w:tcPrChange w:id="2332" w:author="Autor">
              <w:tcPr>
                <w:tcW w:w="3559" w:type="dxa"/>
                <w:gridSpan w:val="2"/>
                <w:shd w:val="clear" w:color="000000" w:fill="FFFFFF"/>
                <w:vAlign w:val="center"/>
              </w:tcPr>
            </w:tcPrChange>
          </w:tcPr>
          <w:p w:rsidR="00E2408D" w:rsidRPr="00BB2644" w:rsidRDefault="00E2408D" w:rsidP="00CB451E">
            <w:pPr>
              <w:rPr>
                <w:b/>
                <w:bCs/>
                <w:sz w:val="22"/>
                <w:szCs w:val="22"/>
              </w:rPr>
            </w:pPr>
            <w:del w:id="2333" w:author="Autor">
              <w:r w:rsidRPr="00BB2644" w:rsidDel="009634DB">
                <w:rPr>
                  <w:b/>
                  <w:bCs/>
                  <w:sz w:val="22"/>
                  <w:szCs w:val="22"/>
                </w:rPr>
                <w:delText>Podpis:</w:delText>
              </w:r>
            </w:del>
          </w:p>
        </w:tc>
        <w:tc>
          <w:tcPr>
            <w:tcW w:w="5528" w:type="dxa"/>
            <w:gridSpan w:val="5"/>
            <w:shd w:val="clear" w:color="auto" w:fill="auto"/>
            <w:vAlign w:val="center"/>
            <w:tcPrChange w:id="2334" w:author="Autor">
              <w:tcPr>
                <w:tcW w:w="5528" w:type="dxa"/>
                <w:gridSpan w:val="5"/>
                <w:shd w:val="clear" w:color="auto" w:fill="auto"/>
                <w:vAlign w:val="center"/>
              </w:tcPr>
            </w:tcPrChange>
          </w:tcPr>
          <w:p w:rsidR="00E2408D" w:rsidRPr="00BB2644" w:rsidRDefault="00E2408D" w:rsidP="00CB451E">
            <w:pPr>
              <w:rPr>
                <w:color w:val="000000"/>
                <w:sz w:val="22"/>
                <w:szCs w:val="22"/>
              </w:rPr>
            </w:pPr>
            <w:del w:id="2335" w:author="Autor">
              <w:r w:rsidRPr="00BB2644" w:rsidDel="009634DB">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36"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3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2337" w:author="Autor">
              <w:r w:rsidR="00682F85">
                <w:rPr>
                  <w:color w:val="000000"/>
                  <w:sz w:val="22"/>
                  <w:szCs w:val="22"/>
                </w:rPr>
                <w:t>prioritnej osi</w:t>
              </w:r>
            </w:ins>
            <w:del w:id="2338"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7"/>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8"/>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2339" w:author="Autor">
              <w:r w:rsidR="006D16F2">
                <w:rPr>
                  <w:b/>
                  <w:bCs/>
                  <w:sz w:val="22"/>
                  <w:szCs w:val="22"/>
                </w:rPr>
                <w:t>schválil</w:t>
              </w:r>
              <w:r w:rsidR="006D16F2" w:rsidRPr="00BB2644" w:rsidDel="006D16F2">
                <w:rPr>
                  <w:b/>
                  <w:bCs/>
                  <w:sz w:val="22"/>
                  <w:szCs w:val="22"/>
                </w:rPr>
                <w:t xml:space="preserve"> </w:t>
              </w:r>
            </w:ins>
            <w:del w:id="2340" w:author="Autor">
              <w:r w:rsidRPr="00BB2644" w:rsidDel="006D16F2">
                <w:rPr>
                  <w:b/>
                  <w:bCs/>
                  <w:sz w:val="22"/>
                  <w:szCs w:val="22"/>
                </w:rPr>
                <w:delText>vykonal</w:delText>
              </w:r>
            </w:del>
            <w:r w:rsidR="009503C9">
              <w:rPr>
                <w:rStyle w:val="Odkaznapoznmkupodiarou"/>
                <w:b/>
                <w:bCs/>
                <w:sz w:val="22"/>
                <w:szCs w:val="22"/>
              </w:rPr>
              <w:footnoteReference w:customMarkFollows="1" w:id="79"/>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41"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34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2342" w:author="Autor">
              <w:r w:rsidR="00682F85">
                <w:rPr>
                  <w:color w:val="000000"/>
                  <w:sz w:val="22"/>
                  <w:szCs w:val="22"/>
                </w:rPr>
                <w:t>prioritnej osi</w:t>
              </w:r>
            </w:ins>
            <w:del w:id="2343"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0"/>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2344" w:author="Autor">
              <w:r w:rsidR="006D16F2">
                <w:rPr>
                  <w:b/>
                  <w:bCs/>
                  <w:sz w:val="22"/>
                  <w:szCs w:val="22"/>
                </w:rPr>
                <w:t>schválil</w:t>
              </w:r>
              <w:r w:rsidR="006D16F2" w:rsidRPr="00BB2644" w:rsidDel="006D16F2">
                <w:rPr>
                  <w:b/>
                  <w:bCs/>
                  <w:sz w:val="22"/>
                  <w:szCs w:val="22"/>
                </w:rPr>
                <w:t xml:space="preserve"> </w:t>
              </w:r>
            </w:ins>
            <w:del w:id="2345" w:author="Autor">
              <w:r w:rsidRPr="00BB2644" w:rsidDel="006D16F2">
                <w:rPr>
                  <w:b/>
                  <w:bCs/>
                  <w:sz w:val="22"/>
                  <w:szCs w:val="22"/>
                </w:rPr>
                <w:delText>vykonal</w:delText>
              </w:r>
            </w:del>
            <w:r w:rsidR="009503C9">
              <w:rPr>
                <w:rStyle w:val="Odkaznapoznmkupodiarou"/>
                <w:b/>
                <w:bCs/>
                <w:sz w:val="22"/>
                <w:szCs w:val="22"/>
              </w:rPr>
              <w:footnoteReference w:customMarkFollows="1" w:id="8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46"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34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2347" w:author="Autor">
              <w:r w:rsidR="00682F85">
                <w:rPr>
                  <w:color w:val="000000"/>
                  <w:sz w:val="22"/>
                  <w:szCs w:val="22"/>
                </w:rPr>
                <w:t>prioritnej osi</w:t>
              </w:r>
            </w:ins>
            <w:del w:id="2348"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3"/>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4"/>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2349" w:author="Autor">
              <w:r w:rsidR="006D16F2">
                <w:rPr>
                  <w:b/>
                  <w:bCs/>
                  <w:sz w:val="22"/>
                  <w:szCs w:val="22"/>
                </w:rPr>
                <w:t>schválil</w:t>
              </w:r>
              <w:r w:rsidR="006D16F2" w:rsidRPr="00BB2644" w:rsidDel="006D16F2">
                <w:rPr>
                  <w:b/>
                  <w:bCs/>
                  <w:sz w:val="22"/>
                  <w:szCs w:val="22"/>
                </w:rPr>
                <w:t xml:space="preserve"> </w:t>
              </w:r>
            </w:ins>
            <w:del w:id="2350" w:author="Autor">
              <w:r w:rsidRPr="00BB2644" w:rsidDel="006D16F2">
                <w:rPr>
                  <w:b/>
                  <w:bCs/>
                  <w:sz w:val="22"/>
                  <w:szCs w:val="22"/>
                </w:rPr>
                <w:delText>vykonal</w:delText>
              </w:r>
            </w:del>
            <w:r w:rsidR="009503C9">
              <w:rPr>
                <w:rStyle w:val="Odkaznapoznmkupodiarou"/>
                <w:b/>
                <w:bCs/>
                <w:sz w:val="22"/>
                <w:szCs w:val="22"/>
              </w:rPr>
              <w:footnoteReference w:customMarkFollows="1" w:id="85"/>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2351"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2352">
          <w:tblGrid>
            <w:gridCol w:w="582"/>
            <w:gridCol w:w="2977"/>
            <w:gridCol w:w="1843"/>
            <w:gridCol w:w="567"/>
            <w:gridCol w:w="567"/>
            <w:gridCol w:w="776"/>
            <w:gridCol w:w="1775"/>
          </w:tblGrid>
        </w:tblGridChange>
      </w:tblGrid>
      <w:tr w:rsidR="00BB2644" w:rsidRPr="00BB2644" w:rsidTr="009634DB">
        <w:trPr>
          <w:trHeight w:val="645"/>
          <w:trPrChange w:id="2353" w:author="Autor">
            <w:trPr>
              <w:trHeight w:val="645"/>
            </w:trPr>
          </w:trPrChange>
        </w:trPr>
        <w:tc>
          <w:tcPr>
            <w:tcW w:w="9087" w:type="dxa"/>
            <w:gridSpan w:val="7"/>
            <w:shd w:val="clear" w:color="000000" w:fill="60497A"/>
            <w:vAlign w:val="center"/>
            <w:tcPrChange w:id="2354" w:author="Autor">
              <w:tcPr>
                <w:tcW w:w="9087" w:type="dxa"/>
                <w:gridSpan w:val="7"/>
                <w:shd w:val="clear" w:color="000000" w:fill="60497A"/>
                <w:vAlign w:val="center"/>
              </w:tcPr>
            </w:tcPrChange>
          </w:tcPr>
          <w:p w:rsidR="00BB2644" w:rsidRPr="00BB2644" w:rsidRDefault="00BB2644" w:rsidP="00432B14">
            <w:pPr>
              <w:jc w:val="center"/>
              <w:rPr>
                <w:b/>
                <w:bCs/>
                <w:color w:val="FFFFFF"/>
              </w:rPr>
            </w:pPr>
            <w:bookmarkStart w:id="2355" w:name="KZ_29"/>
            <w:del w:id="2356" w:author="Autor">
              <w:r w:rsidRPr="00BB2644" w:rsidDel="009634DB">
                <w:rPr>
                  <w:b/>
                  <w:bCs/>
                  <w:color w:val="FFFFFF"/>
                </w:rPr>
                <w:lastRenderedPageBreak/>
                <w:delText xml:space="preserve">Kontrolný zoznam k </w:delText>
              </w:r>
              <w:r w:rsidR="00432B14" w:rsidDel="009634DB">
                <w:rPr>
                  <w:b/>
                  <w:bCs/>
                  <w:color w:val="FFFFFF"/>
                </w:rPr>
                <w:delText>finančnej</w:delText>
              </w:r>
              <w:r w:rsidRPr="00BB2644" w:rsidDel="009634DB">
                <w:rPr>
                  <w:b/>
                  <w:bCs/>
                  <w:color w:val="FFFFFF"/>
                </w:rPr>
                <w:delText xml:space="preserve"> kontrole VO</w:delText>
              </w:r>
              <w:r w:rsidRPr="00BB2644" w:rsidDel="009634DB">
                <w:rPr>
                  <w:b/>
                  <w:bCs/>
                  <w:color w:val="FFFFFF"/>
                </w:rPr>
                <w:br/>
              </w:r>
              <w:r w:rsidR="00DE5422" w:rsidRPr="00DE5422" w:rsidDel="009634DB">
                <w:rPr>
                  <w:b/>
                  <w:bCs/>
                  <w:color w:val="FFFFFF"/>
                </w:rPr>
                <w:delText>Nadlimitná zákazka - súťaž návrhov - 1. ex-ante kontrola</w:delText>
              </w:r>
            </w:del>
          </w:p>
        </w:tc>
      </w:tr>
      <w:bookmarkEnd w:id="2355"/>
      <w:tr w:rsidR="00BB2644" w:rsidRPr="00BB2644" w:rsidTr="009634DB">
        <w:trPr>
          <w:trHeight w:val="330"/>
          <w:trPrChange w:id="2357" w:author="Autor">
            <w:trPr>
              <w:trHeight w:val="330"/>
            </w:trPr>
          </w:trPrChange>
        </w:trPr>
        <w:tc>
          <w:tcPr>
            <w:tcW w:w="9087" w:type="dxa"/>
            <w:gridSpan w:val="7"/>
            <w:shd w:val="clear" w:color="auto" w:fill="auto"/>
            <w:vAlign w:val="center"/>
            <w:tcPrChange w:id="2358"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359" w:author="Autor">
              <w:r w:rsidRPr="00BB2644" w:rsidDel="009634DB">
                <w:rPr>
                  <w:b/>
                  <w:bCs/>
                  <w:color w:val="000000"/>
                  <w:sz w:val="22"/>
                  <w:szCs w:val="22"/>
                </w:rPr>
                <w:delText>Identifikácia programu</w:delText>
              </w:r>
            </w:del>
          </w:p>
        </w:tc>
      </w:tr>
      <w:tr w:rsidR="00BB2644" w:rsidRPr="00BB2644" w:rsidTr="009634DB">
        <w:trPr>
          <w:trHeight w:val="300"/>
          <w:trPrChange w:id="2360" w:author="Autor">
            <w:trPr>
              <w:trHeight w:val="300"/>
            </w:trPr>
          </w:trPrChange>
        </w:trPr>
        <w:tc>
          <w:tcPr>
            <w:tcW w:w="3559" w:type="dxa"/>
            <w:gridSpan w:val="2"/>
            <w:shd w:val="clear" w:color="auto" w:fill="auto"/>
            <w:vAlign w:val="center"/>
            <w:tcPrChange w:id="2361" w:author="Autor">
              <w:tcPr>
                <w:tcW w:w="3559" w:type="dxa"/>
                <w:gridSpan w:val="2"/>
                <w:shd w:val="clear" w:color="auto" w:fill="auto"/>
                <w:vAlign w:val="center"/>
              </w:tcPr>
            </w:tcPrChange>
          </w:tcPr>
          <w:p w:rsidR="00BB2644" w:rsidRPr="00BB2644" w:rsidRDefault="00BB2644" w:rsidP="00BB2644">
            <w:pPr>
              <w:rPr>
                <w:color w:val="000000"/>
                <w:sz w:val="22"/>
                <w:szCs w:val="22"/>
              </w:rPr>
            </w:pPr>
            <w:del w:id="2362" w:author="Autor">
              <w:r w:rsidRPr="00BB2644" w:rsidDel="009634DB">
                <w:rPr>
                  <w:color w:val="000000"/>
                  <w:sz w:val="22"/>
                  <w:szCs w:val="22"/>
                </w:rPr>
                <w:delText>Názov programu</w:delText>
              </w:r>
            </w:del>
          </w:p>
        </w:tc>
        <w:tc>
          <w:tcPr>
            <w:tcW w:w="5528" w:type="dxa"/>
            <w:gridSpan w:val="5"/>
            <w:shd w:val="clear" w:color="auto" w:fill="auto"/>
            <w:vAlign w:val="center"/>
            <w:tcPrChange w:id="2363" w:author="Autor">
              <w:tcPr>
                <w:tcW w:w="5528" w:type="dxa"/>
                <w:gridSpan w:val="5"/>
                <w:shd w:val="clear" w:color="auto" w:fill="auto"/>
                <w:vAlign w:val="center"/>
              </w:tcPr>
            </w:tcPrChange>
          </w:tcPr>
          <w:p w:rsidR="00BB2644" w:rsidRPr="00BB2644" w:rsidRDefault="00BB2644" w:rsidP="00BB2644">
            <w:pPr>
              <w:rPr>
                <w:color w:val="000000"/>
                <w:sz w:val="22"/>
                <w:szCs w:val="22"/>
              </w:rPr>
            </w:pPr>
            <w:del w:id="2364" w:author="Autor">
              <w:r w:rsidRPr="00BB2644" w:rsidDel="009634DB">
                <w:rPr>
                  <w:color w:val="000000"/>
                  <w:sz w:val="22"/>
                  <w:szCs w:val="22"/>
                </w:rPr>
                <w:delText> </w:delText>
              </w:r>
            </w:del>
          </w:p>
        </w:tc>
      </w:tr>
      <w:tr w:rsidR="00BB2644" w:rsidRPr="00BB2644" w:rsidTr="009634DB">
        <w:trPr>
          <w:trHeight w:val="660"/>
          <w:trPrChange w:id="2365" w:author="Autor">
            <w:trPr>
              <w:trHeight w:val="660"/>
            </w:trPr>
          </w:trPrChange>
        </w:trPr>
        <w:tc>
          <w:tcPr>
            <w:tcW w:w="3559" w:type="dxa"/>
            <w:gridSpan w:val="2"/>
            <w:shd w:val="clear" w:color="auto" w:fill="auto"/>
            <w:vAlign w:val="center"/>
            <w:tcPrChange w:id="2366" w:author="Autor">
              <w:tcPr>
                <w:tcW w:w="3559" w:type="dxa"/>
                <w:gridSpan w:val="2"/>
                <w:shd w:val="clear" w:color="auto" w:fill="auto"/>
                <w:vAlign w:val="center"/>
              </w:tcPr>
            </w:tcPrChange>
          </w:tcPr>
          <w:p w:rsidR="00BB2644" w:rsidRPr="00BB2644" w:rsidRDefault="00BB2644" w:rsidP="00BB2644">
            <w:pPr>
              <w:rPr>
                <w:color w:val="000000"/>
                <w:sz w:val="22"/>
                <w:szCs w:val="22"/>
              </w:rPr>
            </w:pPr>
            <w:del w:id="2367" w:author="Autor">
              <w:r w:rsidRPr="00BB2644" w:rsidDel="009634DB">
                <w:rPr>
                  <w:color w:val="000000"/>
                  <w:sz w:val="22"/>
                  <w:szCs w:val="22"/>
                </w:rPr>
                <w:delText>Názov opatrenia</w:delText>
              </w:r>
            </w:del>
          </w:p>
        </w:tc>
        <w:tc>
          <w:tcPr>
            <w:tcW w:w="5528" w:type="dxa"/>
            <w:gridSpan w:val="5"/>
            <w:shd w:val="clear" w:color="auto" w:fill="auto"/>
            <w:vAlign w:val="center"/>
            <w:tcPrChange w:id="2368" w:author="Autor">
              <w:tcPr>
                <w:tcW w:w="5528" w:type="dxa"/>
                <w:gridSpan w:val="5"/>
                <w:shd w:val="clear" w:color="auto" w:fill="auto"/>
                <w:vAlign w:val="center"/>
              </w:tcPr>
            </w:tcPrChange>
          </w:tcPr>
          <w:p w:rsidR="00BB2644" w:rsidRPr="00BB2644" w:rsidRDefault="00BB2644" w:rsidP="00BB2644">
            <w:pPr>
              <w:rPr>
                <w:color w:val="000000"/>
                <w:sz w:val="22"/>
                <w:szCs w:val="22"/>
              </w:rPr>
            </w:pPr>
            <w:del w:id="2369" w:author="Autor">
              <w:r w:rsidRPr="00BB2644" w:rsidDel="009634DB">
                <w:rPr>
                  <w:color w:val="000000"/>
                  <w:sz w:val="22"/>
                  <w:szCs w:val="22"/>
                </w:rPr>
                <w:delText> </w:delText>
              </w:r>
            </w:del>
          </w:p>
        </w:tc>
      </w:tr>
      <w:tr w:rsidR="00BB2644" w:rsidRPr="00BB2644" w:rsidTr="009634DB">
        <w:trPr>
          <w:trHeight w:val="330"/>
          <w:trPrChange w:id="2370" w:author="Autor">
            <w:trPr>
              <w:trHeight w:val="330"/>
            </w:trPr>
          </w:trPrChange>
        </w:trPr>
        <w:tc>
          <w:tcPr>
            <w:tcW w:w="9087" w:type="dxa"/>
            <w:gridSpan w:val="7"/>
            <w:shd w:val="clear" w:color="auto" w:fill="auto"/>
            <w:vAlign w:val="center"/>
            <w:tcPrChange w:id="2371"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372" w:author="Autor">
              <w:r w:rsidRPr="00BB2644" w:rsidDel="009634DB">
                <w:rPr>
                  <w:b/>
                  <w:bCs/>
                  <w:color w:val="000000"/>
                  <w:sz w:val="22"/>
                  <w:szCs w:val="22"/>
                </w:rPr>
                <w:delText>Identifikácia projektu a prijímateľa</w:delText>
              </w:r>
            </w:del>
          </w:p>
        </w:tc>
      </w:tr>
      <w:tr w:rsidR="00BB2644" w:rsidRPr="00BB2644" w:rsidTr="009634DB">
        <w:trPr>
          <w:trHeight w:val="330"/>
          <w:trPrChange w:id="2373" w:author="Autor">
            <w:trPr>
              <w:trHeight w:val="330"/>
            </w:trPr>
          </w:trPrChange>
        </w:trPr>
        <w:tc>
          <w:tcPr>
            <w:tcW w:w="3559" w:type="dxa"/>
            <w:gridSpan w:val="2"/>
            <w:shd w:val="clear" w:color="auto" w:fill="auto"/>
            <w:vAlign w:val="center"/>
            <w:tcPrChange w:id="2374" w:author="Autor">
              <w:tcPr>
                <w:tcW w:w="3559" w:type="dxa"/>
                <w:gridSpan w:val="2"/>
                <w:shd w:val="clear" w:color="auto" w:fill="auto"/>
                <w:vAlign w:val="center"/>
              </w:tcPr>
            </w:tcPrChange>
          </w:tcPr>
          <w:p w:rsidR="00BB2644" w:rsidRPr="00BB2644" w:rsidRDefault="00BB2644" w:rsidP="00BB2644">
            <w:pPr>
              <w:rPr>
                <w:color w:val="000000"/>
                <w:sz w:val="22"/>
                <w:szCs w:val="22"/>
              </w:rPr>
            </w:pPr>
            <w:del w:id="2375" w:author="Autor">
              <w:r w:rsidRPr="00BB2644" w:rsidDel="009634DB">
                <w:rPr>
                  <w:color w:val="000000"/>
                  <w:sz w:val="22"/>
                  <w:szCs w:val="22"/>
                </w:rPr>
                <w:delText xml:space="preserve">Kód projektu v </w:delText>
              </w:r>
              <w:r w:rsidR="00372627" w:rsidDel="009634DB">
                <w:rPr>
                  <w:color w:val="000000"/>
                  <w:sz w:val="22"/>
                  <w:szCs w:val="22"/>
                </w:rPr>
                <w:delText>ITMS2014+</w:delText>
              </w:r>
            </w:del>
          </w:p>
        </w:tc>
        <w:tc>
          <w:tcPr>
            <w:tcW w:w="5528" w:type="dxa"/>
            <w:gridSpan w:val="5"/>
            <w:shd w:val="clear" w:color="auto" w:fill="auto"/>
            <w:vAlign w:val="center"/>
            <w:tcPrChange w:id="2376" w:author="Autor">
              <w:tcPr>
                <w:tcW w:w="5528" w:type="dxa"/>
                <w:gridSpan w:val="5"/>
                <w:shd w:val="clear" w:color="auto" w:fill="auto"/>
                <w:vAlign w:val="center"/>
              </w:tcPr>
            </w:tcPrChange>
          </w:tcPr>
          <w:p w:rsidR="00BB2644" w:rsidRPr="00BB2644" w:rsidRDefault="00BB2644" w:rsidP="00BB2644">
            <w:pPr>
              <w:rPr>
                <w:color w:val="000000"/>
                <w:sz w:val="22"/>
                <w:szCs w:val="22"/>
              </w:rPr>
            </w:pPr>
            <w:del w:id="2377" w:author="Autor">
              <w:r w:rsidRPr="00BB2644" w:rsidDel="009634DB">
                <w:rPr>
                  <w:color w:val="000000"/>
                  <w:sz w:val="22"/>
                  <w:szCs w:val="22"/>
                </w:rPr>
                <w:delText> </w:delText>
              </w:r>
            </w:del>
          </w:p>
        </w:tc>
      </w:tr>
      <w:tr w:rsidR="00BB2644" w:rsidRPr="00BB2644" w:rsidTr="009634DB">
        <w:trPr>
          <w:trHeight w:val="300"/>
          <w:trPrChange w:id="2378" w:author="Autor">
            <w:trPr>
              <w:trHeight w:val="300"/>
            </w:trPr>
          </w:trPrChange>
        </w:trPr>
        <w:tc>
          <w:tcPr>
            <w:tcW w:w="3559" w:type="dxa"/>
            <w:gridSpan w:val="2"/>
            <w:shd w:val="clear" w:color="auto" w:fill="auto"/>
            <w:vAlign w:val="center"/>
            <w:tcPrChange w:id="2379" w:author="Autor">
              <w:tcPr>
                <w:tcW w:w="3559" w:type="dxa"/>
                <w:gridSpan w:val="2"/>
                <w:shd w:val="clear" w:color="auto" w:fill="auto"/>
                <w:vAlign w:val="center"/>
              </w:tcPr>
            </w:tcPrChange>
          </w:tcPr>
          <w:p w:rsidR="00BB2644" w:rsidRPr="00BB2644" w:rsidRDefault="00BB2644" w:rsidP="00BB2644">
            <w:pPr>
              <w:rPr>
                <w:color w:val="000000"/>
                <w:sz w:val="22"/>
                <w:szCs w:val="22"/>
              </w:rPr>
            </w:pPr>
            <w:del w:id="2380" w:author="Autor">
              <w:r w:rsidRPr="00BB2644" w:rsidDel="009634DB">
                <w:rPr>
                  <w:color w:val="000000"/>
                  <w:sz w:val="22"/>
                  <w:szCs w:val="22"/>
                </w:rPr>
                <w:delText>Názov projektu</w:delText>
              </w:r>
            </w:del>
          </w:p>
        </w:tc>
        <w:tc>
          <w:tcPr>
            <w:tcW w:w="5528" w:type="dxa"/>
            <w:gridSpan w:val="5"/>
            <w:shd w:val="clear" w:color="auto" w:fill="auto"/>
            <w:vAlign w:val="center"/>
            <w:tcPrChange w:id="2381" w:author="Autor">
              <w:tcPr>
                <w:tcW w:w="5528" w:type="dxa"/>
                <w:gridSpan w:val="5"/>
                <w:shd w:val="clear" w:color="auto" w:fill="auto"/>
                <w:vAlign w:val="center"/>
              </w:tcPr>
            </w:tcPrChange>
          </w:tcPr>
          <w:p w:rsidR="00BB2644" w:rsidRPr="00BB2644" w:rsidRDefault="00BB2644" w:rsidP="00BB2644">
            <w:pPr>
              <w:rPr>
                <w:color w:val="000000"/>
                <w:sz w:val="22"/>
                <w:szCs w:val="22"/>
              </w:rPr>
            </w:pPr>
            <w:del w:id="2382" w:author="Autor">
              <w:r w:rsidRPr="00BB2644" w:rsidDel="009634DB">
                <w:rPr>
                  <w:color w:val="000000"/>
                  <w:sz w:val="22"/>
                  <w:szCs w:val="22"/>
                </w:rPr>
                <w:delText> </w:delText>
              </w:r>
            </w:del>
          </w:p>
        </w:tc>
      </w:tr>
      <w:tr w:rsidR="00BB2644" w:rsidRPr="00BB2644" w:rsidTr="009634DB">
        <w:trPr>
          <w:trHeight w:val="300"/>
          <w:trPrChange w:id="2383" w:author="Autor">
            <w:trPr>
              <w:trHeight w:val="300"/>
            </w:trPr>
          </w:trPrChange>
        </w:trPr>
        <w:tc>
          <w:tcPr>
            <w:tcW w:w="3559" w:type="dxa"/>
            <w:gridSpan w:val="2"/>
            <w:shd w:val="clear" w:color="auto" w:fill="auto"/>
            <w:vAlign w:val="center"/>
            <w:tcPrChange w:id="2384" w:author="Autor">
              <w:tcPr>
                <w:tcW w:w="3559" w:type="dxa"/>
                <w:gridSpan w:val="2"/>
                <w:shd w:val="clear" w:color="auto" w:fill="auto"/>
                <w:vAlign w:val="center"/>
              </w:tcPr>
            </w:tcPrChange>
          </w:tcPr>
          <w:p w:rsidR="00BB2644" w:rsidRPr="00BB2644" w:rsidRDefault="00BB2644" w:rsidP="00BB2644">
            <w:pPr>
              <w:rPr>
                <w:color w:val="000000"/>
                <w:sz w:val="22"/>
                <w:szCs w:val="22"/>
              </w:rPr>
            </w:pPr>
            <w:del w:id="2385" w:author="Autor">
              <w:r w:rsidRPr="00BB2644" w:rsidDel="009634DB">
                <w:rPr>
                  <w:color w:val="000000"/>
                  <w:sz w:val="22"/>
                  <w:szCs w:val="22"/>
                </w:rPr>
                <w:delText>Názov/Meno a adresa sídla prijímateľa</w:delText>
              </w:r>
            </w:del>
          </w:p>
        </w:tc>
        <w:tc>
          <w:tcPr>
            <w:tcW w:w="5528" w:type="dxa"/>
            <w:gridSpan w:val="5"/>
            <w:shd w:val="clear" w:color="auto" w:fill="auto"/>
            <w:vAlign w:val="center"/>
            <w:tcPrChange w:id="2386" w:author="Autor">
              <w:tcPr>
                <w:tcW w:w="5528" w:type="dxa"/>
                <w:gridSpan w:val="5"/>
                <w:shd w:val="clear" w:color="auto" w:fill="auto"/>
                <w:vAlign w:val="center"/>
              </w:tcPr>
            </w:tcPrChange>
          </w:tcPr>
          <w:p w:rsidR="00BB2644" w:rsidRPr="00BB2644" w:rsidRDefault="00BB2644" w:rsidP="00BB2644">
            <w:pPr>
              <w:rPr>
                <w:color w:val="000000"/>
                <w:sz w:val="22"/>
                <w:szCs w:val="22"/>
              </w:rPr>
            </w:pPr>
            <w:del w:id="2387" w:author="Autor">
              <w:r w:rsidRPr="00BB2644" w:rsidDel="009634DB">
                <w:rPr>
                  <w:color w:val="000000"/>
                  <w:sz w:val="22"/>
                  <w:szCs w:val="22"/>
                </w:rPr>
                <w:delText> </w:delText>
              </w:r>
            </w:del>
          </w:p>
        </w:tc>
      </w:tr>
      <w:tr w:rsidR="00BB2644" w:rsidRPr="00BB2644" w:rsidTr="009634DB">
        <w:trPr>
          <w:trHeight w:val="300"/>
          <w:trPrChange w:id="2388" w:author="Autor">
            <w:trPr>
              <w:trHeight w:val="300"/>
            </w:trPr>
          </w:trPrChange>
        </w:trPr>
        <w:tc>
          <w:tcPr>
            <w:tcW w:w="3559" w:type="dxa"/>
            <w:gridSpan w:val="2"/>
            <w:shd w:val="clear" w:color="auto" w:fill="auto"/>
            <w:vAlign w:val="center"/>
            <w:tcPrChange w:id="2389" w:author="Autor">
              <w:tcPr>
                <w:tcW w:w="3559" w:type="dxa"/>
                <w:gridSpan w:val="2"/>
                <w:shd w:val="clear" w:color="auto" w:fill="auto"/>
                <w:vAlign w:val="center"/>
              </w:tcPr>
            </w:tcPrChange>
          </w:tcPr>
          <w:p w:rsidR="00BB2644" w:rsidRPr="00BB2644" w:rsidRDefault="00BB2644" w:rsidP="00BB2644">
            <w:pPr>
              <w:rPr>
                <w:color w:val="000000"/>
                <w:sz w:val="22"/>
                <w:szCs w:val="22"/>
              </w:rPr>
            </w:pPr>
            <w:del w:id="2390" w:author="Autor">
              <w:r w:rsidRPr="00BB2644" w:rsidDel="009634DB">
                <w:rPr>
                  <w:color w:val="000000"/>
                  <w:sz w:val="22"/>
                  <w:szCs w:val="22"/>
                </w:rPr>
                <w:delText>Druh verejného obstarávateľa / obstarávateľa podľa ZVO</w:delText>
              </w:r>
            </w:del>
          </w:p>
        </w:tc>
        <w:tc>
          <w:tcPr>
            <w:tcW w:w="5528" w:type="dxa"/>
            <w:gridSpan w:val="5"/>
            <w:shd w:val="clear" w:color="auto" w:fill="auto"/>
            <w:vAlign w:val="center"/>
            <w:tcPrChange w:id="2391" w:author="Autor">
              <w:tcPr>
                <w:tcW w:w="5528" w:type="dxa"/>
                <w:gridSpan w:val="5"/>
                <w:shd w:val="clear" w:color="auto" w:fill="auto"/>
                <w:vAlign w:val="center"/>
              </w:tcPr>
            </w:tcPrChange>
          </w:tcPr>
          <w:p w:rsidR="00BB2644" w:rsidRPr="00BB2644" w:rsidRDefault="00BB2644" w:rsidP="00BB2644">
            <w:pPr>
              <w:rPr>
                <w:color w:val="000000"/>
                <w:sz w:val="22"/>
                <w:szCs w:val="22"/>
              </w:rPr>
            </w:pPr>
            <w:del w:id="2392" w:author="Autor">
              <w:r w:rsidRPr="00BB2644" w:rsidDel="009634DB">
                <w:rPr>
                  <w:color w:val="000000"/>
                  <w:sz w:val="22"/>
                  <w:szCs w:val="22"/>
                </w:rPr>
                <w:delText> </w:delText>
              </w:r>
            </w:del>
          </w:p>
        </w:tc>
      </w:tr>
      <w:tr w:rsidR="00BB2644" w:rsidRPr="00BB2644" w:rsidTr="009634DB">
        <w:trPr>
          <w:trHeight w:val="330"/>
          <w:trPrChange w:id="2393" w:author="Autor">
            <w:trPr>
              <w:trHeight w:val="330"/>
            </w:trPr>
          </w:trPrChange>
        </w:trPr>
        <w:tc>
          <w:tcPr>
            <w:tcW w:w="9087" w:type="dxa"/>
            <w:gridSpan w:val="7"/>
            <w:shd w:val="clear" w:color="auto" w:fill="auto"/>
            <w:vAlign w:val="center"/>
            <w:tcPrChange w:id="2394"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395" w:author="Autor">
              <w:r w:rsidRPr="00BB2644" w:rsidDel="009634DB">
                <w:rPr>
                  <w:b/>
                  <w:bCs/>
                  <w:color w:val="000000"/>
                  <w:sz w:val="22"/>
                  <w:szCs w:val="22"/>
                </w:rPr>
                <w:delText>Identifikácia zákazky</w:delText>
              </w:r>
            </w:del>
          </w:p>
        </w:tc>
      </w:tr>
      <w:tr w:rsidR="00BB2644" w:rsidRPr="00BB2644" w:rsidTr="009634DB">
        <w:trPr>
          <w:trHeight w:val="300"/>
          <w:trPrChange w:id="2396" w:author="Autor">
            <w:trPr>
              <w:trHeight w:val="300"/>
            </w:trPr>
          </w:trPrChange>
        </w:trPr>
        <w:tc>
          <w:tcPr>
            <w:tcW w:w="3559" w:type="dxa"/>
            <w:gridSpan w:val="2"/>
            <w:shd w:val="clear" w:color="auto" w:fill="auto"/>
            <w:vAlign w:val="center"/>
            <w:tcPrChange w:id="2397" w:author="Autor">
              <w:tcPr>
                <w:tcW w:w="3559" w:type="dxa"/>
                <w:gridSpan w:val="2"/>
                <w:shd w:val="clear" w:color="auto" w:fill="auto"/>
                <w:vAlign w:val="center"/>
              </w:tcPr>
            </w:tcPrChange>
          </w:tcPr>
          <w:p w:rsidR="00BB2644" w:rsidRPr="00BB2644" w:rsidRDefault="00BB2644" w:rsidP="00BB2644">
            <w:pPr>
              <w:rPr>
                <w:color w:val="000000"/>
                <w:sz w:val="22"/>
                <w:szCs w:val="22"/>
              </w:rPr>
            </w:pPr>
            <w:del w:id="2398" w:author="Autor">
              <w:r w:rsidRPr="00BB2644" w:rsidDel="009634DB">
                <w:rPr>
                  <w:color w:val="000000"/>
                  <w:sz w:val="22"/>
                  <w:szCs w:val="22"/>
                </w:rPr>
                <w:delText>Druh zákazky podľa predpokladanej hodnoty zákazky</w:delText>
              </w:r>
            </w:del>
          </w:p>
        </w:tc>
        <w:tc>
          <w:tcPr>
            <w:tcW w:w="5528" w:type="dxa"/>
            <w:gridSpan w:val="5"/>
            <w:shd w:val="clear" w:color="auto" w:fill="auto"/>
            <w:vAlign w:val="center"/>
            <w:tcPrChange w:id="2399" w:author="Autor">
              <w:tcPr>
                <w:tcW w:w="5528" w:type="dxa"/>
                <w:gridSpan w:val="5"/>
                <w:shd w:val="clear" w:color="auto" w:fill="auto"/>
                <w:vAlign w:val="center"/>
              </w:tcPr>
            </w:tcPrChange>
          </w:tcPr>
          <w:p w:rsidR="00BB2644" w:rsidRPr="00BB2644" w:rsidRDefault="00BB2644" w:rsidP="00BB2644">
            <w:pPr>
              <w:rPr>
                <w:color w:val="000000"/>
                <w:sz w:val="22"/>
                <w:szCs w:val="22"/>
              </w:rPr>
            </w:pPr>
            <w:del w:id="2400" w:author="Autor">
              <w:r w:rsidRPr="00BB2644" w:rsidDel="009634DB">
                <w:rPr>
                  <w:color w:val="000000"/>
                  <w:sz w:val="22"/>
                  <w:szCs w:val="22"/>
                </w:rPr>
                <w:delText>Nadlimitná zákazka</w:delText>
              </w:r>
            </w:del>
          </w:p>
        </w:tc>
      </w:tr>
      <w:tr w:rsidR="00BB2644" w:rsidRPr="00BB2644" w:rsidTr="009634DB">
        <w:trPr>
          <w:trHeight w:val="300"/>
          <w:trPrChange w:id="2401" w:author="Autor">
            <w:trPr>
              <w:trHeight w:val="300"/>
            </w:trPr>
          </w:trPrChange>
        </w:trPr>
        <w:tc>
          <w:tcPr>
            <w:tcW w:w="3559" w:type="dxa"/>
            <w:gridSpan w:val="2"/>
            <w:shd w:val="clear" w:color="auto" w:fill="auto"/>
            <w:vAlign w:val="center"/>
            <w:tcPrChange w:id="2402" w:author="Autor">
              <w:tcPr>
                <w:tcW w:w="3559" w:type="dxa"/>
                <w:gridSpan w:val="2"/>
                <w:shd w:val="clear" w:color="auto" w:fill="auto"/>
                <w:vAlign w:val="center"/>
              </w:tcPr>
            </w:tcPrChange>
          </w:tcPr>
          <w:p w:rsidR="00BB2644" w:rsidRPr="00BB2644" w:rsidRDefault="00BB2644" w:rsidP="00BB2644">
            <w:pPr>
              <w:rPr>
                <w:color w:val="000000"/>
                <w:sz w:val="22"/>
                <w:szCs w:val="22"/>
              </w:rPr>
            </w:pPr>
            <w:del w:id="2403" w:author="Autor">
              <w:r w:rsidRPr="00BB2644" w:rsidDel="009634DB">
                <w:rPr>
                  <w:color w:val="000000"/>
                  <w:sz w:val="22"/>
                  <w:szCs w:val="22"/>
                </w:rPr>
                <w:delText>Druh zákazky podľa postupu</w:delText>
              </w:r>
            </w:del>
          </w:p>
        </w:tc>
        <w:tc>
          <w:tcPr>
            <w:tcW w:w="5528" w:type="dxa"/>
            <w:gridSpan w:val="5"/>
            <w:shd w:val="clear" w:color="auto" w:fill="auto"/>
            <w:vAlign w:val="center"/>
            <w:tcPrChange w:id="2404" w:author="Autor">
              <w:tcPr>
                <w:tcW w:w="5528" w:type="dxa"/>
                <w:gridSpan w:val="5"/>
                <w:shd w:val="clear" w:color="auto" w:fill="auto"/>
                <w:vAlign w:val="center"/>
              </w:tcPr>
            </w:tcPrChange>
          </w:tcPr>
          <w:p w:rsidR="00BB2644" w:rsidRPr="00BB2644" w:rsidRDefault="00BB2644" w:rsidP="00BB2644">
            <w:pPr>
              <w:rPr>
                <w:color w:val="000000"/>
                <w:sz w:val="22"/>
                <w:szCs w:val="22"/>
              </w:rPr>
            </w:pPr>
            <w:del w:id="2405" w:author="Autor">
              <w:r w:rsidRPr="00BB2644" w:rsidDel="009634DB">
                <w:rPr>
                  <w:color w:val="000000"/>
                  <w:sz w:val="22"/>
                  <w:szCs w:val="22"/>
                </w:rPr>
                <w:delText>Súťaž návrhov</w:delText>
              </w:r>
            </w:del>
          </w:p>
        </w:tc>
      </w:tr>
      <w:tr w:rsidR="00BB2644" w:rsidRPr="00BB2644" w:rsidTr="009634DB">
        <w:trPr>
          <w:trHeight w:val="300"/>
          <w:trPrChange w:id="2406" w:author="Autor">
            <w:trPr>
              <w:trHeight w:val="300"/>
            </w:trPr>
          </w:trPrChange>
        </w:trPr>
        <w:tc>
          <w:tcPr>
            <w:tcW w:w="3559" w:type="dxa"/>
            <w:gridSpan w:val="2"/>
            <w:shd w:val="clear" w:color="auto" w:fill="auto"/>
            <w:vAlign w:val="center"/>
            <w:tcPrChange w:id="2407" w:author="Autor">
              <w:tcPr>
                <w:tcW w:w="3559" w:type="dxa"/>
                <w:gridSpan w:val="2"/>
                <w:shd w:val="clear" w:color="auto" w:fill="auto"/>
                <w:vAlign w:val="center"/>
              </w:tcPr>
            </w:tcPrChange>
          </w:tcPr>
          <w:p w:rsidR="00BB2644" w:rsidRPr="00BB2644" w:rsidRDefault="00BB2644" w:rsidP="00BB2644">
            <w:pPr>
              <w:rPr>
                <w:color w:val="000000"/>
                <w:sz w:val="22"/>
                <w:szCs w:val="22"/>
              </w:rPr>
            </w:pPr>
            <w:del w:id="2408" w:author="Autor">
              <w:r w:rsidRPr="00BB2644" w:rsidDel="009634DB">
                <w:rPr>
                  <w:color w:val="000000"/>
                  <w:sz w:val="22"/>
                  <w:szCs w:val="22"/>
                </w:rPr>
                <w:delText>Druh zákazky podľa predmetu obstarania</w:delText>
              </w:r>
            </w:del>
          </w:p>
        </w:tc>
        <w:tc>
          <w:tcPr>
            <w:tcW w:w="5528" w:type="dxa"/>
            <w:gridSpan w:val="5"/>
            <w:shd w:val="clear" w:color="auto" w:fill="auto"/>
            <w:vAlign w:val="center"/>
            <w:tcPrChange w:id="2409" w:author="Autor">
              <w:tcPr>
                <w:tcW w:w="5528" w:type="dxa"/>
                <w:gridSpan w:val="5"/>
                <w:shd w:val="clear" w:color="auto" w:fill="auto"/>
                <w:vAlign w:val="center"/>
              </w:tcPr>
            </w:tcPrChange>
          </w:tcPr>
          <w:p w:rsidR="00BB2644" w:rsidRPr="00BB2644" w:rsidRDefault="00BB2644" w:rsidP="00BB2644">
            <w:pPr>
              <w:rPr>
                <w:color w:val="000000"/>
                <w:sz w:val="22"/>
                <w:szCs w:val="22"/>
              </w:rPr>
            </w:pPr>
            <w:del w:id="2410" w:author="Autor">
              <w:r w:rsidRPr="00BB2644" w:rsidDel="009634DB">
                <w:rPr>
                  <w:color w:val="000000"/>
                  <w:sz w:val="22"/>
                  <w:szCs w:val="22"/>
                </w:rPr>
                <w:delText xml:space="preserve"> </w:delText>
              </w:r>
            </w:del>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del w:id="2411" w:author="Autor">
              <w:r w:rsidRPr="00863741" w:rsidDel="009634DB">
                <w:rPr>
                  <w:color w:val="000000"/>
                  <w:sz w:val="22"/>
                  <w:szCs w:val="22"/>
                </w:rPr>
                <w:delText>Identifikátor zákazky v</w:delText>
              </w:r>
              <w:r w:rsidDel="009634DB">
                <w:rPr>
                  <w:color w:val="000000"/>
                  <w:sz w:val="22"/>
                  <w:szCs w:val="22"/>
                </w:rPr>
                <w:delText> </w:delText>
              </w:r>
              <w:r w:rsidRPr="00863741" w:rsidDel="009634DB">
                <w:rPr>
                  <w:color w:val="000000"/>
                  <w:sz w:val="22"/>
                  <w:szCs w:val="22"/>
                </w:rPr>
                <w:delText>ITMS</w:delText>
              </w:r>
              <w:r w:rsidDel="009634DB">
                <w:rPr>
                  <w:color w:val="000000"/>
                  <w:sz w:val="22"/>
                  <w:szCs w:val="22"/>
                </w:rPr>
                <w:delText>2014+</w:delText>
              </w:r>
            </w:del>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9634DB">
        <w:trPr>
          <w:trHeight w:val="300"/>
          <w:trPrChange w:id="2412" w:author="Autor">
            <w:trPr>
              <w:trHeight w:val="300"/>
            </w:trPr>
          </w:trPrChange>
        </w:trPr>
        <w:tc>
          <w:tcPr>
            <w:tcW w:w="3559" w:type="dxa"/>
            <w:gridSpan w:val="2"/>
            <w:shd w:val="clear" w:color="auto" w:fill="auto"/>
            <w:vAlign w:val="center"/>
            <w:tcPrChange w:id="2413" w:author="Autor">
              <w:tcPr>
                <w:tcW w:w="3559" w:type="dxa"/>
                <w:gridSpan w:val="2"/>
                <w:shd w:val="clear" w:color="auto" w:fill="auto"/>
                <w:vAlign w:val="center"/>
              </w:tcPr>
            </w:tcPrChange>
          </w:tcPr>
          <w:p w:rsidR="00BB2644" w:rsidRPr="00BB2644" w:rsidRDefault="00BB2644" w:rsidP="00BB2644">
            <w:pPr>
              <w:rPr>
                <w:color w:val="000000"/>
                <w:sz w:val="22"/>
                <w:szCs w:val="22"/>
              </w:rPr>
            </w:pPr>
            <w:del w:id="2414" w:author="Autor">
              <w:r w:rsidRPr="00BB2644" w:rsidDel="009634DB">
                <w:rPr>
                  <w:color w:val="000000"/>
                  <w:sz w:val="22"/>
                  <w:szCs w:val="22"/>
                </w:rPr>
                <w:delText>Typ kontroly</w:delText>
              </w:r>
            </w:del>
          </w:p>
        </w:tc>
        <w:tc>
          <w:tcPr>
            <w:tcW w:w="5528" w:type="dxa"/>
            <w:gridSpan w:val="5"/>
            <w:shd w:val="clear" w:color="auto" w:fill="auto"/>
            <w:vAlign w:val="center"/>
            <w:tcPrChange w:id="2415" w:author="Autor">
              <w:tcPr>
                <w:tcW w:w="5528" w:type="dxa"/>
                <w:gridSpan w:val="5"/>
                <w:shd w:val="clear" w:color="auto" w:fill="auto"/>
                <w:vAlign w:val="center"/>
              </w:tcPr>
            </w:tcPrChange>
          </w:tcPr>
          <w:p w:rsidR="00BB2644" w:rsidRPr="00BB2644" w:rsidRDefault="00BB2644" w:rsidP="00BB2644">
            <w:pPr>
              <w:rPr>
                <w:color w:val="000000"/>
                <w:sz w:val="22"/>
                <w:szCs w:val="22"/>
              </w:rPr>
            </w:pPr>
            <w:del w:id="2416" w:author="Autor">
              <w:r w:rsidRPr="00BB2644" w:rsidDel="009634DB">
                <w:rPr>
                  <w:color w:val="000000"/>
                  <w:sz w:val="22"/>
                  <w:szCs w:val="22"/>
                </w:rPr>
                <w:delText>1. ex-ante kontrola</w:delText>
              </w:r>
            </w:del>
          </w:p>
        </w:tc>
      </w:tr>
      <w:tr w:rsidR="00BB2644" w:rsidRPr="00BB2644" w:rsidTr="009634DB">
        <w:trPr>
          <w:trHeight w:val="300"/>
          <w:trPrChange w:id="2417" w:author="Autor">
            <w:trPr>
              <w:trHeight w:val="300"/>
            </w:trPr>
          </w:trPrChange>
        </w:trPr>
        <w:tc>
          <w:tcPr>
            <w:tcW w:w="3559" w:type="dxa"/>
            <w:gridSpan w:val="2"/>
            <w:shd w:val="clear" w:color="auto" w:fill="auto"/>
            <w:vAlign w:val="center"/>
            <w:tcPrChange w:id="2418" w:author="Autor">
              <w:tcPr>
                <w:tcW w:w="3559" w:type="dxa"/>
                <w:gridSpan w:val="2"/>
                <w:shd w:val="clear" w:color="auto" w:fill="auto"/>
                <w:vAlign w:val="center"/>
              </w:tcPr>
            </w:tcPrChange>
          </w:tcPr>
          <w:p w:rsidR="00BB2644" w:rsidRPr="00BB2644" w:rsidRDefault="00BB2644" w:rsidP="00BB2644">
            <w:pPr>
              <w:rPr>
                <w:color w:val="000000"/>
                <w:sz w:val="22"/>
                <w:szCs w:val="22"/>
              </w:rPr>
            </w:pPr>
            <w:del w:id="2419" w:author="Autor">
              <w:r w:rsidRPr="00BB2644" w:rsidDel="009634DB">
                <w:rPr>
                  <w:color w:val="000000"/>
                  <w:sz w:val="22"/>
                  <w:szCs w:val="22"/>
                </w:rPr>
                <w:delText>Názov zákazky</w:delText>
              </w:r>
            </w:del>
          </w:p>
        </w:tc>
        <w:tc>
          <w:tcPr>
            <w:tcW w:w="5528" w:type="dxa"/>
            <w:gridSpan w:val="5"/>
            <w:shd w:val="clear" w:color="auto" w:fill="auto"/>
            <w:vAlign w:val="center"/>
            <w:tcPrChange w:id="2420" w:author="Autor">
              <w:tcPr>
                <w:tcW w:w="5528" w:type="dxa"/>
                <w:gridSpan w:val="5"/>
                <w:shd w:val="clear" w:color="auto" w:fill="auto"/>
                <w:vAlign w:val="center"/>
              </w:tcPr>
            </w:tcPrChange>
          </w:tcPr>
          <w:p w:rsidR="00BB2644" w:rsidRPr="00BB2644" w:rsidRDefault="00BB2644" w:rsidP="00BB2644">
            <w:pPr>
              <w:rPr>
                <w:color w:val="000000"/>
                <w:sz w:val="22"/>
                <w:szCs w:val="22"/>
              </w:rPr>
            </w:pPr>
            <w:del w:id="2421" w:author="Autor">
              <w:r w:rsidRPr="00BB2644" w:rsidDel="009634DB">
                <w:rPr>
                  <w:color w:val="000000"/>
                  <w:sz w:val="22"/>
                  <w:szCs w:val="22"/>
                </w:rPr>
                <w:delText> </w:delText>
              </w:r>
            </w:del>
          </w:p>
        </w:tc>
      </w:tr>
      <w:tr w:rsidR="00BB2644" w:rsidRPr="00BB2644" w:rsidTr="009634DB">
        <w:trPr>
          <w:trHeight w:val="300"/>
          <w:trPrChange w:id="2422" w:author="Autor">
            <w:trPr>
              <w:trHeight w:val="300"/>
            </w:trPr>
          </w:trPrChange>
        </w:trPr>
        <w:tc>
          <w:tcPr>
            <w:tcW w:w="3559" w:type="dxa"/>
            <w:gridSpan w:val="2"/>
            <w:shd w:val="clear" w:color="auto" w:fill="auto"/>
            <w:vAlign w:val="center"/>
            <w:tcPrChange w:id="2423" w:author="Autor">
              <w:tcPr>
                <w:tcW w:w="3559" w:type="dxa"/>
                <w:gridSpan w:val="2"/>
                <w:shd w:val="clear" w:color="auto" w:fill="auto"/>
                <w:vAlign w:val="center"/>
              </w:tcPr>
            </w:tcPrChange>
          </w:tcPr>
          <w:p w:rsidR="00BB2644" w:rsidRPr="00BB2644" w:rsidRDefault="00BB2644" w:rsidP="00BB2644">
            <w:pPr>
              <w:rPr>
                <w:color w:val="000000"/>
                <w:sz w:val="22"/>
                <w:szCs w:val="22"/>
              </w:rPr>
            </w:pPr>
            <w:del w:id="2424" w:author="Autor">
              <w:r w:rsidRPr="00BB2644" w:rsidDel="009634DB">
                <w:rPr>
                  <w:color w:val="000000"/>
                  <w:sz w:val="22"/>
                  <w:szCs w:val="22"/>
                </w:rPr>
                <w:delText>Predpokladaná hodnota zákazky</w:delText>
              </w:r>
            </w:del>
          </w:p>
        </w:tc>
        <w:tc>
          <w:tcPr>
            <w:tcW w:w="5528" w:type="dxa"/>
            <w:gridSpan w:val="5"/>
            <w:shd w:val="clear" w:color="auto" w:fill="auto"/>
            <w:vAlign w:val="center"/>
            <w:tcPrChange w:id="2425" w:author="Autor">
              <w:tcPr>
                <w:tcW w:w="5528" w:type="dxa"/>
                <w:gridSpan w:val="5"/>
                <w:shd w:val="clear" w:color="auto" w:fill="auto"/>
                <w:vAlign w:val="center"/>
              </w:tcPr>
            </w:tcPrChange>
          </w:tcPr>
          <w:p w:rsidR="00BB2644" w:rsidRPr="00BB2644" w:rsidRDefault="00BB2644" w:rsidP="00BB2644">
            <w:pPr>
              <w:rPr>
                <w:color w:val="000000"/>
                <w:sz w:val="22"/>
                <w:szCs w:val="22"/>
              </w:rPr>
            </w:pPr>
            <w:del w:id="2426" w:author="Autor">
              <w:r w:rsidRPr="00BB2644" w:rsidDel="009634DB">
                <w:rPr>
                  <w:color w:val="000000"/>
                  <w:sz w:val="22"/>
                  <w:szCs w:val="22"/>
                </w:rPr>
                <w:delText> </w:delText>
              </w:r>
            </w:del>
          </w:p>
        </w:tc>
      </w:tr>
      <w:tr w:rsidR="00BB2644" w:rsidRPr="00BB2644" w:rsidTr="009634DB">
        <w:trPr>
          <w:trHeight w:val="810"/>
          <w:trPrChange w:id="2427" w:author="Autor">
            <w:trPr>
              <w:trHeight w:val="810"/>
            </w:trPr>
          </w:trPrChange>
        </w:trPr>
        <w:tc>
          <w:tcPr>
            <w:tcW w:w="3559" w:type="dxa"/>
            <w:gridSpan w:val="2"/>
            <w:shd w:val="clear" w:color="auto" w:fill="auto"/>
            <w:vAlign w:val="center"/>
            <w:tcPrChange w:id="2428" w:author="Autor">
              <w:tcPr>
                <w:tcW w:w="3559" w:type="dxa"/>
                <w:gridSpan w:val="2"/>
                <w:shd w:val="clear" w:color="auto" w:fill="auto"/>
                <w:vAlign w:val="center"/>
              </w:tcPr>
            </w:tcPrChange>
          </w:tcPr>
          <w:p w:rsidR="00BB2644" w:rsidRPr="00BB2644" w:rsidRDefault="00BB2644" w:rsidP="00BB2644">
            <w:pPr>
              <w:rPr>
                <w:color w:val="000000"/>
                <w:sz w:val="22"/>
                <w:szCs w:val="22"/>
              </w:rPr>
            </w:pPr>
            <w:del w:id="2429" w:author="Autor">
              <w:r w:rsidRPr="00BB2644" w:rsidDel="009634DB">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2430" w:author="Autor">
              <w:tcPr>
                <w:tcW w:w="5528" w:type="dxa"/>
                <w:gridSpan w:val="5"/>
                <w:shd w:val="clear" w:color="auto" w:fill="auto"/>
                <w:vAlign w:val="center"/>
              </w:tcPr>
            </w:tcPrChange>
          </w:tcPr>
          <w:p w:rsidR="00BB2644" w:rsidRPr="00BB2644" w:rsidRDefault="00BB2644" w:rsidP="00BB2644">
            <w:pPr>
              <w:rPr>
                <w:color w:val="000000"/>
                <w:sz w:val="22"/>
                <w:szCs w:val="22"/>
              </w:rPr>
            </w:pPr>
            <w:del w:id="2431" w:author="Autor">
              <w:r w:rsidRPr="00BB2644" w:rsidDel="009634DB">
                <w:rPr>
                  <w:color w:val="000000"/>
                  <w:sz w:val="22"/>
                  <w:szCs w:val="22"/>
                </w:rPr>
                <w:delText> </w:delText>
              </w:r>
            </w:del>
          </w:p>
        </w:tc>
      </w:tr>
      <w:tr w:rsidR="00BB2644" w:rsidRPr="00BB2644" w:rsidTr="009634DB">
        <w:trPr>
          <w:trHeight w:val="315"/>
          <w:trPrChange w:id="2432" w:author="Autor">
            <w:trPr>
              <w:trHeight w:val="315"/>
            </w:trPr>
          </w:trPrChange>
        </w:trPr>
        <w:tc>
          <w:tcPr>
            <w:tcW w:w="582" w:type="dxa"/>
            <w:shd w:val="clear" w:color="000000" w:fill="60497A"/>
            <w:vAlign w:val="center"/>
            <w:tcPrChange w:id="2433" w:author="Autor">
              <w:tcPr>
                <w:tcW w:w="582" w:type="dxa"/>
                <w:shd w:val="clear" w:color="000000" w:fill="60497A"/>
                <w:vAlign w:val="center"/>
              </w:tcPr>
            </w:tcPrChange>
          </w:tcPr>
          <w:p w:rsidR="00BB2644" w:rsidRPr="00BB2644" w:rsidRDefault="00BB2644" w:rsidP="00BB2644">
            <w:pPr>
              <w:jc w:val="center"/>
              <w:rPr>
                <w:b/>
                <w:bCs/>
                <w:color w:val="FFFFFF"/>
                <w:sz w:val="22"/>
                <w:szCs w:val="22"/>
              </w:rPr>
            </w:pPr>
            <w:del w:id="2434" w:author="Autor">
              <w:r w:rsidRPr="00BB2644" w:rsidDel="009634DB">
                <w:rPr>
                  <w:b/>
                  <w:bCs/>
                  <w:color w:val="FFFFFF"/>
                  <w:sz w:val="22"/>
                  <w:szCs w:val="22"/>
                </w:rPr>
                <w:delText>P. č.</w:delText>
              </w:r>
            </w:del>
          </w:p>
        </w:tc>
        <w:tc>
          <w:tcPr>
            <w:tcW w:w="4820" w:type="dxa"/>
            <w:gridSpan w:val="2"/>
            <w:shd w:val="clear" w:color="000000" w:fill="60497A"/>
            <w:vAlign w:val="center"/>
            <w:tcPrChange w:id="2435" w:author="Autor">
              <w:tcPr>
                <w:tcW w:w="4820" w:type="dxa"/>
                <w:gridSpan w:val="2"/>
                <w:shd w:val="clear" w:color="000000" w:fill="60497A"/>
                <w:vAlign w:val="center"/>
              </w:tcPr>
            </w:tcPrChange>
          </w:tcPr>
          <w:p w:rsidR="00BB2644" w:rsidRPr="00BB2644" w:rsidRDefault="00BB2644" w:rsidP="00BB2644">
            <w:pPr>
              <w:jc w:val="center"/>
              <w:rPr>
                <w:b/>
                <w:bCs/>
                <w:color w:val="FFFFFF"/>
                <w:sz w:val="22"/>
                <w:szCs w:val="22"/>
              </w:rPr>
            </w:pPr>
            <w:del w:id="2436" w:author="Autor">
              <w:r w:rsidRPr="00BB2644" w:rsidDel="009634DB">
                <w:rPr>
                  <w:b/>
                  <w:bCs/>
                  <w:color w:val="FFFFFF"/>
                  <w:sz w:val="22"/>
                  <w:szCs w:val="22"/>
                </w:rPr>
                <w:delText>Kontrolné otázky</w:delText>
              </w:r>
            </w:del>
          </w:p>
        </w:tc>
        <w:tc>
          <w:tcPr>
            <w:tcW w:w="567" w:type="dxa"/>
            <w:shd w:val="clear" w:color="000000" w:fill="60497A"/>
            <w:vAlign w:val="center"/>
            <w:tcPrChange w:id="2437"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2438" w:author="Autor">
              <w:r w:rsidRPr="00BB2644" w:rsidDel="009634DB">
                <w:rPr>
                  <w:b/>
                  <w:bCs/>
                  <w:color w:val="FFFFFF"/>
                  <w:sz w:val="22"/>
                  <w:szCs w:val="22"/>
                </w:rPr>
                <w:delText>áno</w:delText>
              </w:r>
            </w:del>
          </w:p>
        </w:tc>
        <w:tc>
          <w:tcPr>
            <w:tcW w:w="567" w:type="dxa"/>
            <w:shd w:val="clear" w:color="000000" w:fill="60497A"/>
            <w:vAlign w:val="center"/>
            <w:tcPrChange w:id="2439"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2440" w:author="Autor">
              <w:r w:rsidRPr="00BB2644" w:rsidDel="009634DB">
                <w:rPr>
                  <w:b/>
                  <w:bCs/>
                  <w:color w:val="FFFFFF"/>
                  <w:sz w:val="22"/>
                  <w:szCs w:val="22"/>
                </w:rPr>
                <w:delText>nie</w:delText>
              </w:r>
            </w:del>
          </w:p>
        </w:tc>
        <w:tc>
          <w:tcPr>
            <w:tcW w:w="776" w:type="dxa"/>
            <w:shd w:val="clear" w:color="000000" w:fill="60497A"/>
            <w:vAlign w:val="center"/>
            <w:tcPrChange w:id="2441" w:author="Autor">
              <w:tcPr>
                <w:tcW w:w="776" w:type="dxa"/>
                <w:shd w:val="clear" w:color="000000" w:fill="60497A"/>
                <w:vAlign w:val="center"/>
              </w:tcPr>
            </w:tcPrChange>
          </w:tcPr>
          <w:p w:rsidR="00BB2644" w:rsidRPr="00BB2644" w:rsidRDefault="00BB2644" w:rsidP="00BB2644">
            <w:pPr>
              <w:jc w:val="center"/>
              <w:rPr>
                <w:b/>
                <w:bCs/>
                <w:color w:val="FFFFFF"/>
                <w:sz w:val="22"/>
                <w:szCs w:val="22"/>
              </w:rPr>
            </w:pPr>
            <w:del w:id="2442" w:author="Autor">
              <w:r w:rsidRPr="00BB2644" w:rsidDel="009634DB">
                <w:rPr>
                  <w:b/>
                  <w:bCs/>
                  <w:color w:val="FFFFFF"/>
                  <w:sz w:val="22"/>
                  <w:szCs w:val="22"/>
                </w:rPr>
                <w:delText>netýka sa</w:delText>
              </w:r>
            </w:del>
          </w:p>
        </w:tc>
        <w:tc>
          <w:tcPr>
            <w:tcW w:w="1775" w:type="dxa"/>
            <w:shd w:val="clear" w:color="000000" w:fill="60497A"/>
            <w:vAlign w:val="center"/>
            <w:tcPrChange w:id="2443" w:author="Autor">
              <w:tcPr>
                <w:tcW w:w="1775" w:type="dxa"/>
                <w:shd w:val="clear" w:color="000000" w:fill="60497A"/>
                <w:vAlign w:val="center"/>
              </w:tcPr>
            </w:tcPrChange>
          </w:tcPr>
          <w:p w:rsidR="00BB2644" w:rsidRPr="00BB2644" w:rsidRDefault="00BB2644" w:rsidP="00BB2644">
            <w:pPr>
              <w:jc w:val="center"/>
              <w:rPr>
                <w:b/>
                <w:bCs/>
                <w:color w:val="FFFFFF"/>
                <w:sz w:val="22"/>
                <w:szCs w:val="22"/>
              </w:rPr>
            </w:pPr>
            <w:del w:id="2444" w:author="Autor">
              <w:r w:rsidRPr="00BB2644" w:rsidDel="009634DB">
                <w:rPr>
                  <w:b/>
                  <w:bCs/>
                  <w:color w:val="FFFFFF"/>
                  <w:sz w:val="22"/>
                  <w:szCs w:val="22"/>
                </w:rPr>
                <w:delText>Poznámka</w:delText>
              </w:r>
            </w:del>
          </w:p>
        </w:tc>
      </w:tr>
      <w:tr w:rsidR="00B80E06" w:rsidRPr="00BB2644" w:rsidTr="009634DB">
        <w:trPr>
          <w:trHeight w:val="873"/>
          <w:trPrChange w:id="2445" w:author="Autor">
            <w:trPr>
              <w:trHeight w:val="873"/>
            </w:trPr>
          </w:trPrChange>
        </w:trPr>
        <w:tc>
          <w:tcPr>
            <w:tcW w:w="582" w:type="dxa"/>
            <w:vMerge w:val="restart"/>
            <w:shd w:val="clear" w:color="auto" w:fill="auto"/>
            <w:noWrap/>
            <w:vAlign w:val="center"/>
            <w:tcPrChange w:id="2446" w:author="Autor">
              <w:tcPr>
                <w:tcW w:w="582" w:type="dxa"/>
                <w:vMerge w:val="restart"/>
                <w:shd w:val="clear" w:color="auto" w:fill="auto"/>
                <w:noWrap/>
                <w:vAlign w:val="center"/>
              </w:tcPr>
            </w:tcPrChange>
          </w:tcPr>
          <w:p w:rsidR="00B80E06" w:rsidRPr="00BB2644" w:rsidRDefault="00B80E06" w:rsidP="00BB2644">
            <w:pPr>
              <w:jc w:val="center"/>
              <w:rPr>
                <w:color w:val="000000"/>
                <w:sz w:val="22"/>
                <w:szCs w:val="22"/>
              </w:rPr>
            </w:pPr>
            <w:del w:id="2447" w:author="Autor">
              <w:r w:rsidRPr="00BB2644" w:rsidDel="009634DB">
                <w:rPr>
                  <w:color w:val="000000"/>
                  <w:sz w:val="22"/>
                  <w:szCs w:val="22"/>
                </w:rPr>
                <w:delText>1</w:delText>
              </w:r>
            </w:del>
          </w:p>
        </w:tc>
        <w:tc>
          <w:tcPr>
            <w:tcW w:w="4820" w:type="dxa"/>
            <w:gridSpan w:val="2"/>
            <w:vMerge w:val="restart"/>
            <w:shd w:val="clear" w:color="auto" w:fill="auto"/>
            <w:vAlign w:val="center"/>
            <w:tcPrChange w:id="2448" w:author="Autor">
              <w:tcPr>
                <w:tcW w:w="4820" w:type="dxa"/>
                <w:gridSpan w:val="2"/>
                <w:vMerge w:val="restart"/>
                <w:shd w:val="clear" w:color="auto" w:fill="auto"/>
                <w:vAlign w:val="center"/>
              </w:tcPr>
            </w:tcPrChange>
          </w:tcPr>
          <w:p w:rsidR="00B80E06" w:rsidRPr="00BB2644" w:rsidRDefault="00B80E06" w:rsidP="00BB2644">
            <w:pPr>
              <w:rPr>
                <w:color w:val="000000"/>
                <w:sz w:val="22"/>
                <w:szCs w:val="22"/>
              </w:rPr>
            </w:pPr>
            <w:del w:id="2449" w:author="Autor">
              <w:r w:rsidRPr="00BB2644" w:rsidDel="009634DB">
                <w:rPr>
                  <w:color w:val="000000"/>
                  <w:sz w:val="22"/>
                  <w:szCs w:val="22"/>
                </w:rPr>
                <w:delText>Bola predpokladaná hodnota zákazky určená súladne so ZVO?</w:delText>
              </w:r>
              <w:r w:rsidRPr="00BB2644" w:rsidDel="009634DB">
                <w:rPr>
                  <w:color w:val="000000"/>
                  <w:sz w:val="22"/>
                  <w:szCs w:val="22"/>
                </w:rPr>
                <w:br/>
                <w:delText>a) Bola PHZ určená ako cena bez DPH?</w:delText>
              </w:r>
              <w:r w:rsidRPr="00BB2644" w:rsidDel="009634DB">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9634DB">
                <w:rPr>
                  <w:color w:val="000000"/>
                  <w:sz w:val="22"/>
                  <w:szCs w:val="22"/>
                </w:rPr>
                <w:br/>
                <w:delText>c) Bola PHZ určená tak, že zahŕňa PHZ všetkých častí zákazky, vrátane opakovaných plnení, odmien a opcií?</w:delText>
              </w:r>
              <w:r w:rsidRPr="00BB2644" w:rsidDel="009634DB">
                <w:rPr>
                  <w:color w:val="000000"/>
                  <w:sz w:val="22"/>
                  <w:szCs w:val="22"/>
                </w:rPr>
                <w:br/>
                <w:delText>d) Je stanovená PHZ tak, že nezahŕňa PHZ aj dodávku tovaru alebo poskytnutie služieb, ktoré nie sú nevyhnutné  na splnenie zmluvy na stavebné práce?</w:delText>
              </w:r>
              <w:r w:rsidRPr="00BB2644" w:rsidDel="009634DB">
                <w:rPr>
                  <w:color w:val="000000"/>
                  <w:sz w:val="22"/>
                  <w:szCs w:val="22"/>
                </w:rPr>
                <w:br/>
                <w:delText>e) Nedošlo k rozdeleniu zákazky alebo nebol zvolený spôsob určenia jej PHZ s cieľom znížiť PHZ pod finančné limity podľa ZVO?</w:delText>
              </w:r>
              <w:r w:rsidRPr="00BB2644" w:rsidDel="009634DB">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2450" w:author="Autor">
              <w:tcPr>
                <w:tcW w:w="567" w:type="dxa"/>
                <w:shd w:val="clear" w:color="auto" w:fill="auto"/>
                <w:vAlign w:val="center"/>
              </w:tcPr>
            </w:tcPrChange>
          </w:tcPr>
          <w:p w:rsidR="00B80E06" w:rsidRPr="00BB2644" w:rsidRDefault="00B80E06" w:rsidP="00BB2644">
            <w:pPr>
              <w:jc w:val="center"/>
              <w:rPr>
                <w:color w:val="000000"/>
                <w:sz w:val="22"/>
                <w:szCs w:val="22"/>
              </w:rPr>
            </w:pPr>
            <w:del w:id="2451" w:author="Autor">
              <w:r w:rsidRPr="00BB2644" w:rsidDel="009634DB">
                <w:rPr>
                  <w:color w:val="000000"/>
                  <w:sz w:val="22"/>
                  <w:szCs w:val="22"/>
                </w:rPr>
                <w:delText> </w:delText>
              </w:r>
            </w:del>
          </w:p>
        </w:tc>
        <w:tc>
          <w:tcPr>
            <w:tcW w:w="567" w:type="dxa"/>
            <w:shd w:val="clear" w:color="auto" w:fill="auto"/>
            <w:vAlign w:val="center"/>
            <w:tcPrChange w:id="2452" w:author="Autor">
              <w:tcPr>
                <w:tcW w:w="567" w:type="dxa"/>
                <w:shd w:val="clear" w:color="auto" w:fill="auto"/>
                <w:vAlign w:val="center"/>
              </w:tcPr>
            </w:tcPrChange>
          </w:tcPr>
          <w:p w:rsidR="00B80E06" w:rsidRPr="00BB2644" w:rsidRDefault="00B80E06" w:rsidP="00BB2644">
            <w:pPr>
              <w:jc w:val="center"/>
              <w:rPr>
                <w:color w:val="000000"/>
                <w:sz w:val="22"/>
                <w:szCs w:val="22"/>
              </w:rPr>
            </w:pPr>
            <w:del w:id="2453" w:author="Autor">
              <w:r w:rsidRPr="00BB2644" w:rsidDel="009634DB">
                <w:rPr>
                  <w:color w:val="000000"/>
                  <w:sz w:val="22"/>
                  <w:szCs w:val="22"/>
                </w:rPr>
                <w:delText> </w:delText>
              </w:r>
            </w:del>
          </w:p>
        </w:tc>
        <w:tc>
          <w:tcPr>
            <w:tcW w:w="776" w:type="dxa"/>
            <w:shd w:val="clear" w:color="auto" w:fill="auto"/>
            <w:vAlign w:val="center"/>
            <w:tcPrChange w:id="2454" w:author="Autor">
              <w:tcPr>
                <w:tcW w:w="776" w:type="dxa"/>
                <w:shd w:val="clear" w:color="auto" w:fill="auto"/>
                <w:vAlign w:val="center"/>
              </w:tcPr>
            </w:tcPrChange>
          </w:tcPr>
          <w:p w:rsidR="00B80E06" w:rsidRPr="00BB2644" w:rsidRDefault="00B80E06" w:rsidP="00BB2644">
            <w:pPr>
              <w:jc w:val="center"/>
              <w:rPr>
                <w:color w:val="000000"/>
                <w:sz w:val="22"/>
                <w:szCs w:val="22"/>
              </w:rPr>
            </w:pPr>
            <w:del w:id="2455" w:author="Autor">
              <w:r w:rsidRPr="00BB2644" w:rsidDel="009634DB">
                <w:rPr>
                  <w:color w:val="000000"/>
                  <w:sz w:val="22"/>
                  <w:szCs w:val="22"/>
                </w:rPr>
                <w:delText> </w:delText>
              </w:r>
            </w:del>
          </w:p>
        </w:tc>
        <w:tc>
          <w:tcPr>
            <w:tcW w:w="1775" w:type="dxa"/>
            <w:shd w:val="clear" w:color="auto" w:fill="auto"/>
            <w:vAlign w:val="center"/>
            <w:tcPrChange w:id="2456" w:author="Autor">
              <w:tcPr>
                <w:tcW w:w="1775" w:type="dxa"/>
                <w:shd w:val="clear" w:color="auto" w:fill="auto"/>
                <w:vAlign w:val="center"/>
              </w:tcPr>
            </w:tcPrChange>
          </w:tcPr>
          <w:p w:rsidR="00B80E06" w:rsidRPr="00BB2644" w:rsidRDefault="00B80E06" w:rsidP="00BB2644">
            <w:pPr>
              <w:jc w:val="center"/>
              <w:rPr>
                <w:color w:val="000000"/>
                <w:sz w:val="22"/>
                <w:szCs w:val="22"/>
              </w:rPr>
            </w:pPr>
            <w:del w:id="2457" w:author="Autor">
              <w:r w:rsidRPr="00BB2644" w:rsidDel="009634DB">
                <w:rPr>
                  <w:color w:val="000000"/>
                  <w:sz w:val="22"/>
                  <w:szCs w:val="22"/>
                </w:rPr>
                <w:delText> </w:delText>
              </w:r>
            </w:del>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9634DB">
        <w:trPr>
          <w:trHeight w:val="900"/>
          <w:trPrChange w:id="2458" w:author="Autor">
            <w:trPr>
              <w:trHeight w:val="900"/>
            </w:trPr>
          </w:trPrChange>
        </w:trPr>
        <w:tc>
          <w:tcPr>
            <w:tcW w:w="582" w:type="dxa"/>
            <w:shd w:val="clear" w:color="auto" w:fill="auto"/>
            <w:noWrap/>
            <w:vAlign w:val="center"/>
            <w:tcPrChange w:id="245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460" w:author="Autor">
              <w:r w:rsidRPr="00BB2644" w:rsidDel="009634DB">
                <w:rPr>
                  <w:color w:val="000000"/>
                  <w:sz w:val="22"/>
                  <w:szCs w:val="22"/>
                </w:rPr>
                <w:lastRenderedPageBreak/>
                <w:delText>2</w:delText>
              </w:r>
            </w:del>
          </w:p>
        </w:tc>
        <w:tc>
          <w:tcPr>
            <w:tcW w:w="4820" w:type="dxa"/>
            <w:gridSpan w:val="2"/>
            <w:shd w:val="clear" w:color="auto" w:fill="auto"/>
            <w:vAlign w:val="center"/>
            <w:tcPrChange w:id="2461" w:author="Autor">
              <w:tcPr>
                <w:tcW w:w="4820" w:type="dxa"/>
                <w:gridSpan w:val="2"/>
                <w:shd w:val="clear" w:color="auto" w:fill="auto"/>
                <w:vAlign w:val="center"/>
              </w:tcPr>
            </w:tcPrChange>
          </w:tcPr>
          <w:p w:rsidR="00BB2644" w:rsidRPr="00BB2644" w:rsidRDefault="00BB2644" w:rsidP="00BB2644">
            <w:pPr>
              <w:rPr>
                <w:color w:val="000000"/>
                <w:sz w:val="22"/>
                <w:szCs w:val="22"/>
              </w:rPr>
            </w:pPr>
            <w:del w:id="2462" w:author="Autor">
              <w:r w:rsidRPr="00BB2644" w:rsidDel="009634DB">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2463" w:author="Autor">
              <w:tcPr>
                <w:tcW w:w="567" w:type="dxa"/>
                <w:shd w:val="clear" w:color="auto" w:fill="auto"/>
                <w:vAlign w:val="center"/>
              </w:tcPr>
            </w:tcPrChange>
          </w:tcPr>
          <w:p w:rsidR="00BB2644" w:rsidRPr="00BB2644" w:rsidRDefault="00BB2644" w:rsidP="00BB2644">
            <w:pPr>
              <w:jc w:val="center"/>
              <w:rPr>
                <w:color w:val="000000"/>
                <w:sz w:val="22"/>
                <w:szCs w:val="22"/>
              </w:rPr>
            </w:pPr>
            <w:del w:id="2464" w:author="Autor">
              <w:r w:rsidRPr="00BB2644" w:rsidDel="009634DB">
                <w:rPr>
                  <w:color w:val="000000"/>
                  <w:sz w:val="22"/>
                  <w:szCs w:val="22"/>
                </w:rPr>
                <w:delText> </w:delText>
              </w:r>
            </w:del>
          </w:p>
        </w:tc>
        <w:tc>
          <w:tcPr>
            <w:tcW w:w="567" w:type="dxa"/>
            <w:shd w:val="clear" w:color="auto" w:fill="auto"/>
            <w:vAlign w:val="center"/>
            <w:tcPrChange w:id="2465" w:author="Autor">
              <w:tcPr>
                <w:tcW w:w="567" w:type="dxa"/>
                <w:shd w:val="clear" w:color="auto" w:fill="auto"/>
                <w:vAlign w:val="center"/>
              </w:tcPr>
            </w:tcPrChange>
          </w:tcPr>
          <w:p w:rsidR="00BB2644" w:rsidRPr="00BB2644" w:rsidRDefault="00BB2644" w:rsidP="00BB2644">
            <w:pPr>
              <w:jc w:val="center"/>
              <w:rPr>
                <w:color w:val="000000"/>
                <w:sz w:val="22"/>
                <w:szCs w:val="22"/>
              </w:rPr>
            </w:pPr>
            <w:del w:id="2466" w:author="Autor">
              <w:r w:rsidRPr="00BB2644" w:rsidDel="009634DB">
                <w:rPr>
                  <w:color w:val="000000"/>
                  <w:sz w:val="22"/>
                  <w:szCs w:val="22"/>
                </w:rPr>
                <w:delText> </w:delText>
              </w:r>
            </w:del>
          </w:p>
        </w:tc>
        <w:tc>
          <w:tcPr>
            <w:tcW w:w="776" w:type="dxa"/>
            <w:shd w:val="clear" w:color="auto" w:fill="auto"/>
            <w:vAlign w:val="center"/>
            <w:tcPrChange w:id="2467" w:author="Autor">
              <w:tcPr>
                <w:tcW w:w="776" w:type="dxa"/>
                <w:shd w:val="clear" w:color="auto" w:fill="auto"/>
                <w:vAlign w:val="center"/>
              </w:tcPr>
            </w:tcPrChange>
          </w:tcPr>
          <w:p w:rsidR="00BB2644" w:rsidRPr="00BB2644" w:rsidRDefault="00BB2644" w:rsidP="00BB2644">
            <w:pPr>
              <w:jc w:val="center"/>
              <w:rPr>
                <w:color w:val="000000"/>
                <w:sz w:val="22"/>
                <w:szCs w:val="22"/>
              </w:rPr>
            </w:pPr>
            <w:del w:id="2468" w:author="Autor">
              <w:r w:rsidRPr="00BB2644" w:rsidDel="009634DB">
                <w:rPr>
                  <w:color w:val="000000"/>
                  <w:sz w:val="22"/>
                  <w:szCs w:val="22"/>
                </w:rPr>
                <w:delText> </w:delText>
              </w:r>
            </w:del>
          </w:p>
        </w:tc>
        <w:tc>
          <w:tcPr>
            <w:tcW w:w="1775" w:type="dxa"/>
            <w:shd w:val="clear" w:color="auto" w:fill="auto"/>
            <w:vAlign w:val="center"/>
            <w:tcPrChange w:id="2469" w:author="Autor">
              <w:tcPr>
                <w:tcW w:w="1775" w:type="dxa"/>
                <w:shd w:val="clear" w:color="auto" w:fill="auto"/>
                <w:vAlign w:val="center"/>
              </w:tcPr>
            </w:tcPrChange>
          </w:tcPr>
          <w:p w:rsidR="00BB2644" w:rsidRPr="00BB2644" w:rsidRDefault="00BB2644" w:rsidP="00BB2644">
            <w:pPr>
              <w:jc w:val="center"/>
              <w:rPr>
                <w:color w:val="000000"/>
                <w:sz w:val="22"/>
                <w:szCs w:val="22"/>
              </w:rPr>
            </w:pPr>
            <w:del w:id="2470" w:author="Autor">
              <w:r w:rsidRPr="00BB2644" w:rsidDel="009634DB">
                <w:rPr>
                  <w:color w:val="000000"/>
                  <w:sz w:val="22"/>
                  <w:szCs w:val="22"/>
                </w:rPr>
                <w:delText> </w:delText>
              </w:r>
            </w:del>
          </w:p>
        </w:tc>
      </w:tr>
      <w:tr w:rsidR="00BB2644" w:rsidRPr="00BB2644" w:rsidTr="009634DB">
        <w:trPr>
          <w:trHeight w:val="900"/>
          <w:trPrChange w:id="2471" w:author="Autor">
            <w:trPr>
              <w:trHeight w:val="900"/>
            </w:trPr>
          </w:trPrChange>
        </w:trPr>
        <w:tc>
          <w:tcPr>
            <w:tcW w:w="582" w:type="dxa"/>
            <w:shd w:val="clear" w:color="auto" w:fill="auto"/>
            <w:noWrap/>
            <w:vAlign w:val="center"/>
            <w:tcPrChange w:id="247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473" w:author="Autor">
              <w:r w:rsidRPr="00BB2644" w:rsidDel="009634DB">
                <w:rPr>
                  <w:color w:val="000000"/>
                  <w:sz w:val="22"/>
                  <w:szCs w:val="22"/>
                </w:rPr>
                <w:delText>3</w:delText>
              </w:r>
            </w:del>
          </w:p>
        </w:tc>
        <w:tc>
          <w:tcPr>
            <w:tcW w:w="4820" w:type="dxa"/>
            <w:gridSpan w:val="2"/>
            <w:shd w:val="clear" w:color="auto" w:fill="auto"/>
            <w:vAlign w:val="center"/>
            <w:tcPrChange w:id="2474" w:author="Autor">
              <w:tcPr>
                <w:tcW w:w="4820" w:type="dxa"/>
                <w:gridSpan w:val="2"/>
                <w:shd w:val="clear" w:color="auto" w:fill="auto"/>
                <w:vAlign w:val="center"/>
              </w:tcPr>
            </w:tcPrChange>
          </w:tcPr>
          <w:p w:rsidR="00BB2644" w:rsidRPr="00BB2644" w:rsidRDefault="00BB2644" w:rsidP="00BB2644">
            <w:pPr>
              <w:rPr>
                <w:color w:val="000000"/>
                <w:sz w:val="22"/>
                <w:szCs w:val="22"/>
              </w:rPr>
            </w:pPr>
            <w:del w:id="2475" w:author="Autor">
              <w:r w:rsidRPr="00BB2644" w:rsidDel="009634DB">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2476" w:author="Autor">
              <w:tcPr>
                <w:tcW w:w="567" w:type="dxa"/>
                <w:shd w:val="clear" w:color="auto" w:fill="auto"/>
                <w:vAlign w:val="center"/>
              </w:tcPr>
            </w:tcPrChange>
          </w:tcPr>
          <w:p w:rsidR="00BB2644" w:rsidRPr="00BB2644" w:rsidRDefault="00BB2644" w:rsidP="00BB2644">
            <w:pPr>
              <w:jc w:val="center"/>
              <w:rPr>
                <w:color w:val="000000"/>
                <w:sz w:val="22"/>
                <w:szCs w:val="22"/>
              </w:rPr>
            </w:pPr>
            <w:del w:id="2477" w:author="Autor">
              <w:r w:rsidRPr="00BB2644" w:rsidDel="009634DB">
                <w:rPr>
                  <w:color w:val="000000"/>
                  <w:sz w:val="22"/>
                  <w:szCs w:val="22"/>
                </w:rPr>
                <w:delText> </w:delText>
              </w:r>
            </w:del>
          </w:p>
        </w:tc>
        <w:tc>
          <w:tcPr>
            <w:tcW w:w="567" w:type="dxa"/>
            <w:shd w:val="clear" w:color="auto" w:fill="auto"/>
            <w:vAlign w:val="center"/>
            <w:tcPrChange w:id="2478" w:author="Autor">
              <w:tcPr>
                <w:tcW w:w="567" w:type="dxa"/>
                <w:shd w:val="clear" w:color="auto" w:fill="auto"/>
                <w:vAlign w:val="center"/>
              </w:tcPr>
            </w:tcPrChange>
          </w:tcPr>
          <w:p w:rsidR="00BB2644" w:rsidRPr="00BB2644" w:rsidRDefault="00BB2644" w:rsidP="00BB2644">
            <w:pPr>
              <w:jc w:val="center"/>
              <w:rPr>
                <w:color w:val="000000"/>
                <w:sz w:val="22"/>
                <w:szCs w:val="22"/>
              </w:rPr>
            </w:pPr>
            <w:del w:id="2479" w:author="Autor">
              <w:r w:rsidRPr="00BB2644" w:rsidDel="009634DB">
                <w:rPr>
                  <w:color w:val="000000"/>
                  <w:sz w:val="22"/>
                  <w:szCs w:val="22"/>
                </w:rPr>
                <w:delText> </w:delText>
              </w:r>
            </w:del>
          </w:p>
        </w:tc>
        <w:tc>
          <w:tcPr>
            <w:tcW w:w="776" w:type="dxa"/>
            <w:shd w:val="clear" w:color="auto" w:fill="auto"/>
            <w:vAlign w:val="center"/>
            <w:tcPrChange w:id="2480" w:author="Autor">
              <w:tcPr>
                <w:tcW w:w="776" w:type="dxa"/>
                <w:shd w:val="clear" w:color="auto" w:fill="auto"/>
                <w:vAlign w:val="center"/>
              </w:tcPr>
            </w:tcPrChange>
          </w:tcPr>
          <w:p w:rsidR="00BB2644" w:rsidRPr="00BB2644" w:rsidRDefault="00BB2644" w:rsidP="00BB2644">
            <w:pPr>
              <w:jc w:val="center"/>
              <w:rPr>
                <w:color w:val="000000"/>
                <w:sz w:val="22"/>
                <w:szCs w:val="22"/>
              </w:rPr>
            </w:pPr>
            <w:del w:id="2481" w:author="Autor">
              <w:r w:rsidRPr="00BB2644" w:rsidDel="009634DB">
                <w:rPr>
                  <w:color w:val="000000"/>
                  <w:sz w:val="22"/>
                  <w:szCs w:val="22"/>
                </w:rPr>
                <w:delText> </w:delText>
              </w:r>
            </w:del>
          </w:p>
        </w:tc>
        <w:tc>
          <w:tcPr>
            <w:tcW w:w="1775" w:type="dxa"/>
            <w:shd w:val="clear" w:color="auto" w:fill="auto"/>
            <w:vAlign w:val="center"/>
            <w:tcPrChange w:id="2482" w:author="Autor">
              <w:tcPr>
                <w:tcW w:w="1775" w:type="dxa"/>
                <w:shd w:val="clear" w:color="auto" w:fill="auto"/>
                <w:vAlign w:val="center"/>
              </w:tcPr>
            </w:tcPrChange>
          </w:tcPr>
          <w:p w:rsidR="00BB2644" w:rsidRPr="00BB2644" w:rsidRDefault="00BB2644" w:rsidP="00BB2644">
            <w:pPr>
              <w:jc w:val="center"/>
              <w:rPr>
                <w:color w:val="000000"/>
                <w:sz w:val="22"/>
                <w:szCs w:val="22"/>
              </w:rPr>
            </w:pPr>
            <w:del w:id="2483" w:author="Autor">
              <w:r w:rsidRPr="00BB2644" w:rsidDel="009634DB">
                <w:rPr>
                  <w:color w:val="000000"/>
                  <w:sz w:val="22"/>
                  <w:szCs w:val="22"/>
                </w:rPr>
                <w:delText> </w:delText>
              </w:r>
            </w:del>
          </w:p>
        </w:tc>
      </w:tr>
      <w:tr w:rsidR="00BB2644" w:rsidRPr="00BB2644" w:rsidTr="009634DB">
        <w:trPr>
          <w:trHeight w:val="900"/>
          <w:trPrChange w:id="2484" w:author="Autor">
            <w:trPr>
              <w:trHeight w:val="900"/>
            </w:trPr>
          </w:trPrChange>
        </w:trPr>
        <w:tc>
          <w:tcPr>
            <w:tcW w:w="582" w:type="dxa"/>
            <w:shd w:val="clear" w:color="auto" w:fill="auto"/>
            <w:noWrap/>
            <w:vAlign w:val="center"/>
            <w:tcPrChange w:id="248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486" w:author="Autor">
              <w:r w:rsidRPr="00BB2644" w:rsidDel="009634DB">
                <w:rPr>
                  <w:color w:val="000000"/>
                  <w:sz w:val="22"/>
                  <w:szCs w:val="22"/>
                </w:rPr>
                <w:delText>4</w:delText>
              </w:r>
            </w:del>
          </w:p>
        </w:tc>
        <w:tc>
          <w:tcPr>
            <w:tcW w:w="4820" w:type="dxa"/>
            <w:gridSpan w:val="2"/>
            <w:shd w:val="clear" w:color="auto" w:fill="auto"/>
            <w:vAlign w:val="center"/>
            <w:tcPrChange w:id="2487" w:author="Autor">
              <w:tcPr>
                <w:tcW w:w="4820" w:type="dxa"/>
                <w:gridSpan w:val="2"/>
                <w:shd w:val="clear" w:color="auto" w:fill="auto"/>
                <w:vAlign w:val="center"/>
              </w:tcPr>
            </w:tcPrChange>
          </w:tcPr>
          <w:p w:rsidR="00BB2644" w:rsidRPr="00BB2644" w:rsidRDefault="00BB2644" w:rsidP="00BB2644">
            <w:pPr>
              <w:rPr>
                <w:sz w:val="22"/>
                <w:szCs w:val="22"/>
              </w:rPr>
            </w:pPr>
            <w:del w:id="2488" w:author="Autor">
              <w:r w:rsidRPr="00BB2644" w:rsidDel="009634DB">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2489" w:author="Autor">
              <w:tcPr>
                <w:tcW w:w="567" w:type="dxa"/>
                <w:shd w:val="clear" w:color="auto" w:fill="auto"/>
                <w:vAlign w:val="center"/>
              </w:tcPr>
            </w:tcPrChange>
          </w:tcPr>
          <w:p w:rsidR="00BB2644" w:rsidRPr="00BB2644" w:rsidRDefault="00BB2644" w:rsidP="00BB2644">
            <w:pPr>
              <w:jc w:val="center"/>
              <w:rPr>
                <w:color w:val="000000"/>
                <w:sz w:val="22"/>
                <w:szCs w:val="22"/>
              </w:rPr>
            </w:pPr>
            <w:del w:id="2490" w:author="Autor">
              <w:r w:rsidRPr="00BB2644" w:rsidDel="009634DB">
                <w:rPr>
                  <w:color w:val="000000"/>
                  <w:sz w:val="22"/>
                  <w:szCs w:val="22"/>
                </w:rPr>
                <w:delText> </w:delText>
              </w:r>
            </w:del>
          </w:p>
        </w:tc>
        <w:tc>
          <w:tcPr>
            <w:tcW w:w="567" w:type="dxa"/>
            <w:shd w:val="clear" w:color="auto" w:fill="auto"/>
            <w:vAlign w:val="center"/>
            <w:tcPrChange w:id="2491" w:author="Autor">
              <w:tcPr>
                <w:tcW w:w="567" w:type="dxa"/>
                <w:shd w:val="clear" w:color="auto" w:fill="auto"/>
                <w:vAlign w:val="center"/>
              </w:tcPr>
            </w:tcPrChange>
          </w:tcPr>
          <w:p w:rsidR="00BB2644" w:rsidRPr="00BB2644" w:rsidRDefault="00BB2644" w:rsidP="00BB2644">
            <w:pPr>
              <w:jc w:val="center"/>
              <w:rPr>
                <w:color w:val="000000"/>
                <w:sz w:val="22"/>
                <w:szCs w:val="22"/>
              </w:rPr>
            </w:pPr>
            <w:del w:id="2492" w:author="Autor">
              <w:r w:rsidRPr="00BB2644" w:rsidDel="009634DB">
                <w:rPr>
                  <w:color w:val="000000"/>
                  <w:sz w:val="22"/>
                  <w:szCs w:val="22"/>
                </w:rPr>
                <w:delText> </w:delText>
              </w:r>
            </w:del>
          </w:p>
        </w:tc>
        <w:tc>
          <w:tcPr>
            <w:tcW w:w="776" w:type="dxa"/>
            <w:shd w:val="clear" w:color="auto" w:fill="auto"/>
            <w:vAlign w:val="center"/>
            <w:tcPrChange w:id="2493" w:author="Autor">
              <w:tcPr>
                <w:tcW w:w="776" w:type="dxa"/>
                <w:shd w:val="clear" w:color="auto" w:fill="auto"/>
                <w:vAlign w:val="center"/>
              </w:tcPr>
            </w:tcPrChange>
          </w:tcPr>
          <w:p w:rsidR="00BB2644" w:rsidRPr="00BB2644" w:rsidRDefault="00BB2644" w:rsidP="00BB2644">
            <w:pPr>
              <w:jc w:val="center"/>
              <w:rPr>
                <w:color w:val="000000"/>
                <w:sz w:val="22"/>
                <w:szCs w:val="22"/>
              </w:rPr>
            </w:pPr>
            <w:del w:id="2494" w:author="Autor">
              <w:r w:rsidRPr="00BB2644" w:rsidDel="009634DB">
                <w:rPr>
                  <w:color w:val="000000"/>
                  <w:sz w:val="22"/>
                  <w:szCs w:val="22"/>
                </w:rPr>
                <w:delText> </w:delText>
              </w:r>
            </w:del>
          </w:p>
        </w:tc>
        <w:tc>
          <w:tcPr>
            <w:tcW w:w="1775" w:type="dxa"/>
            <w:shd w:val="clear" w:color="auto" w:fill="auto"/>
            <w:vAlign w:val="center"/>
            <w:tcPrChange w:id="2495" w:author="Autor">
              <w:tcPr>
                <w:tcW w:w="1775" w:type="dxa"/>
                <w:shd w:val="clear" w:color="auto" w:fill="auto"/>
                <w:vAlign w:val="center"/>
              </w:tcPr>
            </w:tcPrChange>
          </w:tcPr>
          <w:p w:rsidR="00BB2644" w:rsidRPr="00BB2644" w:rsidRDefault="00BB2644" w:rsidP="00BB2644">
            <w:pPr>
              <w:jc w:val="center"/>
              <w:rPr>
                <w:color w:val="000000"/>
                <w:sz w:val="22"/>
                <w:szCs w:val="22"/>
              </w:rPr>
            </w:pPr>
            <w:del w:id="2496" w:author="Autor">
              <w:r w:rsidRPr="00BB2644" w:rsidDel="009634DB">
                <w:rPr>
                  <w:color w:val="000000"/>
                  <w:sz w:val="22"/>
                  <w:szCs w:val="22"/>
                </w:rPr>
                <w:delText> </w:delText>
              </w:r>
            </w:del>
          </w:p>
        </w:tc>
      </w:tr>
      <w:tr w:rsidR="00BB2644" w:rsidRPr="00BB2644" w:rsidTr="009634DB">
        <w:trPr>
          <w:trHeight w:val="600"/>
          <w:trPrChange w:id="2497" w:author="Autor">
            <w:trPr>
              <w:trHeight w:val="600"/>
            </w:trPr>
          </w:trPrChange>
        </w:trPr>
        <w:tc>
          <w:tcPr>
            <w:tcW w:w="582" w:type="dxa"/>
            <w:shd w:val="clear" w:color="auto" w:fill="auto"/>
            <w:noWrap/>
            <w:vAlign w:val="center"/>
            <w:tcPrChange w:id="2498"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499" w:author="Autor">
              <w:r w:rsidRPr="00BB2644" w:rsidDel="009634DB">
                <w:rPr>
                  <w:color w:val="000000"/>
                  <w:sz w:val="22"/>
                  <w:szCs w:val="22"/>
                </w:rPr>
                <w:delText>5</w:delText>
              </w:r>
            </w:del>
          </w:p>
        </w:tc>
        <w:tc>
          <w:tcPr>
            <w:tcW w:w="4820" w:type="dxa"/>
            <w:gridSpan w:val="2"/>
            <w:shd w:val="clear" w:color="auto" w:fill="auto"/>
            <w:vAlign w:val="center"/>
            <w:tcPrChange w:id="2500" w:author="Autor">
              <w:tcPr>
                <w:tcW w:w="4820" w:type="dxa"/>
                <w:gridSpan w:val="2"/>
                <w:shd w:val="clear" w:color="auto" w:fill="auto"/>
                <w:vAlign w:val="center"/>
              </w:tcPr>
            </w:tcPrChange>
          </w:tcPr>
          <w:p w:rsidR="00BB2644" w:rsidRPr="00BB2644" w:rsidRDefault="00BB2644" w:rsidP="00BB2644">
            <w:pPr>
              <w:rPr>
                <w:color w:val="000000"/>
                <w:sz w:val="22"/>
                <w:szCs w:val="22"/>
              </w:rPr>
            </w:pPr>
            <w:del w:id="2501" w:author="Autor">
              <w:r w:rsidRPr="00BB2644" w:rsidDel="009634DB">
                <w:rPr>
                  <w:color w:val="000000"/>
                  <w:sz w:val="22"/>
                  <w:szCs w:val="22"/>
                </w:rPr>
                <w:delText>Sú podmienky účasti týkajúce sa osobného postavenia stanovené v súlade s § 26 ZVO?</w:delText>
              </w:r>
            </w:del>
          </w:p>
        </w:tc>
        <w:tc>
          <w:tcPr>
            <w:tcW w:w="567" w:type="dxa"/>
            <w:shd w:val="clear" w:color="auto" w:fill="auto"/>
            <w:vAlign w:val="center"/>
            <w:tcPrChange w:id="2502" w:author="Autor">
              <w:tcPr>
                <w:tcW w:w="567" w:type="dxa"/>
                <w:shd w:val="clear" w:color="auto" w:fill="auto"/>
                <w:vAlign w:val="center"/>
              </w:tcPr>
            </w:tcPrChange>
          </w:tcPr>
          <w:p w:rsidR="00BB2644" w:rsidRPr="00BB2644" w:rsidRDefault="00BB2644" w:rsidP="00BB2644">
            <w:pPr>
              <w:jc w:val="center"/>
              <w:rPr>
                <w:color w:val="000000"/>
                <w:sz w:val="22"/>
                <w:szCs w:val="22"/>
              </w:rPr>
            </w:pPr>
            <w:del w:id="2503" w:author="Autor">
              <w:r w:rsidRPr="00BB2644" w:rsidDel="009634DB">
                <w:rPr>
                  <w:color w:val="000000"/>
                  <w:sz w:val="22"/>
                  <w:szCs w:val="22"/>
                </w:rPr>
                <w:delText> </w:delText>
              </w:r>
            </w:del>
          </w:p>
        </w:tc>
        <w:tc>
          <w:tcPr>
            <w:tcW w:w="567" w:type="dxa"/>
            <w:shd w:val="clear" w:color="auto" w:fill="auto"/>
            <w:vAlign w:val="center"/>
            <w:tcPrChange w:id="2504" w:author="Autor">
              <w:tcPr>
                <w:tcW w:w="567" w:type="dxa"/>
                <w:shd w:val="clear" w:color="auto" w:fill="auto"/>
                <w:vAlign w:val="center"/>
              </w:tcPr>
            </w:tcPrChange>
          </w:tcPr>
          <w:p w:rsidR="00BB2644" w:rsidRPr="00BB2644" w:rsidRDefault="00BB2644" w:rsidP="00BB2644">
            <w:pPr>
              <w:jc w:val="center"/>
              <w:rPr>
                <w:color w:val="000000"/>
                <w:sz w:val="22"/>
                <w:szCs w:val="22"/>
              </w:rPr>
            </w:pPr>
            <w:del w:id="2505" w:author="Autor">
              <w:r w:rsidRPr="00BB2644" w:rsidDel="009634DB">
                <w:rPr>
                  <w:color w:val="000000"/>
                  <w:sz w:val="22"/>
                  <w:szCs w:val="22"/>
                </w:rPr>
                <w:delText> </w:delText>
              </w:r>
            </w:del>
          </w:p>
        </w:tc>
        <w:tc>
          <w:tcPr>
            <w:tcW w:w="776" w:type="dxa"/>
            <w:shd w:val="clear" w:color="auto" w:fill="auto"/>
            <w:vAlign w:val="center"/>
            <w:tcPrChange w:id="2506" w:author="Autor">
              <w:tcPr>
                <w:tcW w:w="776" w:type="dxa"/>
                <w:shd w:val="clear" w:color="auto" w:fill="auto"/>
                <w:vAlign w:val="center"/>
              </w:tcPr>
            </w:tcPrChange>
          </w:tcPr>
          <w:p w:rsidR="00BB2644" w:rsidRPr="00BB2644" w:rsidRDefault="00BB2644" w:rsidP="00BB2644">
            <w:pPr>
              <w:jc w:val="center"/>
              <w:rPr>
                <w:color w:val="000000"/>
                <w:sz w:val="22"/>
                <w:szCs w:val="22"/>
              </w:rPr>
            </w:pPr>
            <w:del w:id="2507" w:author="Autor">
              <w:r w:rsidRPr="00BB2644" w:rsidDel="009634DB">
                <w:rPr>
                  <w:color w:val="000000"/>
                  <w:sz w:val="22"/>
                  <w:szCs w:val="22"/>
                </w:rPr>
                <w:delText> </w:delText>
              </w:r>
            </w:del>
          </w:p>
        </w:tc>
        <w:tc>
          <w:tcPr>
            <w:tcW w:w="1775" w:type="dxa"/>
            <w:shd w:val="clear" w:color="auto" w:fill="auto"/>
            <w:vAlign w:val="center"/>
            <w:tcPrChange w:id="2508" w:author="Autor">
              <w:tcPr>
                <w:tcW w:w="1775" w:type="dxa"/>
                <w:shd w:val="clear" w:color="auto" w:fill="auto"/>
                <w:vAlign w:val="center"/>
              </w:tcPr>
            </w:tcPrChange>
          </w:tcPr>
          <w:p w:rsidR="00BB2644" w:rsidRPr="00BB2644" w:rsidRDefault="00BB2644" w:rsidP="00BB2644">
            <w:pPr>
              <w:jc w:val="center"/>
              <w:rPr>
                <w:color w:val="000000"/>
                <w:sz w:val="22"/>
                <w:szCs w:val="22"/>
              </w:rPr>
            </w:pPr>
            <w:del w:id="2509" w:author="Autor">
              <w:r w:rsidRPr="00BB2644" w:rsidDel="009634DB">
                <w:rPr>
                  <w:color w:val="000000"/>
                  <w:sz w:val="22"/>
                  <w:szCs w:val="22"/>
                </w:rPr>
                <w:delText> </w:delText>
              </w:r>
            </w:del>
          </w:p>
        </w:tc>
      </w:tr>
      <w:tr w:rsidR="00BB2644" w:rsidRPr="00BB2644" w:rsidTr="009634DB">
        <w:trPr>
          <w:trHeight w:val="600"/>
          <w:trPrChange w:id="2510" w:author="Autor">
            <w:trPr>
              <w:trHeight w:val="600"/>
            </w:trPr>
          </w:trPrChange>
        </w:trPr>
        <w:tc>
          <w:tcPr>
            <w:tcW w:w="582" w:type="dxa"/>
            <w:shd w:val="clear" w:color="auto" w:fill="auto"/>
            <w:noWrap/>
            <w:vAlign w:val="center"/>
            <w:tcPrChange w:id="251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512" w:author="Autor">
              <w:r w:rsidRPr="00BB2644" w:rsidDel="009634DB">
                <w:rPr>
                  <w:color w:val="000000"/>
                  <w:sz w:val="22"/>
                  <w:szCs w:val="22"/>
                </w:rPr>
                <w:delText>6</w:delText>
              </w:r>
            </w:del>
          </w:p>
        </w:tc>
        <w:tc>
          <w:tcPr>
            <w:tcW w:w="4820" w:type="dxa"/>
            <w:gridSpan w:val="2"/>
            <w:shd w:val="clear" w:color="auto" w:fill="auto"/>
            <w:vAlign w:val="center"/>
            <w:tcPrChange w:id="2513" w:author="Autor">
              <w:tcPr>
                <w:tcW w:w="4820" w:type="dxa"/>
                <w:gridSpan w:val="2"/>
                <w:shd w:val="clear" w:color="auto" w:fill="auto"/>
                <w:vAlign w:val="center"/>
              </w:tcPr>
            </w:tcPrChange>
          </w:tcPr>
          <w:p w:rsidR="00BB2644" w:rsidRPr="00BB2644" w:rsidRDefault="00BB2644" w:rsidP="00BB2644">
            <w:pPr>
              <w:rPr>
                <w:color w:val="000000"/>
                <w:sz w:val="22"/>
                <w:szCs w:val="22"/>
              </w:rPr>
            </w:pPr>
            <w:del w:id="2514" w:author="Autor">
              <w:r w:rsidRPr="00BB2644" w:rsidDel="009634DB">
                <w:rPr>
                  <w:color w:val="000000"/>
                  <w:sz w:val="22"/>
                  <w:szCs w:val="22"/>
                </w:rPr>
                <w:delText>Stanovil verejný obstarávateľ doklady na preukázanie splnenia podmienok finančného a ekonomického postavenia v súlade s § 27 ZVO?</w:delText>
              </w:r>
            </w:del>
          </w:p>
        </w:tc>
        <w:tc>
          <w:tcPr>
            <w:tcW w:w="567" w:type="dxa"/>
            <w:shd w:val="clear" w:color="auto" w:fill="auto"/>
            <w:vAlign w:val="center"/>
            <w:tcPrChange w:id="2515" w:author="Autor">
              <w:tcPr>
                <w:tcW w:w="567" w:type="dxa"/>
                <w:shd w:val="clear" w:color="auto" w:fill="auto"/>
                <w:vAlign w:val="center"/>
              </w:tcPr>
            </w:tcPrChange>
          </w:tcPr>
          <w:p w:rsidR="00BB2644" w:rsidRPr="00BB2644" w:rsidRDefault="00BB2644" w:rsidP="00BB2644">
            <w:pPr>
              <w:jc w:val="center"/>
              <w:rPr>
                <w:color w:val="000000"/>
                <w:sz w:val="22"/>
                <w:szCs w:val="22"/>
              </w:rPr>
            </w:pPr>
            <w:del w:id="2516" w:author="Autor">
              <w:r w:rsidRPr="00BB2644" w:rsidDel="009634DB">
                <w:rPr>
                  <w:color w:val="000000"/>
                  <w:sz w:val="22"/>
                  <w:szCs w:val="22"/>
                </w:rPr>
                <w:delText> </w:delText>
              </w:r>
            </w:del>
          </w:p>
        </w:tc>
        <w:tc>
          <w:tcPr>
            <w:tcW w:w="567" w:type="dxa"/>
            <w:shd w:val="clear" w:color="auto" w:fill="auto"/>
            <w:vAlign w:val="center"/>
            <w:tcPrChange w:id="2517" w:author="Autor">
              <w:tcPr>
                <w:tcW w:w="567" w:type="dxa"/>
                <w:shd w:val="clear" w:color="auto" w:fill="auto"/>
                <w:vAlign w:val="center"/>
              </w:tcPr>
            </w:tcPrChange>
          </w:tcPr>
          <w:p w:rsidR="00BB2644" w:rsidRPr="00BB2644" w:rsidRDefault="00BB2644" w:rsidP="00BB2644">
            <w:pPr>
              <w:jc w:val="center"/>
              <w:rPr>
                <w:color w:val="000000"/>
                <w:sz w:val="22"/>
                <w:szCs w:val="22"/>
              </w:rPr>
            </w:pPr>
            <w:del w:id="2518" w:author="Autor">
              <w:r w:rsidRPr="00BB2644" w:rsidDel="009634DB">
                <w:rPr>
                  <w:color w:val="000000"/>
                  <w:sz w:val="22"/>
                  <w:szCs w:val="22"/>
                </w:rPr>
                <w:delText> </w:delText>
              </w:r>
            </w:del>
          </w:p>
        </w:tc>
        <w:tc>
          <w:tcPr>
            <w:tcW w:w="776" w:type="dxa"/>
            <w:shd w:val="clear" w:color="auto" w:fill="auto"/>
            <w:vAlign w:val="center"/>
            <w:tcPrChange w:id="2519" w:author="Autor">
              <w:tcPr>
                <w:tcW w:w="776" w:type="dxa"/>
                <w:shd w:val="clear" w:color="auto" w:fill="auto"/>
                <w:vAlign w:val="center"/>
              </w:tcPr>
            </w:tcPrChange>
          </w:tcPr>
          <w:p w:rsidR="00BB2644" w:rsidRPr="00BB2644" w:rsidRDefault="00BB2644" w:rsidP="00BB2644">
            <w:pPr>
              <w:jc w:val="center"/>
              <w:rPr>
                <w:color w:val="000000"/>
                <w:sz w:val="22"/>
                <w:szCs w:val="22"/>
              </w:rPr>
            </w:pPr>
            <w:del w:id="2520" w:author="Autor">
              <w:r w:rsidRPr="00BB2644" w:rsidDel="009634DB">
                <w:rPr>
                  <w:color w:val="000000"/>
                  <w:sz w:val="22"/>
                  <w:szCs w:val="22"/>
                </w:rPr>
                <w:delText> </w:delText>
              </w:r>
            </w:del>
          </w:p>
        </w:tc>
        <w:tc>
          <w:tcPr>
            <w:tcW w:w="1775" w:type="dxa"/>
            <w:shd w:val="clear" w:color="auto" w:fill="auto"/>
            <w:vAlign w:val="center"/>
            <w:tcPrChange w:id="2521" w:author="Autor">
              <w:tcPr>
                <w:tcW w:w="1775" w:type="dxa"/>
                <w:shd w:val="clear" w:color="auto" w:fill="auto"/>
                <w:vAlign w:val="center"/>
              </w:tcPr>
            </w:tcPrChange>
          </w:tcPr>
          <w:p w:rsidR="00BB2644" w:rsidRPr="00BB2644" w:rsidRDefault="00BB2644" w:rsidP="00BB2644">
            <w:pPr>
              <w:jc w:val="center"/>
              <w:rPr>
                <w:color w:val="000000"/>
                <w:sz w:val="22"/>
                <w:szCs w:val="22"/>
              </w:rPr>
            </w:pPr>
            <w:del w:id="2522" w:author="Autor">
              <w:r w:rsidRPr="00BB2644" w:rsidDel="009634DB">
                <w:rPr>
                  <w:color w:val="000000"/>
                  <w:sz w:val="22"/>
                  <w:szCs w:val="22"/>
                </w:rPr>
                <w:delText> </w:delText>
              </w:r>
            </w:del>
          </w:p>
        </w:tc>
      </w:tr>
      <w:tr w:rsidR="00BB2644" w:rsidRPr="00BB2644" w:rsidTr="009634DB">
        <w:trPr>
          <w:trHeight w:val="600"/>
          <w:trPrChange w:id="2523" w:author="Autor">
            <w:trPr>
              <w:trHeight w:val="600"/>
            </w:trPr>
          </w:trPrChange>
        </w:trPr>
        <w:tc>
          <w:tcPr>
            <w:tcW w:w="582" w:type="dxa"/>
            <w:shd w:val="clear" w:color="auto" w:fill="auto"/>
            <w:noWrap/>
            <w:vAlign w:val="center"/>
            <w:tcPrChange w:id="2524"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525" w:author="Autor">
              <w:r w:rsidRPr="00BB2644" w:rsidDel="009634DB">
                <w:rPr>
                  <w:color w:val="000000"/>
                  <w:sz w:val="22"/>
                  <w:szCs w:val="22"/>
                </w:rPr>
                <w:delText>7</w:delText>
              </w:r>
            </w:del>
          </w:p>
        </w:tc>
        <w:tc>
          <w:tcPr>
            <w:tcW w:w="4820" w:type="dxa"/>
            <w:gridSpan w:val="2"/>
            <w:shd w:val="clear" w:color="auto" w:fill="auto"/>
            <w:vAlign w:val="center"/>
            <w:tcPrChange w:id="2526" w:author="Autor">
              <w:tcPr>
                <w:tcW w:w="4820" w:type="dxa"/>
                <w:gridSpan w:val="2"/>
                <w:shd w:val="clear" w:color="auto" w:fill="auto"/>
                <w:vAlign w:val="center"/>
              </w:tcPr>
            </w:tcPrChange>
          </w:tcPr>
          <w:p w:rsidR="00BB2644" w:rsidRPr="00BB2644" w:rsidRDefault="00BB2644" w:rsidP="00BB2644">
            <w:pPr>
              <w:rPr>
                <w:color w:val="000000"/>
                <w:sz w:val="22"/>
                <w:szCs w:val="22"/>
              </w:rPr>
            </w:pPr>
            <w:del w:id="2527" w:author="Autor">
              <w:r w:rsidRPr="00BB2644" w:rsidDel="009634DB">
                <w:rPr>
                  <w:color w:val="000000"/>
                  <w:sz w:val="22"/>
                  <w:szCs w:val="22"/>
                </w:rPr>
                <w:delText>Sú podmienky účasti týkajúce sa technickej alebo odbornej spôsobilosti stanovené v súlade s § 28 ZVO?</w:delText>
              </w:r>
            </w:del>
          </w:p>
        </w:tc>
        <w:tc>
          <w:tcPr>
            <w:tcW w:w="567" w:type="dxa"/>
            <w:shd w:val="clear" w:color="auto" w:fill="auto"/>
            <w:vAlign w:val="center"/>
            <w:tcPrChange w:id="2528" w:author="Autor">
              <w:tcPr>
                <w:tcW w:w="567" w:type="dxa"/>
                <w:shd w:val="clear" w:color="auto" w:fill="auto"/>
                <w:vAlign w:val="center"/>
              </w:tcPr>
            </w:tcPrChange>
          </w:tcPr>
          <w:p w:rsidR="00BB2644" w:rsidRPr="00BB2644" w:rsidRDefault="00BB2644" w:rsidP="00BB2644">
            <w:pPr>
              <w:jc w:val="center"/>
              <w:rPr>
                <w:color w:val="000000"/>
                <w:sz w:val="22"/>
                <w:szCs w:val="22"/>
              </w:rPr>
            </w:pPr>
            <w:del w:id="2529" w:author="Autor">
              <w:r w:rsidRPr="00BB2644" w:rsidDel="009634DB">
                <w:rPr>
                  <w:color w:val="000000"/>
                  <w:sz w:val="22"/>
                  <w:szCs w:val="22"/>
                </w:rPr>
                <w:delText> </w:delText>
              </w:r>
            </w:del>
          </w:p>
        </w:tc>
        <w:tc>
          <w:tcPr>
            <w:tcW w:w="567" w:type="dxa"/>
            <w:shd w:val="clear" w:color="auto" w:fill="auto"/>
            <w:vAlign w:val="center"/>
            <w:tcPrChange w:id="2530" w:author="Autor">
              <w:tcPr>
                <w:tcW w:w="567" w:type="dxa"/>
                <w:shd w:val="clear" w:color="auto" w:fill="auto"/>
                <w:vAlign w:val="center"/>
              </w:tcPr>
            </w:tcPrChange>
          </w:tcPr>
          <w:p w:rsidR="00BB2644" w:rsidRPr="00BB2644" w:rsidRDefault="00BB2644" w:rsidP="00BB2644">
            <w:pPr>
              <w:jc w:val="center"/>
              <w:rPr>
                <w:color w:val="000000"/>
                <w:sz w:val="22"/>
                <w:szCs w:val="22"/>
              </w:rPr>
            </w:pPr>
            <w:del w:id="2531" w:author="Autor">
              <w:r w:rsidRPr="00BB2644" w:rsidDel="009634DB">
                <w:rPr>
                  <w:color w:val="000000"/>
                  <w:sz w:val="22"/>
                  <w:szCs w:val="22"/>
                </w:rPr>
                <w:delText> </w:delText>
              </w:r>
            </w:del>
          </w:p>
        </w:tc>
        <w:tc>
          <w:tcPr>
            <w:tcW w:w="776" w:type="dxa"/>
            <w:shd w:val="clear" w:color="auto" w:fill="auto"/>
            <w:vAlign w:val="center"/>
            <w:tcPrChange w:id="2532" w:author="Autor">
              <w:tcPr>
                <w:tcW w:w="776" w:type="dxa"/>
                <w:shd w:val="clear" w:color="auto" w:fill="auto"/>
                <w:vAlign w:val="center"/>
              </w:tcPr>
            </w:tcPrChange>
          </w:tcPr>
          <w:p w:rsidR="00BB2644" w:rsidRPr="00BB2644" w:rsidRDefault="00BB2644" w:rsidP="00BB2644">
            <w:pPr>
              <w:jc w:val="center"/>
              <w:rPr>
                <w:color w:val="000000"/>
                <w:sz w:val="22"/>
                <w:szCs w:val="22"/>
              </w:rPr>
            </w:pPr>
            <w:del w:id="2533" w:author="Autor">
              <w:r w:rsidRPr="00BB2644" w:rsidDel="009634DB">
                <w:rPr>
                  <w:color w:val="000000"/>
                  <w:sz w:val="22"/>
                  <w:szCs w:val="22"/>
                </w:rPr>
                <w:delText> </w:delText>
              </w:r>
            </w:del>
          </w:p>
        </w:tc>
        <w:tc>
          <w:tcPr>
            <w:tcW w:w="1775" w:type="dxa"/>
            <w:shd w:val="clear" w:color="auto" w:fill="auto"/>
            <w:vAlign w:val="center"/>
            <w:tcPrChange w:id="2534" w:author="Autor">
              <w:tcPr>
                <w:tcW w:w="1775" w:type="dxa"/>
                <w:shd w:val="clear" w:color="auto" w:fill="auto"/>
                <w:vAlign w:val="center"/>
              </w:tcPr>
            </w:tcPrChange>
          </w:tcPr>
          <w:p w:rsidR="00BB2644" w:rsidRPr="00BB2644" w:rsidRDefault="00BB2644" w:rsidP="00BB2644">
            <w:pPr>
              <w:jc w:val="center"/>
              <w:rPr>
                <w:color w:val="000000"/>
                <w:sz w:val="22"/>
                <w:szCs w:val="22"/>
              </w:rPr>
            </w:pPr>
            <w:del w:id="2535" w:author="Autor">
              <w:r w:rsidRPr="00BB2644" w:rsidDel="009634DB">
                <w:rPr>
                  <w:color w:val="000000"/>
                  <w:sz w:val="22"/>
                  <w:szCs w:val="22"/>
                </w:rPr>
                <w:delText> </w:delText>
              </w:r>
            </w:del>
          </w:p>
        </w:tc>
      </w:tr>
      <w:tr w:rsidR="00B80E06" w:rsidRPr="00BB2644" w:rsidTr="009634DB">
        <w:trPr>
          <w:trHeight w:val="1268"/>
          <w:trPrChange w:id="2536" w:author="Autor">
            <w:trPr>
              <w:trHeight w:val="1268"/>
            </w:trPr>
          </w:trPrChange>
        </w:trPr>
        <w:tc>
          <w:tcPr>
            <w:tcW w:w="582" w:type="dxa"/>
            <w:vMerge w:val="restart"/>
            <w:shd w:val="clear" w:color="auto" w:fill="auto"/>
            <w:noWrap/>
            <w:vAlign w:val="center"/>
            <w:tcPrChange w:id="2537" w:author="Autor">
              <w:tcPr>
                <w:tcW w:w="582" w:type="dxa"/>
                <w:vMerge w:val="restart"/>
                <w:shd w:val="clear" w:color="auto" w:fill="auto"/>
                <w:noWrap/>
                <w:vAlign w:val="center"/>
              </w:tcPr>
            </w:tcPrChange>
          </w:tcPr>
          <w:p w:rsidR="00B80E06" w:rsidRPr="00BB2644" w:rsidRDefault="00B80E06" w:rsidP="00BB2644">
            <w:pPr>
              <w:jc w:val="center"/>
              <w:rPr>
                <w:color w:val="000000"/>
                <w:sz w:val="22"/>
                <w:szCs w:val="22"/>
              </w:rPr>
            </w:pPr>
            <w:del w:id="2538" w:author="Autor">
              <w:r w:rsidRPr="00BB2644" w:rsidDel="009634DB">
                <w:rPr>
                  <w:color w:val="000000"/>
                  <w:sz w:val="22"/>
                  <w:szCs w:val="22"/>
                </w:rPr>
                <w:delText>8</w:delText>
              </w:r>
            </w:del>
          </w:p>
        </w:tc>
        <w:tc>
          <w:tcPr>
            <w:tcW w:w="4820" w:type="dxa"/>
            <w:gridSpan w:val="2"/>
            <w:vMerge w:val="restart"/>
            <w:shd w:val="clear" w:color="auto" w:fill="auto"/>
            <w:vAlign w:val="center"/>
            <w:tcPrChange w:id="2539" w:author="Autor">
              <w:tcPr>
                <w:tcW w:w="4820" w:type="dxa"/>
                <w:gridSpan w:val="2"/>
                <w:vMerge w:val="restart"/>
                <w:shd w:val="clear" w:color="auto" w:fill="auto"/>
                <w:vAlign w:val="center"/>
              </w:tcPr>
            </w:tcPrChange>
          </w:tcPr>
          <w:p w:rsidR="00B80E06" w:rsidRPr="00BB2644" w:rsidRDefault="00B80E06" w:rsidP="00BB2644">
            <w:pPr>
              <w:rPr>
                <w:color w:val="000000"/>
                <w:sz w:val="22"/>
                <w:szCs w:val="22"/>
              </w:rPr>
            </w:pPr>
            <w:del w:id="2540" w:author="Autor">
              <w:r w:rsidRPr="00BB2644" w:rsidDel="009634DB">
                <w:rPr>
                  <w:color w:val="000000"/>
                  <w:sz w:val="22"/>
                  <w:szCs w:val="22"/>
                </w:rPr>
                <w:delText>a) Sú podmienky účasti, ktoré verejný obstarávateľ  určil na preukázanie finančného a ekonomického postavenia a technickej spôsobilosti alebo odbornej spôsobilosti, primerané a súvisiace s predmetom zákazky?</w:delText>
              </w:r>
              <w:r w:rsidRPr="00BB2644" w:rsidDel="009634DB">
                <w:rPr>
                  <w:color w:val="000000"/>
                  <w:sz w:val="22"/>
                  <w:szCs w:val="22"/>
                </w:rPr>
                <w:br/>
                <w:delText xml:space="preserve">b) Umožňuje verejný obstarávateľ predložiť rovnocenné potvrdenie vydané príslušným orgánom iného členského štátu alebo iný doklad, ktorým uchádzač alebo záujemca preukazuje splnenie podmienok účasti vo verejnom obstarávaní? </w:delText>
              </w:r>
            </w:del>
          </w:p>
        </w:tc>
        <w:tc>
          <w:tcPr>
            <w:tcW w:w="567" w:type="dxa"/>
            <w:shd w:val="clear" w:color="auto" w:fill="auto"/>
            <w:vAlign w:val="center"/>
            <w:tcPrChange w:id="2541" w:author="Autor">
              <w:tcPr>
                <w:tcW w:w="567" w:type="dxa"/>
                <w:shd w:val="clear" w:color="auto" w:fill="auto"/>
                <w:vAlign w:val="center"/>
              </w:tcPr>
            </w:tcPrChange>
          </w:tcPr>
          <w:p w:rsidR="00B80E06" w:rsidRPr="00BB2644" w:rsidRDefault="00B80E06" w:rsidP="00BB2644">
            <w:pPr>
              <w:jc w:val="center"/>
              <w:rPr>
                <w:color w:val="000000"/>
                <w:sz w:val="22"/>
                <w:szCs w:val="22"/>
              </w:rPr>
            </w:pPr>
            <w:del w:id="2542" w:author="Autor">
              <w:r w:rsidRPr="00BB2644" w:rsidDel="009634DB">
                <w:rPr>
                  <w:color w:val="000000"/>
                  <w:sz w:val="22"/>
                  <w:szCs w:val="22"/>
                </w:rPr>
                <w:delText> </w:delText>
              </w:r>
            </w:del>
          </w:p>
        </w:tc>
        <w:tc>
          <w:tcPr>
            <w:tcW w:w="567" w:type="dxa"/>
            <w:shd w:val="clear" w:color="auto" w:fill="auto"/>
            <w:vAlign w:val="center"/>
            <w:tcPrChange w:id="2543" w:author="Autor">
              <w:tcPr>
                <w:tcW w:w="567" w:type="dxa"/>
                <w:shd w:val="clear" w:color="auto" w:fill="auto"/>
                <w:vAlign w:val="center"/>
              </w:tcPr>
            </w:tcPrChange>
          </w:tcPr>
          <w:p w:rsidR="00B80E06" w:rsidRPr="00BB2644" w:rsidRDefault="00B80E06" w:rsidP="00BB2644">
            <w:pPr>
              <w:jc w:val="center"/>
              <w:rPr>
                <w:color w:val="000000"/>
                <w:sz w:val="22"/>
                <w:szCs w:val="22"/>
              </w:rPr>
            </w:pPr>
            <w:del w:id="2544" w:author="Autor">
              <w:r w:rsidRPr="00BB2644" w:rsidDel="009634DB">
                <w:rPr>
                  <w:color w:val="000000"/>
                  <w:sz w:val="22"/>
                  <w:szCs w:val="22"/>
                </w:rPr>
                <w:delText> </w:delText>
              </w:r>
            </w:del>
          </w:p>
        </w:tc>
        <w:tc>
          <w:tcPr>
            <w:tcW w:w="776" w:type="dxa"/>
            <w:shd w:val="clear" w:color="auto" w:fill="auto"/>
            <w:vAlign w:val="center"/>
            <w:tcPrChange w:id="2545" w:author="Autor">
              <w:tcPr>
                <w:tcW w:w="776" w:type="dxa"/>
                <w:shd w:val="clear" w:color="auto" w:fill="auto"/>
                <w:vAlign w:val="center"/>
              </w:tcPr>
            </w:tcPrChange>
          </w:tcPr>
          <w:p w:rsidR="00B80E06" w:rsidRPr="00BB2644" w:rsidRDefault="00B80E06" w:rsidP="00BB2644">
            <w:pPr>
              <w:jc w:val="center"/>
              <w:rPr>
                <w:color w:val="000000"/>
                <w:sz w:val="22"/>
                <w:szCs w:val="22"/>
              </w:rPr>
            </w:pPr>
            <w:del w:id="2546" w:author="Autor">
              <w:r w:rsidRPr="00BB2644" w:rsidDel="009634DB">
                <w:rPr>
                  <w:color w:val="000000"/>
                  <w:sz w:val="22"/>
                  <w:szCs w:val="22"/>
                </w:rPr>
                <w:delText> </w:delText>
              </w:r>
            </w:del>
          </w:p>
        </w:tc>
        <w:tc>
          <w:tcPr>
            <w:tcW w:w="1775" w:type="dxa"/>
            <w:shd w:val="clear" w:color="auto" w:fill="auto"/>
            <w:vAlign w:val="center"/>
            <w:tcPrChange w:id="2547" w:author="Autor">
              <w:tcPr>
                <w:tcW w:w="1775" w:type="dxa"/>
                <w:shd w:val="clear" w:color="auto" w:fill="auto"/>
                <w:vAlign w:val="center"/>
              </w:tcPr>
            </w:tcPrChange>
          </w:tcPr>
          <w:p w:rsidR="00B80E06" w:rsidRPr="00BB2644" w:rsidRDefault="00B80E06" w:rsidP="00BB2644">
            <w:pPr>
              <w:jc w:val="center"/>
              <w:rPr>
                <w:color w:val="000000"/>
                <w:sz w:val="22"/>
                <w:szCs w:val="22"/>
              </w:rPr>
            </w:pPr>
            <w:del w:id="2548" w:author="Autor">
              <w:r w:rsidRPr="00BB2644" w:rsidDel="009634DB">
                <w:rPr>
                  <w:color w:val="000000"/>
                  <w:sz w:val="22"/>
                  <w:szCs w:val="22"/>
                </w:rPr>
                <w:delText> </w:delText>
              </w:r>
            </w:del>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9634DB">
        <w:trPr>
          <w:trHeight w:val="630"/>
          <w:trPrChange w:id="2549" w:author="Autor">
            <w:trPr>
              <w:trHeight w:val="630"/>
            </w:trPr>
          </w:trPrChange>
        </w:trPr>
        <w:tc>
          <w:tcPr>
            <w:tcW w:w="582" w:type="dxa"/>
            <w:vMerge w:val="restart"/>
            <w:shd w:val="clear" w:color="auto" w:fill="auto"/>
            <w:noWrap/>
            <w:vAlign w:val="center"/>
            <w:tcPrChange w:id="2550" w:author="Autor">
              <w:tcPr>
                <w:tcW w:w="582" w:type="dxa"/>
                <w:vMerge w:val="restart"/>
                <w:shd w:val="clear" w:color="auto" w:fill="auto"/>
                <w:noWrap/>
                <w:vAlign w:val="center"/>
              </w:tcPr>
            </w:tcPrChange>
          </w:tcPr>
          <w:p w:rsidR="00B80E06" w:rsidRPr="00BB2644" w:rsidRDefault="00B80E06" w:rsidP="00BB2644">
            <w:pPr>
              <w:jc w:val="center"/>
              <w:rPr>
                <w:color w:val="000000"/>
                <w:sz w:val="22"/>
                <w:szCs w:val="22"/>
              </w:rPr>
            </w:pPr>
            <w:del w:id="2551" w:author="Autor">
              <w:r w:rsidRPr="00BB2644" w:rsidDel="009634DB">
                <w:rPr>
                  <w:color w:val="000000"/>
                  <w:sz w:val="22"/>
                  <w:szCs w:val="22"/>
                </w:rPr>
                <w:delText>9</w:delText>
              </w:r>
            </w:del>
          </w:p>
        </w:tc>
        <w:tc>
          <w:tcPr>
            <w:tcW w:w="4820" w:type="dxa"/>
            <w:gridSpan w:val="2"/>
            <w:vMerge w:val="restart"/>
            <w:shd w:val="clear" w:color="auto" w:fill="auto"/>
            <w:vAlign w:val="center"/>
            <w:tcPrChange w:id="2552" w:author="Autor">
              <w:tcPr>
                <w:tcW w:w="4820" w:type="dxa"/>
                <w:gridSpan w:val="2"/>
                <w:vMerge w:val="restart"/>
                <w:shd w:val="clear" w:color="auto" w:fill="auto"/>
                <w:vAlign w:val="center"/>
              </w:tcPr>
            </w:tcPrChange>
          </w:tcPr>
          <w:p w:rsidR="00B80E06" w:rsidRPr="00BB2644" w:rsidRDefault="00B80E06" w:rsidP="00BB2644">
            <w:pPr>
              <w:rPr>
                <w:color w:val="000000"/>
                <w:sz w:val="22"/>
                <w:szCs w:val="22"/>
              </w:rPr>
            </w:pPr>
            <w:del w:id="2553" w:author="Autor">
              <w:r w:rsidRPr="00BB2644" w:rsidDel="009634DB">
                <w:rPr>
                  <w:color w:val="000000"/>
                  <w:sz w:val="22"/>
                  <w:szCs w:val="22"/>
                </w:rPr>
                <w:delText>a) Je lehota na predkladanie ponúk určená v súlade so ZVO?</w:delText>
              </w:r>
              <w:r w:rsidRPr="00BB2644" w:rsidDel="009634DB">
                <w:rPr>
                  <w:color w:val="000000"/>
                  <w:sz w:val="22"/>
                  <w:szCs w:val="22"/>
                </w:rPr>
                <w:br/>
                <w:delText>b) Je lehota na vyžiadanie súťažných podkladov určená v súlade so ZVO a s príslušným jednotným metodickým výkladom ÚVO?</w:delText>
              </w:r>
            </w:del>
          </w:p>
        </w:tc>
        <w:tc>
          <w:tcPr>
            <w:tcW w:w="567" w:type="dxa"/>
            <w:shd w:val="clear" w:color="auto" w:fill="auto"/>
            <w:vAlign w:val="center"/>
            <w:tcPrChange w:id="2554" w:author="Autor">
              <w:tcPr>
                <w:tcW w:w="567" w:type="dxa"/>
                <w:shd w:val="clear" w:color="auto" w:fill="auto"/>
                <w:vAlign w:val="center"/>
              </w:tcPr>
            </w:tcPrChange>
          </w:tcPr>
          <w:p w:rsidR="00B80E06" w:rsidRPr="00BB2644" w:rsidRDefault="00B80E06" w:rsidP="00BB2644">
            <w:pPr>
              <w:jc w:val="center"/>
              <w:rPr>
                <w:color w:val="000000"/>
                <w:sz w:val="22"/>
                <w:szCs w:val="22"/>
              </w:rPr>
            </w:pPr>
            <w:del w:id="2555" w:author="Autor">
              <w:r w:rsidRPr="00BB2644" w:rsidDel="009634DB">
                <w:rPr>
                  <w:color w:val="000000"/>
                  <w:sz w:val="22"/>
                  <w:szCs w:val="22"/>
                </w:rPr>
                <w:delText> </w:delText>
              </w:r>
            </w:del>
          </w:p>
        </w:tc>
        <w:tc>
          <w:tcPr>
            <w:tcW w:w="567" w:type="dxa"/>
            <w:shd w:val="clear" w:color="auto" w:fill="auto"/>
            <w:vAlign w:val="center"/>
            <w:tcPrChange w:id="2556" w:author="Autor">
              <w:tcPr>
                <w:tcW w:w="567" w:type="dxa"/>
                <w:shd w:val="clear" w:color="auto" w:fill="auto"/>
                <w:vAlign w:val="center"/>
              </w:tcPr>
            </w:tcPrChange>
          </w:tcPr>
          <w:p w:rsidR="00B80E06" w:rsidRPr="00BB2644" w:rsidRDefault="00B80E06" w:rsidP="00BB2644">
            <w:pPr>
              <w:jc w:val="center"/>
              <w:rPr>
                <w:color w:val="000000"/>
                <w:sz w:val="22"/>
                <w:szCs w:val="22"/>
              </w:rPr>
            </w:pPr>
            <w:del w:id="2557" w:author="Autor">
              <w:r w:rsidRPr="00BB2644" w:rsidDel="009634DB">
                <w:rPr>
                  <w:color w:val="000000"/>
                  <w:sz w:val="22"/>
                  <w:szCs w:val="22"/>
                </w:rPr>
                <w:delText> </w:delText>
              </w:r>
            </w:del>
          </w:p>
        </w:tc>
        <w:tc>
          <w:tcPr>
            <w:tcW w:w="776" w:type="dxa"/>
            <w:shd w:val="clear" w:color="auto" w:fill="auto"/>
            <w:vAlign w:val="center"/>
            <w:tcPrChange w:id="2558" w:author="Autor">
              <w:tcPr>
                <w:tcW w:w="776" w:type="dxa"/>
                <w:shd w:val="clear" w:color="auto" w:fill="auto"/>
                <w:vAlign w:val="center"/>
              </w:tcPr>
            </w:tcPrChange>
          </w:tcPr>
          <w:p w:rsidR="00B80E06" w:rsidRPr="00BB2644" w:rsidRDefault="00B80E06" w:rsidP="00BB2644">
            <w:pPr>
              <w:jc w:val="center"/>
              <w:rPr>
                <w:color w:val="000000"/>
                <w:sz w:val="22"/>
                <w:szCs w:val="22"/>
              </w:rPr>
            </w:pPr>
            <w:del w:id="2559" w:author="Autor">
              <w:r w:rsidRPr="00BB2644" w:rsidDel="009634DB">
                <w:rPr>
                  <w:color w:val="000000"/>
                  <w:sz w:val="22"/>
                  <w:szCs w:val="22"/>
                </w:rPr>
                <w:delText> </w:delText>
              </w:r>
            </w:del>
          </w:p>
        </w:tc>
        <w:tc>
          <w:tcPr>
            <w:tcW w:w="1775" w:type="dxa"/>
            <w:shd w:val="clear" w:color="auto" w:fill="auto"/>
            <w:vAlign w:val="center"/>
            <w:tcPrChange w:id="2560" w:author="Autor">
              <w:tcPr>
                <w:tcW w:w="1775" w:type="dxa"/>
                <w:shd w:val="clear" w:color="auto" w:fill="auto"/>
                <w:vAlign w:val="center"/>
              </w:tcPr>
            </w:tcPrChange>
          </w:tcPr>
          <w:p w:rsidR="00B80E06" w:rsidRPr="00BB2644" w:rsidRDefault="00B80E06" w:rsidP="00BB2644">
            <w:pPr>
              <w:jc w:val="center"/>
              <w:rPr>
                <w:color w:val="000000"/>
                <w:sz w:val="22"/>
                <w:szCs w:val="22"/>
              </w:rPr>
            </w:pPr>
            <w:del w:id="2561" w:author="Autor">
              <w:r w:rsidRPr="00BB2644" w:rsidDel="009634DB">
                <w:rPr>
                  <w:color w:val="000000"/>
                  <w:sz w:val="22"/>
                  <w:szCs w:val="22"/>
                </w:rPr>
                <w:delText> </w:delText>
              </w:r>
            </w:del>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9634DB">
        <w:trPr>
          <w:trHeight w:val="845"/>
          <w:trPrChange w:id="2562" w:author="Autor">
            <w:trPr>
              <w:trHeight w:val="845"/>
            </w:trPr>
          </w:trPrChange>
        </w:trPr>
        <w:tc>
          <w:tcPr>
            <w:tcW w:w="582" w:type="dxa"/>
            <w:vMerge w:val="restart"/>
            <w:shd w:val="clear" w:color="auto" w:fill="auto"/>
            <w:noWrap/>
            <w:vAlign w:val="center"/>
            <w:tcPrChange w:id="2563" w:author="Autor">
              <w:tcPr>
                <w:tcW w:w="582" w:type="dxa"/>
                <w:vMerge w:val="restart"/>
                <w:shd w:val="clear" w:color="auto" w:fill="auto"/>
                <w:noWrap/>
                <w:vAlign w:val="center"/>
              </w:tcPr>
            </w:tcPrChange>
          </w:tcPr>
          <w:p w:rsidR="00B80E06" w:rsidRPr="00BB2644" w:rsidRDefault="00B80E06" w:rsidP="00BB2644">
            <w:pPr>
              <w:jc w:val="center"/>
              <w:rPr>
                <w:color w:val="000000"/>
                <w:sz w:val="22"/>
                <w:szCs w:val="22"/>
              </w:rPr>
            </w:pPr>
            <w:del w:id="2564" w:author="Autor">
              <w:r w:rsidRPr="00BB2644" w:rsidDel="009634DB">
                <w:rPr>
                  <w:color w:val="000000"/>
                  <w:sz w:val="22"/>
                  <w:szCs w:val="22"/>
                </w:rPr>
                <w:delText>10</w:delText>
              </w:r>
            </w:del>
          </w:p>
        </w:tc>
        <w:tc>
          <w:tcPr>
            <w:tcW w:w="4820" w:type="dxa"/>
            <w:gridSpan w:val="2"/>
            <w:vMerge w:val="restart"/>
            <w:shd w:val="clear" w:color="auto" w:fill="auto"/>
            <w:vAlign w:val="center"/>
            <w:tcPrChange w:id="2565" w:author="Autor">
              <w:tcPr>
                <w:tcW w:w="4820" w:type="dxa"/>
                <w:gridSpan w:val="2"/>
                <w:vMerge w:val="restart"/>
                <w:shd w:val="clear" w:color="auto" w:fill="auto"/>
                <w:vAlign w:val="center"/>
              </w:tcPr>
            </w:tcPrChange>
          </w:tcPr>
          <w:p w:rsidR="00B80E06" w:rsidRPr="00BB2644" w:rsidRDefault="00B80E06" w:rsidP="00BB2644">
            <w:pPr>
              <w:rPr>
                <w:color w:val="000000"/>
                <w:sz w:val="22"/>
                <w:szCs w:val="22"/>
              </w:rPr>
            </w:pPr>
            <w:del w:id="2566" w:author="Autor">
              <w:r w:rsidRPr="00BB2644" w:rsidDel="009634DB">
                <w:rPr>
                  <w:color w:val="000000"/>
                  <w:sz w:val="22"/>
                  <w:szCs w:val="22"/>
                </w:rPr>
                <w:delText>a) Je predmet zákazky opísaný jednoznačne, úplne a nestranne?</w:delText>
              </w:r>
              <w:r w:rsidRPr="00BB2644" w:rsidDel="009634DB">
                <w:rPr>
                  <w:color w:val="000000"/>
                  <w:sz w:val="22"/>
                  <w:szCs w:val="22"/>
                </w:rPr>
                <w:br/>
                <w:delText>b) Sú technické požiadavky určené tak, aby bol zabezpečený rovnaký prístup pre všetkých uchádzačov alebo záujemcov a zabezpečená čestná hospodárska súťaž?</w:delText>
              </w:r>
              <w:r w:rsidRPr="00BB2644" w:rsidDel="009634DB">
                <w:rPr>
                  <w:color w:val="000000"/>
                  <w:sz w:val="22"/>
                  <w:szCs w:val="22"/>
                </w:rPr>
                <w:br/>
                <w:delText>c) Je opis predmetu zákazky vypracovaný odkazom na technické špecifikácie v poradí podľa § 34 ods. 2 písm. a) ZVO a doplnený slovami "alebo ekvivalentný"?</w:delText>
              </w:r>
            </w:del>
          </w:p>
        </w:tc>
        <w:tc>
          <w:tcPr>
            <w:tcW w:w="567" w:type="dxa"/>
            <w:shd w:val="clear" w:color="auto" w:fill="auto"/>
            <w:vAlign w:val="center"/>
            <w:tcPrChange w:id="2567" w:author="Autor">
              <w:tcPr>
                <w:tcW w:w="567" w:type="dxa"/>
                <w:shd w:val="clear" w:color="auto" w:fill="auto"/>
                <w:vAlign w:val="center"/>
              </w:tcPr>
            </w:tcPrChange>
          </w:tcPr>
          <w:p w:rsidR="00B80E06" w:rsidRPr="00BB2644" w:rsidRDefault="00B80E06" w:rsidP="00BB2644">
            <w:pPr>
              <w:jc w:val="center"/>
              <w:rPr>
                <w:color w:val="000000"/>
                <w:sz w:val="22"/>
                <w:szCs w:val="22"/>
              </w:rPr>
            </w:pPr>
            <w:del w:id="2568" w:author="Autor">
              <w:r w:rsidRPr="00BB2644" w:rsidDel="009634DB">
                <w:rPr>
                  <w:color w:val="000000"/>
                  <w:sz w:val="22"/>
                  <w:szCs w:val="22"/>
                </w:rPr>
                <w:delText> </w:delText>
              </w:r>
            </w:del>
          </w:p>
        </w:tc>
        <w:tc>
          <w:tcPr>
            <w:tcW w:w="567" w:type="dxa"/>
            <w:shd w:val="clear" w:color="auto" w:fill="auto"/>
            <w:vAlign w:val="center"/>
            <w:tcPrChange w:id="2569" w:author="Autor">
              <w:tcPr>
                <w:tcW w:w="567" w:type="dxa"/>
                <w:shd w:val="clear" w:color="auto" w:fill="auto"/>
                <w:vAlign w:val="center"/>
              </w:tcPr>
            </w:tcPrChange>
          </w:tcPr>
          <w:p w:rsidR="00B80E06" w:rsidRPr="00BB2644" w:rsidRDefault="00B80E06" w:rsidP="00BB2644">
            <w:pPr>
              <w:jc w:val="center"/>
              <w:rPr>
                <w:color w:val="000000"/>
                <w:sz w:val="22"/>
                <w:szCs w:val="22"/>
              </w:rPr>
            </w:pPr>
            <w:del w:id="2570" w:author="Autor">
              <w:r w:rsidRPr="00BB2644" w:rsidDel="009634DB">
                <w:rPr>
                  <w:color w:val="000000"/>
                  <w:sz w:val="22"/>
                  <w:szCs w:val="22"/>
                </w:rPr>
                <w:delText> </w:delText>
              </w:r>
            </w:del>
          </w:p>
        </w:tc>
        <w:tc>
          <w:tcPr>
            <w:tcW w:w="776" w:type="dxa"/>
            <w:shd w:val="clear" w:color="auto" w:fill="auto"/>
            <w:vAlign w:val="center"/>
            <w:tcPrChange w:id="2571" w:author="Autor">
              <w:tcPr>
                <w:tcW w:w="776" w:type="dxa"/>
                <w:shd w:val="clear" w:color="auto" w:fill="auto"/>
                <w:vAlign w:val="center"/>
              </w:tcPr>
            </w:tcPrChange>
          </w:tcPr>
          <w:p w:rsidR="00B80E06" w:rsidRPr="00BB2644" w:rsidRDefault="00B80E06" w:rsidP="00BB2644">
            <w:pPr>
              <w:jc w:val="center"/>
              <w:rPr>
                <w:color w:val="000000"/>
                <w:sz w:val="22"/>
                <w:szCs w:val="22"/>
              </w:rPr>
            </w:pPr>
            <w:del w:id="2572" w:author="Autor">
              <w:r w:rsidRPr="00BB2644" w:rsidDel="009634DB">
                <w:rPr>
                  <w:color w:val="000000"/>
                  <w:sz w:val="22"/>
                  <w:szCs w:val="22"/>
                </w:rPr>
                <w:delText> </w:delText>
              </w:r>
            </w:del>
          </w:p>
        </w:tc>
        <w:tc>
          <w:tcPr>
            <w:tcW w:w="1775" w:type="dxa"/>
            <w:shd w:val="clear" w:color="auto" w:fill="auto"/>
            <w:vAlign w:val="center"/>
            <w:tcPrChange w:id="2573" w:author="Autor">
              <w:tcPr>
                <w:tcW w:w="1775" w:type="dxa"/>
                <w:shd w:val="clear" w:color="auto" w:fill="auto"/>
                <w:vAlign w:val="center"/>
              </w:tcPr>
            </w:tcPrChange>
          </w:tcPr>
          <w:p w:rsidR="00B80E06" w:rsidRPr="00BB2644" w:rsidRDefault="00B80E06" w:rsidP="00BB2644">
            <w:pPr>
              <w:jc w:val="center"/>
              <w:rPr>
                <w:color w:val="000000"/>
                <w:sz w:val="22"/>
                <w:szCs w:val="22"/>
              </w:rPr>
            </w:pPr>
            <w:del w:id="2574" w:author="Autor">
              <w:r w:rsidRPr="00BB2644" w:rsidDel="009634DB">
                <w:rPr>
                  <w:color w:val="000000"/>
                  <w:sz w:val="22"/>
                  <w:szCs w:val="22"/>
                </w:rPr>
                <w:delText> </w:delText>
              </w:r>
            </w:del>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9634DB">
        <w:trPr>
          <w:trHeight w:val="699"/>
          <w:trPrChange w:id="2575" w:author="Autor">
            <w:trPr>
              <w:trHeight w:val="699"/>
            </w:trPr>
          </w:trPrChange>
        </w:trPr>
        <w:tc>
          <w:tcPr>
            <w:tcW w:w="582" w:type="dxa"/>
            <w:vMerge w:val="restart"/>
            <w:shd w:val="clear" w:color="auto" w:fill="auto"/>
            <w:noWrap/>
            <w:vAlign w:val="center"/>
            <w:tcPrChange w:id="2576" w:author="Autor">
              <w:tcPr>
                <w:tcW w:w="582" w:type="dxa"/>
                <w:vMerge w:val="restart"/>
                <w:shd w:val="clear" w:color="auto" w:fill="auto"/>
                <w:noWrap/>
                <w:vAlign w:val="center"/>
              </w:tcPr>
            </w:tcPrChange>
          </w:tcPr>
          <w:p w:rsidR="00B80E06" w:rsidRPr="00BB2644" w:rsidRDefault="00B80E06" w:rsidP="00BB2644">
            <w:pPr>
              <w:jc w:val="center"/>
              <w:rPr>
                <w:color w:val="000000"/>
                <w:sz w:val="22"/>
                <w:szCs w:val="22"/>
              </w:rPr>
            </w:pPr>
            <w:del w:id="2577" w:author="Autor">
              <w:r w:rsidRPr="00BB2644" w:rsidDel="009634DB">
                <w:rPr>
                  <w:color w:val="000000"/>
                  <w:sz w:val="22"/>
                  <w:szCs w:val="22"/>
                </w:rPr>
                <w:delText>11</w:delText>
              </w:r>
            </w:del>
          </w:p>
        </w:tc>
        <w:tc>
          <w:tcPr>
            <w:tcW w:w="4820" w:type="dxa"/>
            <w:gridSpan w:val="2"/>
            <w:vMerge w:val="restart"/>
            <w:shd w:val="clear" w:color="auto" w:fill="auto"/>
            <w:vAlign w:val="center"/>
            <w:tcPrChange w:id="2578" w:author="Autor">
              <w:tcPr>
                <w:tcW w:w="4820" w:type="dxa"/>
                <w:gridSpan w:val="2"/>
                <w:vMerge w:val="restart"/>
                <w:shd w:val="clear" w:color="auto" w:fill="auto"/>
                <w:vAlign w:val="center"/>
              </w:tcPr>
            </w:tcPrChange>
          </w:tcPr>
          <w:p w:rsidR="00B80E06" w:rsidRPr="00BB2644" w:rsidRDefault="00B80E06" w:rsidP="00BB2644">
            <w:pPr>
              <w:rPr>
                <w:color w:val="000000"/>
                <w:sz w:val="22"/>
                <w:szCs w:val="22"/>
              </w:rPr>
            </w:pPr>
            <w:del w:id="2579" w:author="Autor">
              <w:r w:rsidRPr="00BB2644" w:rsidDel="009634DB">
                <w:rPr>
                  <w:color w:val="000000"/>
                  <w:sz w:val="22"/>
                  <w:szCs w:val="22"/>
                </w:rPr>
                <w:delText>a) Sú určené kritéria na vyhodnotenie ponúk v súlade s § 35 ZVO?</w:delText>
              </w:r>
              <w:r w:rsidRPr="00BB2644" w:rsidDel="009634DB">
                <w:rPr>
                  <w:color w:val="000000"/>
                  <w:sz w:val="22"/>
                  <w:szCs w:val="22"/>
                </w:rPr>
                <w:br w:type="page"/>
                <w:delText>b) Uvádza verejný obstarávateľ v oznámení o vyhlásení VO alebo v jeho ekvivalente  kritériá na vyhodnotenie ponúk?</w:delText>
              </w:r>
              <w:r w:rsidRPr="00BB2644" w:rsidDel="009634DB">
                <w:rPr>
                  <w:color w:val="000000"/>
                  <w:sz w:val="22"/>
                  <w:szCs w:val="22"/>
                </w:rPr>
                <w:br w:type="page"/>
                <w:delText>c) Určuje verejný obstarávateľ a obstarávateľ každému z kritérií pravidlá na ich uplatnenie a ich relatívnu váhu, ktorú možno vyjadriť určením intervalu s príslušným maximálnym rozpätím?</w:delText>
              </w:r>
              <w:r w:rsidRPr="00BB2644" w:rsidDel="009634DB">
                <w:rPr>
                  <w:color w:val="000000"/>
                  <w:sz w:val="22"/>
                  <w:szCs w:val="22"/>
                </w:rPr>
                <w:br w:type="page"/>
                <w:delText>d) Sú verejným obstarávateľom  určené kritéria a pravidlá na ich hodnotenie kritérií nediskriminačné a podporujúce spravodlivú súťaž?</w:delText>
              </w:r>
            </w:del>
          </w:p>
        </w:tc>
        <w:tc>
          <w:tcPr>
            <w:tcW w:w="567" w:type="dxa"/>
            <w:shd w:val="clear" w:color="auto" w:fill="auto"/>
            <w:vAlign w:val="center"/>
            <w:tcPrChange w:id="2580" w:author="Autor">
              <w:tcPr>
                <w:tcW w:w="567" w:type="dxa"/>
                <w:shd w:val="clear" w:color="auto" w:fill="auto"/>
                <w:vAlign w:val="center"/>
              </w:tcPr>
            </w:tcPrChange>
          </w:tcPr>
          <w:p w:rsidR="00B80E06" w:rsidRPr="00BB2644" w:rsidRDefault="00B80E06" w:rsidP="00BB2644">
            <w:pPr>
              <w:jc w:val="center"/>
              <w:rPr>
                <w:color w:val="000000"/>
                <w:sz w:val="22"/>
                <w:szCs w:val="22"/>
              </w:rPr>
            </w:pPr>
            <w:del w:id="2581" w:author="Autor">
              <w:r w:rsidRPr="00BB2644" w:rsidDel="009634DB">
                <w:rPr>
                  <w:color w:val="000000"/>
                  <w:sz w:val="22"/>
                  <w:szCs w:val="22"/>
                </w:rPr>
                <w:delText> </w:delText>
              </w:r>
            </w:del>
          </w:p>
        </w:tc>
        <w:tc>
          <w:tcPr>
            <w:tcW w:w="567" w:type="dxa"/>
            <w:shd w:val="clear" w:color="auto" w:fill="auto"/>
            <w:vAlign w:val="center"/>
            <w:tcPrChange w:id="2582" w:author="Autor">
              <w:tcPr>
                <w:tcW w:w="567" w:type="dxa"/>
                <w:shd w:val="clear" w:color="auto" w:fill="auto"/>
                <w:vAlign w:val="center"/>
              </w:tcPr>
            </w:tcPrChange>
          </w:tcPr>
          <w:p w:rsidR="00B80E06" w:rsidRPr="00BB2644" w:rsidRDefault="00B80E06" w:rsidP="00BB2644">
            <w:pPr>
              <w:jc w:val="center"/>
              <w:rPr>
                <w:color w:val="000000"/>
                <w:sz w:val="22"/>
                <w:szCs w:val="22"/>
              </w:rPr>
            </w:pPr>
            <w:del w:id="2583" w:author="Autor">
              <w:r w:rsidRPr="00BB2644" w:rsidDel="009634DB">
                <w:rPr>
                  <w:color w:val="000000"/>
                  <w:sz w:val="22"/>
                  <w:szCs w:val="22"/>
                </w:rPr>
                <w:delText> </w:delText>
              </w:r>
            </w:del>
          </w:p>
        </w:tc>
        <w:tc>
          <w:tcPr>
            <w:tcW w:w="776" w:type="dxa"/>
            <w:shd w:val="clear" w:color="auto" w:fill="auto"/>
            <w:vAlign w:val="center"/>
            <w:tcPrChange w:id="2584" w:author="Autor">
              <w:tcPr>
                <w:tcW w:w="776" w:type="dxa"/>
                <w:shd w:val="clear" w:color="auto" w:fill="auto"/>
                <w:vAlign w:val="center"/>
              </w:tcPr>
            </w:tcPrChange>
          </w:tcPr>
          <w:p w:rsidR="00B80E06" w:rsidRPr="00BB2644" w:rsidRDefault="00B80E06" w:rsidP="00BB2644">
            <w:pPr>
              <w:jc w:val="center"/>
              <w:rPr>
                <w:color w:val="000000"/>
                <w:sz w:val="22"/>
                <w:szCs w:val="22"/>
              </w:rPr>
            </w:pPr>
            <w:del w:id="2585" w:author="Autor">
              <w:r w:rsidRPr="00BB2644" w:rsidDel="009634DB">
                <w:rPr>
                  <w:color w:val="000000"/>
                  <w:sz w:val="22"/>
                  <w:szCs w:val="22"/>
                </w:rPr>
                <w:delText> </w:delText>
              </w:r>
            </w:del>
          </w:p>
        </w:tc>
        <w:tc>
          <w:tcPr>
            <w:tcW w:w="1775" w:type="dxa"/>
            <w:shd w:val="clear" w:color="auto" w:fill="auto"/>
            <w:vAlign w:val="center"/>
            <w:tcPrChange w:id="2586" w:author="Autor">
              <w:tcPr>
                <w:tcW w:w="1775" w:type="dxa"/>
                <w:shd w:val="clear" w:color="auto" w:fill="auto"/>
                <w:vAlign w:val="center"/>
              </w:tcPr>
            </w:tcPrChange>
          </w:tcPr>
          <w:p w:rsidR="00B80E06" w:rsidRPr="00BB2644" w:rsidRDefault="00B80E06" w:rsidP="00BB2644">
            <w:pPr>
              <w:jc w:val="center"/>
              <w:rPr>
                <w:color w:val="000000"/>
                <w:sz w:val="22"/>
                <w:szCs w:val="22"/>
              </w:rPr>
            </w:pPr>
            <w:del w:id="2587" w:author="Autor">
              <w:r w:rsidRPr="00BB2644" w:rsidDel="009634DB">
                <w:rPr>
                  <w:color w:val="000000"/>
                  <w:sz w:val="22"/>
                  <w:szCs w:val="22"/>
                </w:rPr>
                <w:delText> </w:delText>
              </w:r>
            </w:del>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9634DB">
        <w:trPr>
          <w:trHeight w:val="300"/>
          <w:trPrChange w:id="2588" w:author="Autor">
            <w:trPr>
              <w:trHeight w:val="300"/>
            </w:trPr>
          </w:trPrChange>
        </w:trPr>
        <w:tc>
          <w:tcPr>
            <w:tcW w:w="582" w:type="dxa"/>
            <w:shd w:val="clear" w:color="auto" w:fill="auto"/>
            <w:noWrap/>
            <w:vAlign w:val="center"/>
            <w:tcPrChange w:id="258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590" w:author="Autor">
              <w:r w:rsidRPr="00BB2644" w:rsidDel="009634DB">
                <w:rPr>
                  <w:color w:val="000000"/>
                  <w:sz w:val="22"/>
                  <w:szCs w:val="22"/>
                </w:rPr>
                <w:lastRenderedPageBreak/>
                <w:delText>12</w:delText>
              </w:r>
            </w:del>
          </w:p>
        </w:tc>
        <w:tc>
          <w:tcPr>
            <w:tcW w:w="4820" w:type="dxa"/>
            <w:gridSpan w:val="2"/>
            <w:shd w:val="clear" w:color="auto" w:fill="auto"/>
            <w:vAlign w:val="center"/>
            <w:tcPrChange w:id="2591" w:author="Autor">
              <w:tcPr>
                <w:tcW w:w="4820" w:type="dxa"/>
                <w:gridSpan w:val="2"/>
                <w:shd w:val="clear" w:color="auto" w:fill="auto"/>
                <w:vAlign w:val="center"/>
              </w:tcPr>
            </w:tcPrChange>
          </w:tcPr>
          <w:p w:rsidR="00BB2644" w:rsidRPr="00BB2644" w:rsidRDefault="00BB2644" w:rsidP="00BB2644">
            <w:pPr>
              <w:rPr>
                <w:color w:val="000000"/>
                <w:sz w:val="22"/>
                <w:szCs w:val="22"/>
              </w:rPr>
            </w:pPr>
            <w:del w:id="2592" w:author="Autor">
              <w:r w:rsidRPr="00BB2644" w:rsidDel="009634DB">
                <w:rPr>
                  <w:color w:val="000000"/>
                  <w:sz w:val="22"/>
                  <w:szCs w:val="22"/>
                </w:rPr>
                <w:delText>Vyžaduje sa zábezpeka v súlade so ZVO?</w:delText>
              </w:r>
            </w:del>
          </w:p>
        </w:tc>
        <w:tc>
          <w:tcPr>
            <w:tcW w:w="567" w:type="dxa"/>
            <w:shd w:val="clear" w:color="auto" w:fill="auto"/>
            <w:vAlign w:val="center"/>
            <w:tcPrChange w:id="2593" w:author="Autor">
              <w:tcPr>
                <w:tcW w:w="567" w:type="dxa"/>
                <w:shd w:val="clear" w:color="auto" w:fill="auto"/>
                <w:vAlign w:val="center"/>
              </w:tcPr>
            </w:tcPrChange>
          </w:tcPr>
          <w:p w:rsidR="00BB2644" w:rsidRPr="00BB2644" w:rsidRDefault="00BB2644" w:rsidP="00BB2644">
            <w:pPr>
              <w:jc w:val="center"/>
              <w:rPr>
                <w:color w:val="000000"/>
                <w:sz w:val="22"/>
                <w:szCs w:val="22"/>
              </w:rPr>
            </w:pPr>
            <w:del w:id="2594" w:author="Autor">
              <w:r w:rsidRPr="00BB2644" w:rsidDel="009634DB">
                <w:rPr>
                  <w:color w:val="000000"/>
                  <w:sz w:val="22"/>
                  <w:szCs w:val="22"/>
                </w:rPr>
                <w:delText> </w:delText>
              </w:r>
            </w:del>
          </w:p>
        </w:tc>
        <w:tc>
          <w:tcPr>
            <w:tcW w:w="567" w:type="dxa"/>
            <w:shd w:val="clear" w:color="auto" w:fill="auto"/>
            <w:vAlign w:val="center"/>
            <w:tcPrChange w:id="2595" w:author="Autor">
              <w:tcPr>
                <w:tcW w:w="567" w:type="dxa"/>
                <w:shd w:val="clear" w:color="auto" w:fill="auto"/>
                <w:vAlign w:val="center"/>
              </w:tcPr>
            </w:tcPrChange>
          </w:tcPr>
          <w:p w:rsidR="00BB2644" w:rsidRPr="00BB2644" w:rsidRDefault="00BB2644" w:rsidP="00BB2644">
            <w:pPr>
              <w:jc w:val="center"/>
              <w:rPr>
                <w:color w:val="000000"/>
                <w:sz w:val="22"/>
                <w:szCs w:val="22"/>
              </w:rPr>
            </w:pPr>
            <w:del w:id="2596" w:author="Autor">
              <w:r w:rsidRPr="00BB2644" w:rsidDel="009634DB">
                <w:rPr>
                  <w:color w:val="000000"/>
                  <w:sz w:val="22"/>
                  <w:szCs w:val="22"/>
                </w:rPr>
                <w:delText> </w:delText>
              </w:r>
            </w:del>
          </w:p>
        </w:tc>
        <w:tc>
          <w:tcPr>
            <w:tcW w:w="776" w:type="dxa"/>
            <w:shd w:val="clear" w:color="auto" w:fill="auto"/>
            <w:vAlign w:val="center"/>
            <w:tcPrChange w:id="2597" w:author="Autor">
              <w:tcPr>
                <w:tcW w:w="776" w:type="dxa"/>
                <w:shd w:val="clear" w:color="auto" w:fill="auto"/>
                <w:vAlign w:val="center"/>
              </w:tcPr>
            </w:tcPrChange>
          </w:tcPr>
          <w:p w:rsidR="00BB2644" w:rsidRPr="00BB2644" w:rsidRDefault="00BB2644" w:rsidP="00BB2644">
            <w:pPr>
              <w:jc w:val="center"/>
              <w:rPr>
                <w:color w:val="000000"/>
                <w:sz w:val="22"/>
                <w:szCs w:val="22"/>
              </w:rPr>
            </w:pPr>
            <w:del w:id="2598" w:author="Autor">
              <w:r w:rsidRPr="00BB2644" w:rsidDel="009634DB">
                <w:rPr>
                  <w:color w:val="000000"/>
                  <w:sz w:val="22"/>
                  <w:szCs w:val="22"/>
                </w:rPr>
                <w:delText> </w:delText>
              </w:r>
            </w:del>
          </w:p>
        </w:tc>
        <w:tc>
          <w:tcPr>
            <w:tcW w:w="1775" w:type="dxa"/>
            <w:shd w:val="clear" w:color="auto" w:fill="auto"/>
            <w:vAlign w:val="center"/>
            <w:tcPrChange w:id="2599" w:author="Autor">
              <w:tcPr>
                <w:tcW w:w="1775" w:type="dxa"/>
                <w:shd w:val="clear" w:color="auto" w:fill="auto"/>
                <w:vAlign w:val="center"/>
              </w:tcPr>
            </w:tcPrChange>
          </w:tcPr>
          <w:p w:rsidR="00BB2644" w:rsidRPr="00BB2644" w:rsidRDefault="00BB2644" w:rsidP="00BB2644">
            <w:pPr>
              <w:jc w:val="center"/>
              <w:rPr>
                <w:color w:val="000000"/>
                <w:sz w:val="22"/>
                <w:szCs w:val="22"/>
              </w:rPr>
            </w:pPr>
            <w:del w:id="2600" w:author="Autor">
              <w:r w:rsidRPr="00BB2644" w:rsidDel="009634DB">
                <w:rPr>
                  <w:color w:val="000000"/>
                  <w:sz w:val="22"/>
                  <w:szCs w:val="22"/>
                </w:rPr>
                <w:delText> </w:delText>
              </w:r>
            </w:del>
          </w:p>
        </w:tc>
      </w:tr>
      <w:tr w:rsidR="00BB2644" w:rsidRPr="00BB2644" w:rsidTr="009634DB">
        <w:trPr>
          <w:trHeight w:val="600"/>
          <w:trPrChange w:id="2601" w:author="Autor">
            <w:trPr>
              <w:trHeight w:val="600"/>
            </w:trPr>
          </w:trPrChange>
        </w:trPr>
        <w:tc>
          <w:tcPr>
            <w:tcW w:w="582" w:type="dxa"/>
            <w:shd w:val="clear" w:color="auto" w:fill="auto"/>
            <w:noWrap/>
            <w:vAlign w:val="center"/>
            <w:tcPrChange w:id="260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603" w:author="Autor">
              <w:r w:rsidRPr="00BB2644" w:rsidDel="009634DB">
                <w:rPr>
                  <w:color w:val="000000"/>
                  <w:sz w:val="22"/>
                  <w:szCs w:val="22"/>
                </w:rPr>
                <w:delText>13</w:delText>
              </w:r>
            </w:del>
          </w:p>
        </w:tc>
        <w:tc>
          <w:tcPr>
            <w:tcW w:w="4820" w:type="dxa"/>
            <w:gridSpan w:val="2"/>
            <w:shd w:val="clear" w:color="auto" w:fill="auto"/>
            <w:vAlign w:val="center"/>
            <w:tcPrChange w:id="2604" w:author="Autor">
              <w:tcPr>
                <w:tcW w:w="4820" w:type="dxa"/>
                <w:gridSpan w:val="2"/>
                <w:shd w:val="clear" w:color="auto" w:fill="auto"/>
                <w:vAlign w:val="center"/>
              </w:tcPr>
            </w:tcPrChange>
          </w:tcPr>
          <w:p w:rsidR="00BB2644" w:rsidRPr="00BB2644" w:rsidRDefault="00BB2644" w:rsidP="00BB2644">
            <w:pPr>
              <w:rPr>
                <w:color w:val="000000"/>
                <w:sz w:val="22"/>
                <w:szCs w:val="22"/>
              </w:rPr>
            </w:pPr>
            <w:del w:id="2605" w:author="Autor">
              <w:r w:rsidRPr="00BB2644" w:rsidDel="009634DB">
                <w:rPr>
                  <w:color w:val="000000"/>
                  <w:sz w:val="22"/>
                  <w:szCs w:val="22"/>
                </w:rPr>
                <w:delText>Boli pri zadávaní súťaže návrhov dodržané ustanovenia ZVO upravené v štvrtej časti, t.j. § 103 až § 108 ZVO?</w:delText>
              </w:r>
            </w:del>
          </w:p>
        </w:tc>
        <w:tc>
          <w:tcPr>
            <w:tcW w:w="567" w:type="dxa"/>
            <w:shd w:val="clear" w:color="auto" w:fill="auto"/>
            <w:vAlign w:val="center"/>
            <w:tcPrChange w:id="2606" w:author="Autor">
              <w:tcPr>
                <w:tcW w:w="567" w:type="dxa"/>
                <w:shd w:val="clear" w:color="auto" w:fill="auto"/>
                <w:vAlign w:val="center"/>
              </w:tcPr>
            </w:tcPrChange>
          </w:tcPr>
          <w:p w:rsidR="00BB2644" w:rsidRPr="00BB2644" w:rsidRDefault="00BB2644" w:rsidP="00BB2644">
            <w:pPr>
              <w:jc w:val="center"/>
              <w:rPr>
                <w:color w:val="000000"/>
                <w:sz w:val="22"/>
                <w:szCs w:val="22"/>
              </w:rPr>
            </w:pPr>
            <w:del w:id="2607" w:author="Autor">
              <w:r w:rsidRPr="00BB2644" w:rsidDel="009634DB">
                <w:rPr>
                  <w:color w:val="000000"/>
                  <w:sz w:val="22"/>
                  <w:szCs w:val="22"/>
                </w:rPr>
                <w:delText> </w:delText>
              </w:r>
            </w:del>
          </w:p>
        </w:tc>
        <w:tc>
          <w:tcPr>
            <w:tcW w:w="567" w:type="dxa"/>
            <w:shd w:val="clear" w:color="auto" w:fill="auto"/>
            <w:vAlign w:val="center"/>
            <w:tcPrChange w:id="2608" w:author="Autor">
              <w:tcPr>
                <w:tcW w:w="567" w:type="dxa"/>
                <w:shd w:val="clear" w:color="auto" w:fill="auto"/>
                <w:vAlign w:val="center"/>
              </w:tcPr>
            </w:tcPrChange>
          </w:tcPr>
          <w:p w:rsidR="00BB2644" w:rsidRPr="00BB2644" w:rsidRDefault="00BB2644" w:rsidP="00BB2644">
            <w:pPr>
              <w:jc w:val="center"/>
              <w:rPr>
                <w:color w:val="000000"/>
                <w:sz w:val="22"/>
                <w:szCs w:val="22"/>
              </w:rPr>
            </w:pPr>
            <w:del w:id="2609" w:author="Autor">
              <w:r w:rsidRPr="00BB2644" w:rsidDel="009634DB">
                <w:rPr>
                  <w:color w:val="000000"/>
                  <w:sz w:val="22"/>
                  <w:szCs w:val="22"/>
                </w:rPr>
                <w:delText> </w:delText>
              </w:r>
            </w:del>
          </w:p>
        </w:tc>
        <w:tc>
          <w:tcPr>
            <w:tcW w:w="776" w:type="dxa"/>
            <w:shd w:val="clear" w:color="auto" w:fill="auto"/>
            <w:vAlign w:val="center"/>
            <w:tcPrChange w:id="2610" w:author="Autor">
              <w:tcPr>
                <w:tcW w:w="776" w:type="dxa"/>
                <w:shd w:val="clear" w:color="auto" w:fill="auto"/>
                <w:vAlign w:val="center"/>
              </w:tcPr>
            </w:tcPrChange>
          </w:tcPr>
          <w:p w:rsidR="00BB2644" w:rsidRPr="00BB2644" w:rsidRDefault="00BB2644" w:rsidP="00BB2644">
            <w:pPr>
              <w:jc w:val="center"/>
              <w:rPr>
                <w:color w:val="000000"/>
                <w:sz w:val="22"/>
                <w:szCs w:val="22"/>
              </w:rPr>
            </w:pPr>
            <w:del w:id="2611" w:author="Autor">
              <w:r w:rsidRPr="00BB2644" w:rsidDel="009634DB">
                <w:rPr>
                  <w:color w:val="000000"/>
                  <w:sz w:val="22"/>
                  <w:szCs w:val="22"/>
                </w:rPr>
                <w:delText> </w:delText>
              </w:r>
            </w:del>
          </w:p>
        </w:tc>
        <w:tc>
          <w:tcPr>
            <w:tcW w:w="1775" w:type="dxa"/>
            <w:shd w:val="clear" w:color="auto" w:fill="auto"/>
            <w:vAlign w:val="center"/>
            <w:tcPrChange w:id="2612" w:author="Autor">
              <w:tcPr>
                <w:tcW w:w="1775" w:type="dxa"/>
                <w:shd w:val="clear" w:color="auto" w:fill="auto"/>
                <w:vAlign w:val="center"/>
              </w:tcPr>
            </w:tcPrChange>
          </w:tcPr>
          <w:p w:rsidR="00BB2644" w:rsidRPr="00BB2644" w:rsidRDefault="00BB2644" w:rsidP="00BB2644">
            <w:pPr>
              <w:jc w:val="center"/>
              <w:rPr>
                <w:color w:val="000000"/>
                <w:sz w:val="22"/>
                <w:szCs w:val="22"/>
              </w:rPr>
            </w:pPr>
            <w:del w:id="2613" w:author="Autor">
              <w:r w:rsidRPr="00BB2644" w:rsidDel="009634DB">
                <w:rPr>
                  <w:color w:val="000000"/>
                  <w:sz w:val="22"/>
                  <w:szCs w:val="22"/>
                </w:rPr>
                <w:delText> </w:delText>
              </w:r>
            </w:del>
          </w:p>
        </w:tc>
      </w:tr>
      <w:tr w:rsidR="00BB2644" w:rsidRPr="00BB2644" w:rsidTr="009634DB">
        <w:trPr>
          <w:trHeight w:val="900"/>
          <w:trPrChange w:id="2614" w:author="Autor">
            <w:trPr>
              <w:trHeight w:val="900"/>
            </w:trPr>
          </w:trPrChange>
        </w:trPr>
        <w:tc>
          <w:tcPr>
            <w:tcW w:w="582" w:type="dxa"/>
            <w:shd w:val="clear" w:color="auto" w:fill="auto"/>
            <w:noWrap/>
            <w:vAlign w:val="center"/>
            <w:tcPrChange w:id="261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616" w:author="Autor">
              <w:r w:rsidRPr="00BB2644" w:rsidDel="009634DB">
                <w:rPr>
                  <w:color w:val="000000"/>
                  <w:sz w:val="22"/>
                  <w:szCs w:val="22"/>
                </w:rPr>
                <w:delText>14</w:delText>
              </w:r>
            </w:del>
          </w:p>
        </w:tc>
        <w:tc>
          <w:tcPr>
            <w:tcW w:w="4820" w:type="dxa"/>
            <w:gridSpan w:val="2"/>
            <w:shd w:val="clear" w:color="auto" w:fill="auto"/>
            <w:vAlign w:val="center"/>
            <w:tcPrChange w:id="2617" w:author="Autor">
              <w:tcPr>
                <w:tcW w:w="4820" w:type="dxa"/>
                <w:gridSpan w:val="2"/>
                <w:shd w:val="clear" w:color="auto" w:fill="auto"/>
                <w:vAlign w:val="center"/>
              </w:tcPr>
            </w:tcPrChange>
          </w:tcPr>
          <w:p w:rsidR="00BB2644" w:rsidRPr="00BB2644" w:rsidRDefault="00BB2644" w:rsidP="00BB2644">
            <w:pPr>
              <w:rPr>
                <w:color w:val="000000"/>
                <w:sz w:val="22"/>
                <w:szCs w:val="22"/>
              </w:rPr>
            </w:pPr>
            <w:del w:id="2618" w:author="Autor">
              <w:r w:rsidRPr="00BB2644" w:rsidDel="009634DB">
                <w:rPr>
                  <w:color w:val="000000"/>
                  <w:sz w:val="22"/>
                  <w:szCs w:val="22"/>
                </w:rPr>
                <w:delText>Bola súťaž návrhov ako postup, ktorý umožňuje vyhlasovateľovi súťaže návrhov získať najmä v oblasti architektúry, územného plánovania, stavebného inžinierstva a spracovania dát návrh, použitá oprávnene?</w:delText>
              </w:r>
            </w:del>
          </w:p>
        </w:tc>
        <w:tc>
          <w:tcPr>
            <w:tcW w:w="567" w:type="dxa"/>
            <w:shd w:val="clear" w:color="auto" w:fill="auto"/>
            <w:vAlign w:val="center"/>
            <w:tcPrChange w:id="2619" w:author="Autor">
              <w:tcPr>
                <w:tcW w:w="567" w:type="dxa"/>
                <w:shd w:val="clear" w:color="auto" w:fill="auto"/>
                <w:vAlign w:val="center"/>
              </w:tcPr>
            </w:tcPrChange>
          </w:tcPr>
          <w:p w:rsidR="00BB2644" w:rsidRPr="00BB2644" w:rsidRDefault="00BB2644" w:rsidP="00BB2644">
            <w:pPr>
              <w:jc w:val="center"/>
              <w:rPr>
                <w:color w:val="000000"/>
                <w:sz w:val="22"/>
                <w:szCs w:val="22"/>
              </w:rPr>
            </w:pPr>
            <w:del w:id="2620" w:author="Autor">
              <w:r w:rsidRPr="00BB2644" w:rsidDel="009634DB">
                <w:rPr>
                  <w:color w:val="000000"/>
                  <w:sz w:val="22"/>
                  <w:szCs w:val="22"/>
                </w:rPr>
                <w:delText> </w:delText>
              </w:r>
            </w:del>
          </w:p>
        </w:tc>
        <w:tc>
          <w:tcPr>
            <w:tcW w:w="567" w:type="dxa"/>
            <w:shd w:val="clear" w:color="auto" w:fill="auto"/>
            <w:vAlign w:val="center"/>
            <w:tcPrChange w:id="2621" w:author="Autor">
              <w:tcPr>
                <w:tcW w:w="567" w:type="dxa"/>
                <w:shd w:val="clear" w:color="auto" w:fill="auto"/>
                <w:vAlign w:val="center"/>
              </w:tcPr>
            </w:tcPrChange>
          </w:tcPr>
          <w:p w:rsidR="00BB2644" w:rsidRPr="00BB2644" w:rsidRDefault="00BB2644" w:rsidP="00BB2644">
            <w:pPr>
              <w:jc w:val="center"/>
              <w:rPr>
                <w:color w:val="000000"/>
                <w:sz w:val="22"/>
                <w:szCs w:val="22"/>
              </w:rPr>
            </w:pPr>
            <w:del w:id="2622" w:author="Autor">
              <w:r w:rsidRPr="00BB2644" w:rsidDel="009634DB">
                <w:rPr>
                  <w:color w:val="000000"/>
                  <w:sz w:val="22"/>
                  <w:szCs w:val="22"/>
                </w:rPr>
                <w:delText> </w:delText>
              </w:r>
            </w:del>
          </w:p>
        </w:tc>
        <w:tc>
          <w:tcPr>
            <w:tcW w:w="776" w:type="dxa"/>
            <w:shd w:val="clear" w:color="auto" w:fill="auto"/>
            <w:vAlign w:val="center"/>
            <w:tcPrChange w:id="2623" w:author="Autor">
              <w:tcPr>
                <w:tcW w:w="776" w:type="dxa"/>
                <w:shd w:val="clear" w:color="auto" w:fill="auto"/>
                <w:vAlign w:val="center"/>
              </w:tcPr>
            </w:tcPrChange>
          </w:tcPr>
          <w:p w:rsidR="00BB2644" w:rsidRPr="00BB2644" w:rsidRDefault="00BB2644" w:rsidP="00BB2644">
            <w:pPr>
              <w:jc w:val="center"/>
              <w:rPr>
                <w:color w:val="000000"/>
                <w:sz w:val="22"/>
                <w:szCs w:val="22"/>
              </w:rPr>
            </w:pPr>
            <w:del w:id="2624" w:author="Autor">
              <w:r w:rsidRPr="00BB2644" w:rsidDel="009634DB">
                <w:rPr>
                  <w:color w:val="000000"/>
                  <w:sz w:val="22"/>
                  <w:szCs w:val="22"/>
                </w:rPr>
                <w:delText> </w:delText>
              </w:r>
            </w:del>
          </w:p>
        </w:tc>
        <w:tc>
          <w:tcPr>
            <w:tcW w:w="1775" w:type="dxa"/>
            <w:shd w:val="clear" w:color="auto" w:fill="auto"/>
            <w:vAlign w:val="center"/>
            <w:tcPrChange w:id="2625" w:author="Autor">
              <w:tcPr>
                <w:tcW w:w="1775" w:type="dxa"/>
                <w:shd w:val="clear" w:color="auto" w:fill="auto"/>
                <w:vAlign w:val="center"/>
              </w:tcPr>
            </w:tcPrChange>
          </w:tcPr>
          <w:p w:rsidR="00BB2644" w:rsidRPr="00BB2644" w:rsidRDefault="00BB2644" w:rsidP="00BB2644">
            <w:pPr>
              <w:jc w:val="center"/>
              <w:rPr>
                <w:color w:val="000000"/>
                <w:sz w:val="22"/>
                <w:szCs w:val="22"/>
              </w:rPr>
            </w:pPr>
            <w:del w:id="2626" w:author="Autor">
              <w:r w:rsidRPr="00BB2644" w:rsidDel="009634DB">
                <w:rPr>
                  <w:color w:val="000000"/>
                  <w:sz w:val="22"/>
                  <w:szCs w:val="22"/>
                </w:rPr>
                <w:delText> </w:delText>
              </w:r>
            </w:del>
          </w:p>
        </w:tc>
      </w:tr>
      <w:tr w:rsidR="00BB2644" w:rsidRPr="00BB2644" w:rsidTr="009634DB">
        <w:trPr>
          <w:trHeight w:val="1200"/>
          <w:trPrChange w:id="2627" w:author="Autor">
            <w:trPr>
              <w:trHeight w:val="1200"/>
            </w:trPr>
          </w:trPrChange>
        </w:trPr>
        <w:tc>
          <w:tcPr>
            <w:tcW w:w="582" w:type="dxa"/>
            <w:shd w:val="clear" w:color="auto" w:fill="auto"/>
            <w:noWrap/>
            <w:vAlign w:val="center"/>
            <w:tcPrChange w:id="2628"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629" w:author="Autor">
              <w:r w:rsidRPr="00BB2644" w:rsidDel="009634DB">
                <w:rPr>
                  <w:color w:val="000000"/>
                  <w:sz w:val="22"/>
                  <w:szCs w:val="22"/>
                </w:rPr>
                <w:delText>15</w:delText>
              </w:r>
            </w:del>
          </w:p>
        </w:tc>
        <w:tc>
          <w:tcPr>
            <w:tcW w:w="4820" w:type="dxa"/>
            <w:gridSpan w:val="2"/>
            <w:shd w:val="clear" w:color="auto" w:fill="auto"/>
            <w:vAlign w:val="center"/>
            <w:tcPrChange w:id="2630" w:author="Autor">
              <w:tcPr>
                <w:tcW w:w="4820" w:type="dxa"/>
                <w:gridSpan w:val="2"/>
                <w:shd w:val="clear" w:color="auto" w:fill="auto"/>
                <w:vAlign w:val="center"/>
              </w:tcPr>
            </w:tcPrChange>
          </w:tcPr>
          <w:p w:rsidR="00BB2644" w:rsidRPr="00BB2644" w:rsidRDefault="00BB2644" w:rsidP="00BB2644">
            <w:pPr>
              <w:rPr>
                <w:color w:val="000000"/>
                <w:sz w:val="22"/>
                <w:szCs w:val="22"/>
              </w:rPr>
            </w:pPr>
            <w:del w:id="2631" w:author="Autor">
              <w:r w:rsidRPr="00BB2644" w:rsidDel="009634DB">
                <w:rPr>
                  <w:color w:val="000000"/>
                  <w:sz w:val="22"/>
                  <w:szCs w:val="22"/>
                </w:rPr>
                <w:delTex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delText>
              </w:r>
            </w:del>
          </w:p>
        </w:tc>
        <w:tc>
          <w:tcPr>
            <w:tcW w:w="567" w:type="dxa"/>
            <w:shd w:val="clear" w:color="auto" w:fill="auto"/>
            <w:vAlign w:val="center"/>
            <w:tcPrChange w:id="2632" w:author="Autor">
              <w:tcPr>
                <w:tcW w:w="567" w:type="dxa"/>
                <w:shd w:val="clear" w:color="auto" w:fill="auto"/>
                <w:vAlign w:val="center"/>
              </w:tcPr>
            </w:tcPrChange>
          </w:tcPr>
          <w:p w:rsidR="00BB2644" w:rsidRPr="00BB2644" w:rsidRDefault="00BB2644" w:rsidP="00BB2644">
            <w:pPr>
              <w:jc w:val="center"/>
              <w:rPr>
                <w:color w:val="000000"/>
                <w:sz w:val="22"/>
                <w:szCs w:val="22"/>
              </w:rPr>
            </w:pPr>
            <w:del w:id="2633" w:author="Autor">
              <w:r w:rsidRPr="00BB2644" w:rsidDel="009634DB">
                <w:rPr>
                  <w:color w:val="000000"/>
                  <w:sz w:val="22"/>
                  <w:szCs w:val="22"/>
                </w:rPr>
                <w:delText> </w:delText>
              </w:r>
            </w:del>
          </w:p>
        </w:tc>
        <w:tc>
          <w:tcPr>
            <w:tcW w:w="567" w:type="dxa"/>
            <w:shd w:val="clear" w:color="auto" w:fill="auto"/>
            <w:vAlign w:val="center"/>
            <w:tcPrChange w:id="2634" w:author="Autor">
              <w:tcPr>
                <w:tcW w:w="567" w:type="dxa"/>
                <w:shd w:val="clear" w:color="auto" w:fill="auto"/>
                <w:vAlign w:val="center"/>
              </w:tcPr>
            </w:tcPrChange>
          </w:tcPr>
          <w:p w:rsidR="00BB2644" w:rsidRPr="00BB2644" w:rsidRDefault="00BB2644" w:rsidP="00BB2644">
            <w:pPr>
              <w:jc w:val="center"/>
              <w:rPr>
                <w:color w:val="000000"/>
                <w:sz w:val="22"/>
                <w:szCs w:val="22"/>
              </w:rPr>
            </w:pPr>
            <w:del w:id="2635" w:author="Autor">
              <w:r w:rsidRPr="00BB2644" w:rsidDel="009634DB">
                <w:rPr>
                  <w:color w:val="000000"/>
                  <w:sz w:val="22"/>
                  <w:szCs w:val="22"/>
                </w:rPr>
                <w:delText> </w:delText>
              </w:r>
            </w:del>
          </w:p>
        </w:tc>
        <w:tc>
          <w:tcPr>
            <w:tcW w:w="776" w:type="dxa"/>
            <w:shd w:val="clear" w:color="auto" w:fill="auto"/>
            <w:vAlign w:val="center"/>
            <w:tcPrChange w:id="2636" w:author="Autor">
              <w:tcPr>
                <w:tcW w:w="776" w:type="dxa"/>
                <w:shd w:val="clear" w:color="auto" w:fill="auto"/>
                <w:vAlign w:val="center"/>
              </w:tcPr>
            </w:tcPrChange>
          </w:tcPr>
          <w:p w:rsidR="00BB2644" w:rsidRPr="00BB2644" w:rsidRDefault="00BB2644" w:rsidP="00BB2644">
            <w:pPr>
              <w:jc w:val="center"/>
              <w:rPr>
                <w:color w:val="000000"/>
                <w:sz w:val="22"/>
                <w:szCs w:val="22"/>
              </w:rPr>
            </w:pPr>
            <w:del w:id="2637" w:author="Autor">
              <w:r w:rsidRPr="00BB2644" w:rsidDel="009634DB">
                <w:rPr>
                  <w:color w:val="000000"/>
                  <w:sz w:val="22"/>
                  <w:szCs w:val="22"/>
                </w:rPr>
                <w:delText> </w:delText>
              </w:r>
            </w:del>
          </w:p>
        </w:tc>
        <w:tc>
          <w:tcPr>
            <w:tcW w:w="1775" w:type="dxa"/>
            <w:shd w:val="clear" w:color="auto" w:fill="auto"/>
            <w:vAlign w:val="center"/>
            <w:tcPrChange w:id="2638" w:author="Autor">
              <w:tcPr>
                <w:tcW w:w="1775" w:type="dxa"/>
                <w:shd w:val="clear" w:color="auto" w:fill="auto"/>
                <w:vAlign w:val="center"/>
              </w:tcPr>
            </w:tcPrChange>
          </w:tcPr>
          <w:p w:rsidR="00BB2644" w:rsidRPr="00BB2644" w:rsidRDefault="00BB2644" w:rsidP="00BB2644">
            <w:pPr>
              <w:jc w:val="center"/>
              <w:rPr>
                <w:color w:val="000000"/>
                <w:sz w:val="22"/>
                <w:szCs w:val="22"/>
              </w:rPr>
            </w:pPr>
            <w:del w:id="2639" w:author="Autor">
              <w:r w:rsidRPr="00BB2644" w:rsidDel="009634DB">
                <w:rPr>
                  <w:color w:val="000000"/>
                  <w:sz w:val="22"/>
                  <w:szCs w:val="22"/>
                </w:rPr>
                <w:delText> </w:delText>
              </w:r>
            </w:del>
          </w:p>
        </w:tc>
      </w:tr>
      <w:tr w:rsidR="00BB2644" w:rsidRPr="00BB2644" w:rsidTr="009634DB">
        <w:trPr>
          <w:trHeight w:val="300"/>
          <w:trPrChange w:id="2640" w:author="Autor">
            <w:trPr>
              <w:trHeight w:val="300"/>
            </w:trPr>
          </w:trPrChange>
        </w:trPr>
        <w:tc>
          <w:tcPr>
            <w:tcW w:w="582" w:type="dxa"/>
            <w:shd w:val="clear" w:color="auto" w:fill="auto"/>
            <w:noWrap/>
            <w:vAlign w:val="center"/>
            <w:tcPrChange w:id="2641"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642" w:author="Autor">
              <w:r w:rsidRPr="00BB2644" w:rsidDel="009634DB">
                <w:rPr>
                  <w:color w:val="000000"/>
                  <w:sz w:val="22"/>
                  <w:szCs w:val="22"/>
                </w:rPr>
                <w:delText>16</w:delText>
              </w:r>
            </w:del>
          </w:p>
        </w:tc>
        <w:tc>
          <w:tcPr>
            <w:tcW w:w="4820" w:type="dxa"/>
            <w:gridSpan w:val="2"/>
            <w:shd w:val="clear" w:color="auto" w:fill="auto"/>
            <w:vAlign w:val="center"/>
            <w:tcPrChange w:id="2643" w:author="Autor">
              <w:tcPr>
                <w:tcW w:w="4820" w:type="dxa"/>
                <w:gridSpan w:val="2"/>
                <w:shd w:val="clear" w:color="auto" w:fill="auto"/>
                <w:vAlign w:val="center"/>
              </w:tcPr>
            </w:tcPrChange>
          </w:tcPr>
          <w:p w:rsidR="00BB2644" w:rsidRPr="00BB2644" w:rsidRDefault="00BB2644" w:rsidP="00BB2644">
            <w:pPr>
              <w:rPr>
                <w:color w:val="000000"/>
                <w:sz w:val="22"/>
                <w:szCs w:val="22"/>
              </w:rPr>
            </w:pPr>
            <w:del w:id="2644" w:author="Autor">
              <w:r w:rsidRPr="00BB2644" w:rsidDel="009634DB">
                <w:rPr>
                  <w:color w:val="000000"/>
                  <w:sz w:val="22"/>
                  <w:szCs w:val="22"/>
                </w:rPr>
                <w:delText>Bola pri súťaži návrhov použitá verejná súťaž alebo užšia súťaž?</w:delText>
              </w:r>
            </w:del>
          </w:p>
        </w:tc>
        <w:tc>
          <w:tcPr>
            <w:tcW w:w="567" w:type="dxa"/>
            <w:shd w:val="clear" w:color="auto" w:fill="auto"/>
            <w:vAlign w:val="center"/>
            <w:tcPrChange w:id="2645" w:author="Autor">
              <w:tcPr>
                <w:tcW w:w="567" w:type="dxa"/>
                <w:shd w:val="clear" w:color="auto" w:fill="auto"/>
                <w:vAlign w:val="center"/>
              </w:tcPr>
            </w:tcPrChange>
          </w:tcPr>
          <w:p w:rsidR="00BB2644" w:rsidRPr="00BB2644" w:rsidRDefault="00BB2644" w:rsidP="00BB2644">
            <w:pPr>
              <w:jc w:val="center"/>
              <w:rPr>
                <w:color w:val="000000"/>
                <w:sz w:val="22"/>
                <w:szCs w:val="22"/>
              </w:rPr>
            </w:pPr>
            <w:del w:id="2646" w:author="Autor">
              <w:r w:rsidRPr="00BB2644" w:rsidDel="009634DB">
                <w:rPr>
                  <w:color w:val="000000"/>
                  <w:sz w:val="22"/>
                  <w:szCs w:val="22"/>
                </w:rPr>
                <w:delText> </w:delText>
              </w:r>
            </w:del>
          </w:p>
        </w:tc>
        <w:tc>
          <w:tcPr>
            <w:tcW w:w="567" w:type="dxa"/>
            <w:shd w:val="clear" w:color="auto" w:fill="auto"/>
            <w:vAlign w:val="center"/>
            <w:tcPrChange w:id="2647" w:author="Autor">
              <w:tcPr>
                <w:tcW w:w="567" w:type="dxa"/>
                <w:shd w:val="clear" w:color="auto" w:fill="auto"/>
                <w:vAlign w:val="center"/>
              </w:tcPr>
            </w:tcPrChange>
          </w:tcPr>
          <w:p w:rsidR="00BB2644" w:rsidRPr="00BB2644" w:rsidRDefault="00BB2644" w:rsidP="00BB2644">
            <w:pPr>
              <w:jc w:val="center"/>
              <w:rPr>
                <w:color w:val="000000"/>
                <w:sz w:val="22"/>
                <w:szCs w:val="22"/>
              </w:rPr>
            </w:pPr>
            <w:del w:id="2648" w:author="Autor">
              <w:r w:rsidRPr="00BB2644" w:rsidDel="009634DB">
                <w:rPr>
                  <w:color w:val="000000"/>
                  <w:sz w:val="22"/>
                  <w:szCs w:val="22"/>
                </w:rPr>
                <w:delText> </w:delText>
              </w:r>
            </w:del>
          </w:p>
        </w:tc>
        <w:tc>
          <w:tcPr>
            <w:tcW w:w="776" w:type="dxa"/>
            <w:shd w:val="clear" w:color="auto" w:fill="auto"/>
            <w:vAlign w:val="center"/>
            <w:tcPrChange w:id="2649" w:author="Autor">
              <w:tcPr>
                <w:tcW w:w="776" w:type="dxa"/>
                <w:shd w:val="clear" w:color="auto" w:fill="auto"/>
                <w:vAlign w:val="center"/>
              </w:tcPr>
            </w:tcPrChange>
          </w:tcPr>
          <w:p w:rsidR="00BB2644" w:rsidRPr="00BB2644" w:rsidRDefault="00BB2644" w:rsidP="00BB2644">
            <w:pPr>
              <w:jc w:val="center"/>
              <w:rPr>
                <w:color w:val="000000"/>
                <w:sz w:val="22"/>
                <w:szCs w:val="22"/>
              </w:rPr>
            </w:pPr>
            <w:del w:id="2650" w:author="Autor">
              <w:r w:rsidRPr="00BB2644" w:rsidDel="009634DB">
                <w:rPr>
                  <w:color w:val="000000"/>
                  <w:sz w:val="22"/>
                  <w:szCs w:val="22"/>
                </w:rPr>
                <w:delText> </w:delText>
              </w:r>
            </w:del>
          </w:p>
        </w:tc>
        <w:tc>
          <w:tcPr>
            <w:tcW w:w="1775" w:type="dxa"/>
            <w:shd w:val="clear" w:color="auto" w:fill="auto"/>
            <w:vAlign w:val="center"/>
            <w:tcPrChange w:id="2651" w:author="Autor">
              <w:tcPr>
                <w:tcW w:w="1775" w:type="dxa"/>
                <w:shd w:val="clear" w:color="auto" w:fill="auto"/>
                <w:vAlign w:val="center"/>
              </w:tcPr>
            </w:tcPrChange>
          </w:tcPr>
          <w:p w:rsidR="00BB2644" w:rsidRPr="00BB2644" w:rsidRDefault="00BB2644" w:rsidP="00BB2644">
            <w:pPr>
              <w:jc w:val="center"/>
              <w:rPr>
                <w:color w:val="000000"/>
                <w:sz w:val="22"/>
                <w:szCs w:val="22"/>
              </w:rPr>
            </w:pPr>
            <w:del w:id="2652" w:author="Autor">
              <w:r w:rsidRPr="00BB2644" w:rsidDel="009634DB">
                <w:rPr>
                  <w:color w:val="000000"/>
                  <w:sz w:val="22"/>
                  <w:szCs w:val="22"/>
                </w:rPr>
                <w:delText> </w:delText>
              </w:r>
            </w:del>
          </w:p>
        </w:tc>
      </w:tr>
      <w:tr w:rsidR="00B80E06" w:rsidRPr="00BB2644" w:rsidTr="009634DB">
        <w:trPr>
          <w:trHeight w:val="930"/>
          <w:trPrChange w:id="2653" w:author="Autor">
            <w:trPr>
              <w:trHeight w:val="930"/>
            </w:trPr>
          </w:trPrChange>
        </w:trPr>
        <w:tc>
          <w:tcPr>
            <w:tcW w:w="582" w:type="dxa"/>
            <w:vMerge w:val="restart"/>
            <w:shd w:val="clear" w:color="auto" w:fill="auto"/>
            <w:noWrap/>
            <w:vAlign w:val="center"/>
            <w:tcPrChange w:id="2654" w:author="Autor">
              <w:tcPr>
                <w:tcW w:w="582" w:type="dxa"/>
                <w:vMerge w:val="restart"/>
                <w:shd w:val="clear" w:color="auto" w:fill="auto"/>
                <w:noWrap/>
                <w:vAlign w:val="center"/>
              </w:tcPr>
            </w:tcPrChange>
          </w:tcPr>
          <w:p w:rsidR="00B80E06" w:rsidRPr="00BB2644" w:rsidRDefault="00B80E06" w:rsidP="00BB2644">
            <w:pPr>
              <w:jc w:val="center"/>
              <w:rPr>
                <w:color w:val="000000"/>
                <w:sz w:val="22"/>
                <w:szCs w:val="22"/>
              </w:rPr>
            </w:pPr>
            <w:del w:id="2655" w:author="Autor">
              <w:r w:rsidRPr="00BB2644" w:rsidDel="009634DB">
                <w:rPr>
                  <w:color w:val="000000"/>
                  <w:sz w:val="22"/>
                  <w:szCs w:val="22"/>
                </w:rPr>
                <w:delText>17</w:delText>
              </w:r>
            </w:del>
          </w:p>
        </w:tc>
        <w:tc>
          <w:tcPr>
            <w:tcW w:w="4820" w:type="dxa"/>
            <w:gridSpan w:val="2"/>
            <w:vMerge w:val="restart"/>
            <w:shd w:val="clear" w:color="auto" w:fill="auto"/>
            <w:vAlign w:val="center"/>
            <w:tcPrChange w:id="2656" w:author="Autor">
              <w:tcPr>
                <w:tcW w:w="4820" w:type="dxa"/>
                <w:gridSpan w:val="2"/>
                <w:vMerge w:val="restart"/>
                <w:shd w:val="clear" w:color="auto" w:fill="auto"/>
                <w:vAlign w:val="center"/>
              </w:tcPr>
            </w:tcPrChange>
          </w:tcPr>
          <w:p w:rsidR="00B80E06" w:rsidRPr="00BB2644" w:rsidRDefault="00B80E06" w:rsidP="00BB2644">
            <w:pPr>
              <w:rPr>
                <w:color w:val="000000"/>
                <w:sz w:val="22"/>
                <w:szCs w:val="22"/>
              </w:rPr>
            </w:pPr>
            <w:del w:id="2657" w:author="Autor">
              <w:r w:rsidRPr="00BB2644" w:rsidDel="009634DB">
                <w:rPr>
                  <w:color w:val="000000"/>
                  <w:sz w:val="22"/>
                  <w:szCs w:val="22"/>
                </w:rPr>
                <w:delText xml:space="preserve">a) Ak sa súťaž návrhov vyhlásila pre obmedzený počet účastníkov, v oznámení o vyhlásení súťaže návrhov boli určené kritériá výberu účastníkov? </w:delText>
              </w:r>
              <w:r w:rsidRPr="00BB2644" w:rsidDel="009634DB">
                <w:rPr>
                  <w:color w:val="000000"/>
                  <w:sz w:val="22"/>
                  <w:szCs w:val="22"/>
                </w:rPr>
                <w:br/>
                <w:delText xml:space="preserve">b) Boli kritériá výberu účastníkov určené jednoznačne, zrozumiteľne a nediskriminačne, aby umožnili účasť dostatočnému počtu účastníkov, a tým umožnili efektívnu súťaž. </w:delText>
              </w:r>
              <w:r w:rsidRPr="00BB2644" w:rsidDel="009634DB">
                <w:rPr>
                  <w:color w:val="000000"/>
                  <w:sz w:val="22"/>
                  <w:szCs w:val="22"/>
                </w:rPr>
                <w:br/>
                <w:delText>c) Neobmedzujú kritériá výberu účastníkov účasť požiadavkou na sídlo účastníka na určitom území alebo časti územia štátu, ani požiadavkou na jeho právnu formu?</w:delText>
              </w:r>
            </w:del>
          </w:p>
        </w:tc>
        <w:tc>
          <w:tcPr>
            <w:tcW w:w="567" w:type="dxa"/>
            <w:shd w:val="clear" w:color="auto" w:fill="auto"/>
            <w:vAlign w:val="center"/>
            <w:tcPrChange w:id="2658" w:author="Autor">
              <w:tcPr>
                <w:tcW w:w="567" w:type="dxa"/>
                <w:shd w:val="clear" w:color="auto" w:fill="auto"/>
                <w:vAlign w:val="center"/>
              </w:tcPr>
            </w:tcPrChange>
          </w:tcPr>
          <w:p w:rsidR="00B80E06" w:rsidRPr="00BB2644" w:rsidRDefault="00B80E06" w:rsidP="00BB2644">
            <w:pPr>
              <w:jc w:val="center"/>
              <w:rPr>
                <w:color w:val="000000"/>
                <w:sz w:val="22"/>
                <w:szCs w:val="22"/>
              </w:rPr>
            </w:pPr>
            <w:del w:id="2659" w:author="Autor">
              <w:r w:rsidRPr="00BB2644" w:rsidDel="009634DB">
                <w:rPr>
                  <w:color w:val="000000"/>
                  <w:sz w:val="22"/>
                  <w:szCs w:val="22"/>
                </w:rPr>
                <w:delText> </w:delText>
              </w:r>
            </w:del>
          </w:p>
        </w:tc>
        <w:tc>
          <w:tcPr>
            <w:tcW w:w="567" w:type="dxa"/>
            <w:shd w:val="clear" w:color="auto" w:fill="auto"/>
            <w:vAlign w:val="center"/>
            <w:tcPrChange w:id="2660" w:author="Autor">
              <w:tcPr>
                <w:tcW w:w="567" w:type="dxa"/>
                <w:shd w:val="clear" w:color="auto" w:fill="auto"/>
                <w:vAlign w:val="center"/>
              </w:tcPr>
            </w:tcPrChange>
          </w:tcPr>
          <w:p w:rsidR="00B80E06" w:rsidRPr="00BB2644" w:rsidRDefault="00B80E06" w:rsidP="00BB2644">
            <w:pPr>
              <w:jc w:val="center"/>
              <w:rPr>
                <w:color w:val="000000"/>
                <w:sz w:val="22"/>
                <w:szCs w:val="22"/>
              </w:rPr>
            </w:pPr>
            <w:del w:id="2661" w:author="Autor">
              <w:r w:rsidRPr="00BB2644" w:rsidDel="009634DB">
                <w:rPr>
                  <w:color w:val="000000"/>
                  <w:sz w:val="22"/>
                  <w:szCs w:val="22"/>
                </w:rPr>
                <w:delText> </w:delText>
              </w:r>
            </w:del>
          </w:p>
        </w:tc>
        <w:tc>
          <w:tcPr>
            <w:tcW w:w="776" w:type="dxa"/>
            <w:shd w:val="clear" w:color="auto" w:fill="auto"/>
            <w:vAlign w:val="center"/>
            <w:tcPrChange w:id="2662" w:author="Autor">
              <w:tcPr>
                <w:tcW w:w="776" w:type="dxa"/>
                <w:shd w:val="clear" w:color="auto" w:fill="auto"/>
                <w:vAlign w:val="center"/>
              </w:tcPr>
            </w:tcPrChange>
          </w:tcPr>
          <w:p w:rsidR="00B80E06" w:rsidRPr="00BB2644" w:rsidRDefault="00B80E06" w:rsidP="00BB2644">
            <w:pPr>
              <w:jc w:val="center"/>
              <w:rPr>
                <w:color w:val="000000"/>
                <w:sz w:val="22"/>
                <w:szCs w:val="22"/>
              </w:rPr>
            </w:pPr>
            <w:del w:id="2663" w:author="Autor">
              <w:r w:rsidRPr="00BB2644" w:rsidDel="009634DB">
                <w:rPr>
                  <w:color w:val="000000"/>
                  <w:sz w:val="22"/>
                  <w:szCs w:val="22"/>
                </w:rPr>
                <w:delText> </w:delText>
              </w:r>
            </w:del>
          </w:p>
        </w:tc>
        <w:tc>
          <w:tcPr>
            <w:tcW w:w="1775" w:type="dxa"/>
            <w:shd w:val="clear" w:color="auto" w:fill="auto"/>
            <w:vAlign w:val="center"/>
            <w:tcPrChange w:id="2664" w:author="Autor">
              <w:tcPr>
                <w:tcW w:w="1775" w:type="dxa"/>
                <w:shd w:val="clear" w:color="auto" w:fill="auto"/>
                <w:vAlign w:val="center"/>
              </w:tcPr>
            </w:tcPrChange>
          </w:tcPr>
          <w:p w:rsidR="00B80E06" w:rsidRPr="00BB2644" w:rsidRDefault="00B80E06" w:rsidP="00BB2644">
            <w:pPr>
              <w:jc w:val="center"/>
              <w:rPr>
                <w:color w:val="000000"/>
                <w:sz w:val="22"/>
                <w:szCs w:val="22"/>
              </w:rPr>
            </w:pPr>
            <w:del w:id="2665" w:author="Autor">
              <w:r w:rsidRPr="00BB2644" w:rsidDel="009634DB">
                <w:rPr>
                  <w:color w:val="000000"/>
                  <w:sz w:val="22"/>
                  <w:szCs w:val="22"/>
                </w:rPr>
                <w:delText> </w:delText>
              </w:r>
            </w:del>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9634DB">
        <w:trPr>
          <w:trHeight w:val="300"/>
          <w:trPrChange w:id="2666" w:author="Autor">
            <w:trPr>
              <w:trHeight w:val="300"/>
            </w:trPr>
          </w:trPrChange>
        </w:trPr>
        <w:tc>
          <w:tcPr>
            <w:tcW w:w="582" w:type="dxa"/>
            <w:shd w:val="clear" w:color="auto" w:fill="auto"/>
            <w:noWrap/>
            <w:vAlign w:val="center"/>
            <w:tcPrChange w:id="2667"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668" w:author="Autor">
              <w:r w:rsidRPr="00BB2644" w:rsidDel="009634DB">
                <w:rPr>
                  <w:color w:val="000000"/>
                  <w:sz w:val="22"/>
                  <w:szCs w:val="22"/>
                </w:rPr>
                <w:delText>18</w:delText>
              </w:r>
            </w:del>
          </w:p>
        </w:tc>
        <w:tc>
          <w:tcPr>
            <w:tcW w:w="4820" w:type="dxa"/>
            <w:gridSpan w:val="2"/>
            <w:shd w:val="clear" w:color="auto" w:fill="auto"/>
            <w:vAlign w:val="center"/>
            <w:tcPrChange w:id="2669" w:author="Autor">
              <w:tcPr>
                <w:tcW w:w="4820" w:type="dxa"/>
                <w:gridSpan w:val="2"/>
                <w:shd w:val="clear" w:color="auto" w:fill="auto"/>
                <w:vAlign w:val="center"/>
              </w:tcPr>
            </w:tcPrChange>
          </w:tcPr>
          <w:p w:rsidR="00BB2644" w:rsidRPr="00BB2644" w:rsidRDefault="00BB2644" w:rsidP="00BB2644">
            <w:pPr>
              <w:rPr>
                <w:color w:val="000000"/>
                <w:sz w:val="22"/>
                <w:szCs w:val="22"/>
              </w:rPr>
            </w:pPr>
            <w:del w:id="2670" w:author="Autor">
              <w:r w:rsidRPr="00BB2644" w:rsidDel="009634DB">
                <w:rPr>
                  <w:color w:val="000000"/>
                  <w:sz w:val="22"/>
                  <w:szCs w:val="22"/>
                </w:rPr>
                <w:delText xml:space="preserve"> Neboli identifikované iné porušenia pravidiel a postupov verejného obstarávania?</w:delText>
              </w:r>
            </w:del>
          </w:p>
        </w:tc>
        <w:tc>
          <w:tcPr>
            <w:tcW w:w="567" w:type="dxa"/>
            <w:shd w:val="clear" w:color="auto" w:fill="auto"/>
            <w:vAlign w:val="center"/>
            <w:tcPrChange w:id="2671" w:author="Autor">
              <w:tcPr>
                <w:tcW w:w="567" w:type="dxa"/>
                <w:shd w:val="clear" w:color="auto" w:fill="auto"/>
                <w:vAlign w:val="center"/>
              </w:tcPr>
            </w:tcPrChange>
          </w:tcPr>
          <w:p w:rsidR="00BB2644" w:rsidRPr="00BB2644" w:rsidRDefault="00BB2644" w:rsidP="00BB2644">
            <w:pPr>
              <w:jc w:val="center"/>
              <w:rPr>
                <w:color w:val="000000"/>
                <w:sz w:val="22"/>
                <w:szCs w:val="22"/>
              </w:rPr>
            </w:pPr>
            <w:del w:id="2672" w:author="Autor">
              <w:r w:rsidRPr="00BB2644" w:rsidDel="009634DB">
                <w:rPr>
                  <w:color w:val="000000"/>
                  <w:sz w:val="22"/>
                  <w:szCs w:val="22"/>
                </w:rPr>
                <w:delText> </w:delText>
              </w:r>
            </w:del>
          </w:p>
        </w:tc>
        <w:tc>
          <w:tcPr>
            <w:tcW w:w="567" w:type="dxa"/>
            <w:shd w:val="clear" w:color="auto" w:fill="auto"/>
            <w:vAlign w:val="center"/>
            <w:tcPrChange w:id="2673" w:author="Autor">
              <w:tcPr>
                <w:tcW w:w="567" w:type="dxa"/>
                <w:shd w:val="clear" w:color="auto" w:fill="auto"/>
                <w:vAlign w:val="center"/>
              </w:tcPr>
            </w:tcPrChange>
          </w:tcPr>
          <w:p w:rsidR="00BB2644" w:rsidRPr="00BB2644" w:rsidRDefault="00BB2644" w:rsidP="00BB2644">
            <w:pPr>
              <w:jc w:val="center"/>
              <w:rPr>
                <w:color w:val="000000"/>
                <w:sz w:val="22"/>
                <w:szCs w:val="22"/>
              </w:rPr>
            </w:pPr>
            <w:del w:id="2674" w:author="Autor">
              <w:r w:rsidRPr="00BB2644" w:rsidDel="009634DB">
                <w:rPr>
                  <w:color w:val="000000"/>
                  <w:sz w:val="22"/>
                  <w:szCs w:val="22"/>
                </w:rPr>
                <w:delText> </w:delText>
              </w:r>
            </w:del>
          </w:p>
        </w:tc>
        <w:tc>
          <w:tcPr>
            <w:tcW w:w="776" w:type="dxa"/>
            <w:shd w:val="clear" w:color="auto" w:fill="auto"/>
            <w:vAlign w:val="center"/>
            <w:tcPrChange w:id="2675" w:author="Autor">
              <w:tcPr>
                <w:tcW w:w="776" w:type="dxa"/>
                <w:shd w:val="clear" w:color="auto" w:fill="auto"/>
                <w:vAlign w:val="center"/>
              </w:tcPr>
            </w:tcPrChange>
          </w:tcPr>
          <w:p w:rsidR="00BB2644" w:rsidRPr="00BB2644" w:rsidRDefault="00BB2644" w:rsidP="00BB2644">
            <w:pPr>
              <w:jc w:val="center"/>
              <w:rPr>
                <w:color w:val="000000"/>
                <w:sz w:val="22"/>
                <w:szCs w:val="22"/>
              </w:rPr>
            </w:pPr>
            <w:del w:id="2676" w:author="Autor">
              <w:r w:rsidRPr="00BB2644" w:rsidDel="009634DB">
                <w:rPr>
                  <w:color w:val="000000"/>
                  <w:sz w:val="22"/>
                  <w:szCs w:val="22"/>
                </w:rPr>
                <w:delText> </w:delText>
              </w:r>
            </w:del>
          </w:p>
        </w:tc>
        <w:tc>
          <w:tcPr>
            <w:tcW w:w="1775" w:type="dxa"/>
            <w:shd w:val="clear" w:color="auto" w:fill="auto"/>
            <w:vAlign w:val="center"/>
            <w:tcPrChange w:id="2677" w:author="Autor">
              <w:tcPr>
                <w:tcW w:w="1775" w:type="dxa"/>
                <w:shd w:val="clear" w:color="auto" w:fill="auto"/>
                <w:vAlign w:val="center"/>
              </w:tcPr>
            </w:tcPrChange>
          </w:tcPr>
          <w:p w:rsidR="00BB2644" w:rsidRPr="00BB2644" w:rsidRDefault="00BB2644" w:rsidP="00BB2644">
            <w:pPr>
              <w:jc w:val="center"/>
              <w:rPr>
                <w:color w:val="000000"/>
                <w:sz w:val="22"/>
                <w:szCs w:val="22"/>
              </w:rPr>
            </w:pPr>
            <w:del w:id="2678" w:author="Autor">
              <w:r w:rsidRPr="00BB2644" w:rsidDel="009634DB">
                <w:rPr>
                  <w:color w:val="000000"/>
                  <w:sz w:val="22"/>
                  <w:szCs w:val="22"/>
                </w:rPr>
                <w:delText> </w:delText>
              </w:r>
            </w:del>
          </w:p>
        </w:tc>
      </w:tr>
      <w:tr w:rsidR="00E2408D" w:rsidRPr="00BB2644" w:rsidTr="00CB451E">
        <w:trPr>
          <w:trHeight w:val="300"/>
        </w:trPr>
        <w:tc>
          <w:tcPr>
            <w:tcW w:w="9087" w:type="dxa"/>
            <w:gridSpan w:val="7"/>
            <w:shd w:val="clear" w:color="auto" w:fill="auto"/>
            <w:noWrap/>
            <w:vAlign w:val="center"/>
          </w:tcPr>
          <w:p w:rsidR="00E2408D" w:rsidRPr="00BD2FCC" w:rsidDel="009634DB" w:rsidRDefault="00E2408D" w:rsidP="00CB451E">
            <w:pPr>
              <w:jc w:val="both"/>
              <w:rPr>
                <w:del w:id="2679" w:author="Autor"/>
                <w:b/>
                <w:sz w:val="20"/>
                <w:szCs w:val="20"/>
              </w:rPr>
            </w:pPr>
            <w:del w:id="2680" w:author="Autor">
              <w:r w:rsidRPr="00BD2FCC" w:rsidDel="009634DB">
                <w:rPr>
                  <w:b/>
                  <w:sz w:val="20"/>
                  <w:szCs w:val="20"/>
                </w:rPr>
                <w:delText>VYJADRENIE</w:delText>
              </w:r>
            </w:del>
          </w:p>
          <w:p w:rsidR="00E2408D" w:rsidRPr="00BD2FCC" w:rsidDel="009634DB" w:rsidRDefault="00E2408D" w:rsidP="00CB451E">
            <w:pPr>
              <w:jc w:val="both"/>
              <w:rPr>
                <w:del w:id="2681" w:author="Autor"/>
                <w:sz w:val="20"/>
                <w:szCs w:val="20"/>
              </w:rPr>
            </w:pPr>
          </w:p>
          <w:p w:rsidR="009503C9" w:rsidRPr="00A20234" w:rsidDel="009634DB" w:rsidRDefault="009503C9" w:rsidP="009503C9">
            <w:pPr>
              <w:jc w:val="both"/>
              <w:rPr>
                <w:del w:id="2682" w:author="Autor"/>
                <w:sz w:val="20"/>
                <w:szCs w:val="20"/>
              </w:rPr>
            </w:pPr>
            <w:del w:id="2683" w:author="Autor">
              <w:r w:rsidRPr="00A20234" w:rsidDel="009634DB">
                <w:rPr>
                  <w:sz w:val="20"/>
                  <w:szCs w:val="20"/>
                </w:rPr>
                <w:delText>Na základe overených skutočností potvrdzujem, že (uveďte jednu z možností v súlade s ustanovením § 7 ods. 3 zákona o finančnej kontrole).</w:delText>
              </w:r>
              <w:r w:rsidRPr="00A20234" w:rsidDel="009634DB">
                <w:rPr>
                  <w:sz w:val="20"/>
                  <w:szCs w:val="20"/>
                </w:rPr>
                <w:footnoteReference w:customMarkFollows="1" w:id="86"/>
                <w:delText>[1]</w:delText>
              </w:r>
            </w:del>
          </w:p>
          <w:p w:rsidR="00E2408D" w:rsidRPr="00BB2644" w:rsidRDefault="00E2408D" w:rsidP="00D57320">
            <w:pPr>
              <w:rPr>
                <w:b/>
                <w:bCs/>
                <w:color w:val="000000"/>
                <w:sz w:val="22"/>
                <w:szCs w:val="22"/>
              </w:rPr>
            </w:pPr>
          </w:p>
        </w:tc>
      </w:tr>
      <w:tr w:rsidR="00E2408D" w:rsidRPr="00BB2644" w:rsidTr="009634DB">
        <w:trPr>
          <w:trHeight w:val="300"/>
          <w:trPrChange w:id="2687" w:author="Autor">
            <w:trPr>
              <w:trHeight w:val="300"/>
            </w:trPr>
          </w:trPrChange>
        </w:trPr>
        <w:tc>
          <w:tcPr>
            <w:tcW w:w="3559" w:type="dxa"/>
            <w:gridSpan w:val="2"/>
            <w:shd w:val="clear" w:color="auto" w:fill="auto"/>
            <w:vAlign w:val="center"/>
            <w:tcPrChange w:id="2688" w:author="Autor">
              <w:tcPr>
                <w:tcW w:w="3559" w:type="dxa"/>
                <w:gridSpan w:val="2"/>
                <w:shd w:val="clear" w:color="auto" w:fill="auto"/>
                <w:vAlign w:val="center"/>
              </w:tcPr>
            </w:tcPrChange>
          </w:tcPr>
          <w:p w:rsidR="00E2408D" w:rsidRPr="00BB2644" w:rsidRDefault="00E2408D" w:rsidP="00CB451E">
            <w:pPr>
              <w:rPr>
                <w:b/>
                <w:bCs/>
                <w:sz w:val="22"/>
                <w:szCs w:val="22"/>
              </w:rPr>
            </w:pPr>
            <w:del w:id="2689"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87"/>
                <w:delText>2</w:delText>
              </w:r>
              <w:r w:rsidRPr="00BB2644" w:rsidDel="009634DB">
                <w:rPr>
                  <w:b/>
                  <w:bCs/>
                  <w:sz w:val="22"/>
                  <w:szCs w:val="22"/>
                </w:rPr>
                <w:delText>:</w:delText>
              </w:r>
            </w:del>
          </w:p>
        </w:tc>
        <w:tc>
          <w:tcPr>
            <w:tcW w:w="5528" w:type="dxa"/>
            <w:gridSpan w:val="5"/>
            <w:shd w:val="clear" w:color="auto" w:fill="auto"/>
            <w:vAlign w:val="center"/>
            <w:tcPrChange w:id="2692" w:author="Autor">
              <w:tcPr>
                <w:tcW w:w="5528" w:type="dxa"/>
                <w:gridSpan w:val="5"/>
                <w:shd w:val="clear" w:color="auto" w:fill="auto"/>
                <w:vAlign w:val="center"/>
              </w:tcPr>
            </w:tcPrChange>
          </w:tcPr>
          <w:p w:rsidR="00E2408D" w:rsidRPr="00BB2644" w:rsidRDefault="00E2408D" w:rsidP="00CB451E">
            <w:pPr>
              <w:rPr>
                <w:color w:val="000000"/>
                <w:sz w:val="22"/>
                <w:szCs w:val="22"/>
              </w:rPr>
            </w:pPr>
            <w:del w:id="2693" w:author="Autor">
              <w:r w:rsidRPr="00BB2644" w:rsidDel="009634DB">
                <w:rPr>
                  <w:color w:val="000000"/>
                  <w:sz w:val="22"/>
                  <w:szCs w:val="22"/>
                </w:rPr>
                <w:delText> </w:delText>
              </w:r>
            </w:del>
          </w:p>
        </w:tc>
      </w:tr>
      <w:tr w:rsidR="00E2408D" w:rsidRPr="00BB2644" w:rsidTr="009634DB">
        <w:trPr>
          <w:trHeight w:val="300"/>
          <w:trPrChange w:id="2694" w:author="Autor">
            <w:trPr>
              <w:trHeight w:val="300"/>
            </w:trPr>
          </w:trPrChange>
        </w:trPr>
        <w:tc>
          <w:tcPr>
            <w:tcW w:w="3559" w:type="dxa"/>
            <w:gridSpan w:val="2"/>
            <w:shd w:val="clear" w:color="auto" w:fill="auto"/>
            <w:vAlign w:val="center"/>
            <w:tcPrChange w:id="2695" w:author="Autor">
              <w:tcPr>
                <w:tcW w:w="3559" w:type="dxa"/>
                <w:gridSpan w:val="2"/>
                <w:shd w:val="clear" w:color="auto" w:fill="auto"/>
                <w:vAlign w:val="center"/>
              </w:tcPr>
            </w:tcPrChange>
          </w:tcPr>
          <w:p w:rsidR="00E2408D" w:rsidRPr="00BB2644" w:rsidRDefault="00E2408D" w:rsidP="00CB451E">
            <w:pPr>
              <w:rPr>
                <w:b/>
                <w:bCs/>
                <w:sz w:val="22"/>
                <w:szCs w:val="22"/>
              </w:rPr>
            </w:pPr>
            <w:del w:id="2696" w:author="Autor">
              <w:r w:rsidRPr="00BB2644" w:rsidDel="009634DB">
                <w:rPr>
                  <w:b/>
                  <w:bCs/>
                  <w:sz w:val="22"/>
                  <w:szCs w:val="22"/>
                </w:rPr>
                <w:delText>Dátum:</w:delText>
              </w:r>
            </w:del>
          </w:p>
        </w:tc>
        <w:tc>
          <w:tcPr>
            <w:tcW w:w="5528" w:type="dxa"/>
            <w:gridSpan w:val="5"/>
            <w:shd w:val="clear" w:color="auto" w:fill="auto"/>
            <w:vAlign w:val="center"/>
            <w:tcPrChange w:id="2697" w:author="Autor">
              <w:tcPr>
                <w:tcW w:w="5528" w:type="dxa"/>
                <w:gridSpan w:val="5"/>
                <w:shd w:val="clear" w:color="auto" w:fill="auto"/>
                <w:vAlign w:val="center"/>
              </w:tcPr>
            </w:tcPrChange>
          </w:tcPr>
          <w:p w:rsidR="00E2408D" w:rsidRPr="00BB2644" w:rsidRDefault="00E2408D" w:rsidP="00CB451E">
            <w:pPr>
              <w:rPr>
                <w:color w:val="000000"/>
                <w:sz w:val="22"/>
                <w:szCs w:val="22"/>
              </w:rPr>
            </w:pPr>
            <w:del w:id="2698" w:author="Autor">
              <w:r w:rsidRPr="00BB2644" w:rsidDel="009634DB">
                <w:rPr>
                  <w:color w:val="000000"/>
                  <w:sz w:val="22"/>
                  <w:szCs w:val="22"/>
                </w:rPr>
                <w:delText> </w:delText>
              </w:r>
            </w:del>
          </w:p>
        </w:tc>
      </w:tr>
      <w:tr w:rsidR="00E2408D" w:rsidRPr="00BB2644" w:rsidTr="009634DB">
        <w:trPr>
          <w:trHeight w:val="300"/>
          <w:trPrChange w:id="2699" w:author="Autor">
            <w:trPr>
              <w:trHeight w:val="300"/>
            </w:trPr>
          </w:trPrChange>
        </w:trPr>
        <w:tc>
          <w:tcPr>
            <w:tcW w:w="3559" w:type="dxa"/>
            <w:gridSpan w:val="2"/>
            <w:shd w:val="clear" w:color="000000" w:fill="FFFFFF"/>
            <w:vAlign w:val="center"/>
            <w:tcPrChange w:id="2700" w:author="Autor">
              <w:tcPr>
                <w:tcW w:w="3559" w:type="dxa"/>
                <w:gridSpan w:val="2"/>
                <w:shd w:val="clear" w:color="000000" w:fill="FFFFFF"/>
                <w:vAlign w:val="center"/>
              </w:tcPr>
            </w:tcPrChange>
          </w:tcPr>
          <w:p w:rsidR="00E2408D" w:rsidRPr="00BB2644" w:rsidRDefault="00E2408D" w:rsidP="00CB451E">
            <w:pPr>
              <w:rPr>
                <w:b/>
                <w:bCs/>
                <w:sz w:val="22"/>
                <w:szCs w:val="22"/>
              </w:rPr>
            </w:pPr>
            <w:del w:id="2701" w:author="Autor">
              <w:r w:rsidRPr="00BB2644" w:rsidDel="009634DB">
                <w:rPr>
                  <w:b/>
                  <w:bCs/>
                  <w:sz w:val="22"/>
                  <w:szCs w:val="22"/>
                </w:rPr>
                <w:delText>Podpis:</w:delText>
              </w:r>
            </w:del>
          </w:p>
        </w:tc>
        <w:tc>
          <w:tcPr>
            <w:tcW w:w="5528" w:type="dxa"/>
            <w:gridSpan w:val="5"/>
            <w:shd w:val="clear" w:color="auto" w:fill="auto"/>
            <w:vAlign w:val="center"/>
            <w:tcPrChange w:id="2702" w:author="Autor">
              <w:tcPr>
                <w:tcW w:w="5528" w:type="dxa"/>
                <w:gridSpan w:val="5"/>
                <w:shd w:val="clear" w:color="auto" w:fill="auto"/>
                <w:vAlign w:val="center"/>
              </w:tcPr>
            </w:tcPrChange>
          </w:tcPr>
          <w:p w:rsidR="00E2408D" w:rsidRPr="00BB2644" w:rsidRDefault="00E2408D" w:rsidP="00CB451E">
            <w:pPr>
              <w:rPr>
                <w:color w:val="000000"/>
                <w:sz w:val="22"/>
                <w:szCs w:val="22"/>
              </w:rPr>
            </w:pPr>
            <w:del w:id="2703" w:author="Autor">
              <w:r w:rsidRPr="00BB2644" w:rsidDel="009634DB">
                <w:rPr>
                  <w:color w:val="000000"/>
                  <w:sz w:val="22"/>
                  <w:szCs w:val="22"/>
                </w:rPr>
                <w:delText> </w:delText>
              </w:r>
            </w:del>
          </w:p>
        </w:tc>
      </w:tr>
      <w:tr w:rsidR="00E2408D" w:rsidRPr="00BB2644" w:rsidTr="009634DB">
        <w:trPr>
          <w:trHeight w:val="300"/>
          <w:trPrChange w:id="2704" w:author="Autor">
            <w:trPr>
              <w:trHeight w:val="300"/>
            </w:trPr>
          </w:trPrChange>
        </w:trPr>
        <w:tc>
          <w:tcPr>
            <w:tcW w:w="9087" w:type="dxa"/>
            <w:gridSpan w:val="7"/>
            <w:shd w:val="clear" w:color="auto" w:fill="auto"/>
            <w:noWrap/>
            <w:vAlign w:val="bottom"/>
            <w:tcPrChange w:id="2705" w:author="Autor">
              <w:tcPr>
                <w:tcW w:w="9087" w:type="dxa"/>
                <w:gridSpan w:val="7"/>
                <w:shd w:val="clear" w:color="auto" w:fill="auto"/>
                <w:noWrap/>
                <w:vAlign w:val="bottom"/>
              </w:tcPr>
            </w:tcPrChange>
          </w:tcPr>
          <w:p w:rsidR="00E2408D" w:rsidRPr="00BB2644" w:rsidRDefault="00E2408D" w:rsidP="00CB451E">
            <w:pPr>
              <w:jc w:val="center"/>
              <w:rPr>
                <w:color w:val="000000"/>
                <w:sz w:val="22"/>
                <w:szCs w:val="22"/>
              </w:rPr>
            </w:pPr>
            <w:del w:id="2706" w:author="Autor">
              <w:r w:rsidRPr="00BB2644" w:rsidDel="009634DB">
                <w:rPr>
                  <w:color w:val="000000"/>
                  <w:sz w:val="22"/>
                  <w:szCs w:val="22"/>
                </w:rPr>
                <w:delText> </w:delText>
              </w:r>
            </w:del>
          </w:p>
        </w:tc>
      </w:tr>
      <w:tr w:rsidR="00E2408D" w:rsidRPr="00BB2644" w:rsidTr="009634DB">
        <w:trPr>
          <w:trHeight w:val="300"/>
          <w:trPrChange w:id="2707" w:author="Autor">
            <w:trPr>
              <w:trHeight w:val="300"/>
            </w:trPr>
          </w:trPrChange>
        </w:trPr>
        <w:tc>
          <w:tcPr>
            <w:tcW w:w="3559" w:type="dxa"/>
            <w:gridSpan w:val="2"/>
            <w:shd w:val="clear" w:color="000000" w:fill="FFFFFF"/>
            <w:vAlign w:val="center"/>
            <w:tcPrChange w:id="2708" w:author="Autor">
              <w:tcPr>
                <w:tcW w:w="3559" w:type="dxa"/>
                <w:gridSpan w:val="2"/>
                <w:shd w:val="clear" w:color="000000" w:fill="FFFFFF"/>
                <w:vAlign w:val="center"/>
              </w:tcPr>
            </w:tcPrChange>
          </w:tcPr>
          <w:p w:rsidR="00E2408D" w:rsidRPr="00BB2644" w:rsidRDefault="00E2408D" w:rsidP="00CB451E">
            <w:pPr>
              <w:rPr>
                <w:b/>
                <w:bCs/>
                <w:sz w:val="22"/>
                <w:szCs w:val="22"/>
              </w:rPr>
            </w:pPr>
            <w:del w:id="2709"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88"/>
                <w:delText>3</w:delText>
              </w:r>
              <w:r w:rsidRPr="00BB2644" w:rsidDel="009634DB">
                <w:rPr>
                  <w:b/>
                  <w:bCs/>
                  <w:sz w:val="22"/>
                  <w:szCs w:val="22"/>
                </w:rPr>
                <w:delText>:</w:delText>
              </w:r>
            </w:del>
          </w:p>
        </w:tc>
        <w:tc>
          <w:tcPr>
            <w:tcW w:w="5528" w:type="dxa"/>
            <w:gridSpan w:val="5"/>
            <w:shd w:val="clear" w:color="auto" w:fill="auto"/>
            <w:vAlign w:val="center"/>
            <w:tcPrChange w:id="2712" w:author="Autor">
              <w:tcPr>
                <w:tcW w:w="5528" w:type="dxa"/>
                <w:gridSpan w:val="5"/>
                <w:shd w:val="clear" w:color="auto" w:fill="auto"/>
                <w:vAlign w:val="center"/>
              </w:tcPr>
            </w:tcPrChange>
          </w:tcPr>
          <w:p w:rsidR="00E2408D" w:rsidRPr="00BB2644" w:rsidRDefault="00E2408D" w:rsidP="00CB451E">
            <w:pPr>
              <w:rPr>
                <w:color w:val="000000"/>
                <w:sz w:val="22"/>
                <w:szCs w:val="22"/>
              </w:rPr>
            </w:pPr>
            <w:del w:id="2713" w:author="Autor">
              <w:r w:rsidRPr="00BB2644" w:rsidDel="009634DB">
                <w:rPr>
                  <w:color w:val="000000"/>
                  <w:sz w:val="22"/>
                  <w:szCs w:val="22"/>
                </w:rPr>
                <w:delText> </w:delText>
              </w:r>
            </w:del>
          </w:p>
        </w:tc>
      </w:tr>
      <w:tr w:rsidR="00E2408D" w:rsidRPr="00BB2644" w:rsidTr="009634DB">
        <w:trPr>
          <w:trHeight w:val="300"/>
          <w:trPrChange w:id="2714" w:author="Autor">
            <w:trPr>
              <w:trHeight w:val="300"/>
            </w:trPr>
          </w:trPrChange>
        </w:trPr>
        <w:tc>
          <w:tcPr>
            <w:tcW w:w="3559" w:type="dxa"/>
            <w:gridSpan w:val="2"/>
            <w:shd w:val="clear" w:color="000000" w:fill="FFFFFF"/>
            <w:vAlign w:val="center"/>
            <w:tcPrChange w:id="2715" w:author="Autor">
              <w:tcPr>
                <w:tcW w:w="3559" w:type="dxa"/>
                <w:gridSpan w:val="2"/>
                <w:shd w:val="clear" w:color="000000" w:fill="FFFFFF"/>
                <w:vAlign w:val="center"/>
              </w:tcPr>
            </w:tcPrChange>
          </w:tcPr>
          <w:p w:rsidR="00E2408D" w:rsidRPr="00BB2644" w:rsidRDefault="00E2408D" w:rsidP="00CB451E">
            <w:pPr>
              <w:rPr>
                <w:b/>
                <w:bCs/>
                <w:sz w:val="22"/>
                <w:szCs w:val="22"/>
              </w:rPr>
            </w:pPr>
            <w:del w:id="2716" w:author="Autor">
              <w:r w:rsidRPr="00BB2644" w:rsidDel="009634DB">
                <w:rPr>
                  <w:b/>
                  <w:bCs/>
                  <w:sz w:val="22"/>
                  <w:szCs w:val="22"/>
                </w:rPr>
                <w:delText xml:space="preserve">Dátum: </w:delText>
              </w:r>
            </w:del>
          </w:p>
        </w:tc>
        <w:tc>
          <w:tcPr>
            <w:tcW w:w="5528" w:type="dxa"/>
            <w:gridSpan w:val="5"/>
            <w:shd w:val="clear" w:color="auto" w:fill="auto"/>
            <w:vAlign w:val="center"/>
            <w:tcPrChange w:id="2717" w:author="Autor">
              <w:tcPr>
                <w:tcW w:w="5528" w:type="dxa"/>
                <w:gridSpan w:val="5"/>
                <w:shd w:val="clear" w:color="auto" w:fill="auto"/>
                <w:vAlign w:val="center"/>
              </w:tcPr>
            </w:tcPrChange>
          </w:tcPr>
          <w:p w:rsidR="00E2408D" w:rsidRPr="00BB2644" w:rsidRDefault="00E2408D" w:rsidP="00CB451E">
            <w:pPr>
              <w:rPr>
                <w:color w:val="000000"/>
                <w:sz w:val="22"/>
                <w:szCs w:val="22"/>
              </w:rPr>
            </w:pPr>
            <w:del w:id="2718" w:author="Autor">
              <w:r w:rsidRPr="00BB2644" w:rsidDel="009634DB">
                <w:rPr>
                  <w:color w:val="000000"/>
                  <w:sz w:val="22"/>
                  <w:szCs w:val="22"/>
                </w:rPr>
                <w:delText> </w:delText>
              </w:r>
            </w:del>
          </w:p>
        </w:tc>
      </w:tr>
      <w:tr w:rsidR="00E2408D" w:rsidRPr="00BB2644" w:rsidTr="009634DB">
        <w:trPr>
          <w:trHeight w:val="300"/>
          <w:trPrChange w:id="2719" w:author="Autor">
            <w:trPr>
              <w:trHeight w:val="300"/>
            </w:trPr>
          </w:trPrChange>
        </w:trPr>
        <w:tc>
          <w:tcPr>
            <w:tcW w:w="3559" w:type="dxa"/>
            <w:gridSpan w:val="2"/>
            <w:shd w:val="clear" w:color="000000" w:fill="FFFFFF"/>
            <w:vAlign w:val="center"/>
            <w:tcPrChange w:id="2720" w:author="Autor">
              <w:tcPr>
                <w:tcW w:w="3559" w:type="dxa"/>
                <w:gridSpan w:val="2"/>
                <w:shd w:val="clear" w:color="000000" w:fill="FFFFFF"/>
                <w:vAlign w:val="center"/>
              </w:tcPr>
            </w:tcPrChange>
          </w:tcPr>
          <w:p w:rsidR="00E2408D" w:rsidRPr="00BB2644" w:rsidRDefault="00E2408D" w:rsidP="00CB451E">
            <w:pPr>
              <w:rPr>
                <w:b/>
                <w:bCs/>
                <w:sz w:val="22"/>
                <w:szCs w:val="22"/>
              </w:rPr>
            </w:pPr>
            <w:del w:id="2721" w:author="Autor">
              <w:r w:rsidRPr="00BB2644" w:rsidDel="009634DB">
                <w:rPr>
                  <w:b/>
                  <w:bCs/>
                  <w:sz w:val="22"/>
                  <w:szCs w:val="22"/>
                </w:rPr>
                <w:delText>Podpis:</w:delText>
              </w:r>
            </w:del>
          </w:p>
        </w:tc>
        <w:tc>
          <w:tcPr>
            <w:tcW w:w="5528" w:type="dxa"/>
            <w:gridSpan w:val="5"/>
            <w:shd w:val="clear" w:color="auto" w:fill="auto"/>
            <w:vAlign w:val="center"/>
            <w:tcPrChange w:id="2722" w:author="Autor">
              <w:tcPr>
                <w:tcW w:w="5528" w:type="dxa"/>
                <w:gridSpan w:val="5"/>
                <w:shd w:val="clear" w:color="auto" w:fill="auto"/>
                <w:vAlign w:val="center"/>
              </w:tcPr>
            </w:tcPrChange>
          </w:tcPr>
          <w:p w:rsidR="00E2408D" w:rsidRPr="00BB2644" w:rsidRDefault="00E2408D" w:rsidP="00CB451E">
            <w:pPr>
              <w:rPr>
                <w:color w:val="000000"/>
                <w:sz w:val="22"/>
                <w:szCs w:val="22"/>
              </w:rPr>
            </w:pPr>
            <w:del w:id="2723" w:author="Autor">
              <w:r w:rsidRPr="00BB2644" w:rsidDel="009634DB">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2724"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2724"/>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2725" w:author="Autor">
              <w:r w:rsidR="00682F85">
                <w:rPr>
                  <w:color w:val="000000"/>
                  <w:sz w:val="22"/>
                  <w:szCs w:val="22"/>
                </w:rPr>
                <w:t>prioritnej osi</w:t>
              </w:r>
            </w:ins>
            <w:del w:id="2726" w:author="Autor">
              <w:r w:rsidRPr="00BB2644" w:rsidDel="00682F85">
                <w:rPr>
                  <w:color w:val="000000"/>
                  <w:sz w:val="22"/>
                  <w:szCs w:val="22"/>
                </w:rPr>
                <w:delText>opatrenia</w:delText>
              </w:r>
            </w:del>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9"/>
              <w:t>[1]</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90"/>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Kontrolu </w:t>
            </w:r>
            <w:ins w:id="2727" w:author="Autor">
              <w:r w:rsidR="006D16F2">
                <w:rPr>
                  <w:b/>
                  <w:bCs/>
                  <w:sz w:val="22"/>
                  <w:szCs w:val="22"/>
                </w:rPr>
                <w:t>schválil</w:t>
              </w:r>
              <w:r w:rsidR="006D16F2" w:rsidRPr="00BB2644" w:rsidDel="006D16F2">
                <w:rPr>
                  <w:b/>
                  <w:bCs/>
                  <w:sz w:val="22"/>
                  <w:szCs w:val="22"/>
                </w:rPr>
                <w:t xml:space="preserve"> </w:t>
              </w:r>
            </w:ins>
            <w:del w:id="2728" w:author="Autor">
              <w:r w:rsidRPr="00BB2644" w:rsidDel="006D16F2">
                <w:rPr>
                  <w:b/>
                  <w:bCs/>
                  <w:sz w:val="22"/>
                  <w:szCs w:val="22"/>
                </w:rPr>
                <w:delText>vykonal</w:delText>
              </w:r>
            </w:del>
            <w:r w:rsidR="009503C9">
              <w:rPr>
                <w:rStyle w:val="Odkaznapoznmkupodiarou"/>
                <w:b/>
                <w:bCs/>
                <w:sz w:val="22"/>
                <w:szCs w:val="22"/>
              </w:rPr>
              <w:footnoteReference w:customMarkFollows="1" w:id="91"/>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2729"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2729"/>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2730" w:author="Autor">
              <w:r w:rsidR="00682F85">
                <w:rPr>
                  <w:color w:val="000000"/>
                  <w:sz w:val="22"/>
                  <w:szCs w:val="22"/>
                </w:rPr>
                <w:t>prioritnej osi</w:t>
              </w:r>
            </w:ins>
            <w:del w:id="2731" w:author="Autor">
              <w:r w:rsidRPr="00BB2644" w:rsidDel="00682F85">
                <w:rPr>
                  <w:color w:val="000000"/>
                  <w:sz w:val="22"/>
                  <w:szCs w:val="22"/>
                </w:rPr>
                <w:delText>opatrenia</w:delText>
              </w:r>
            </w:del>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2"/>
              <w:t>[1]</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3"/>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2732" w:author="Autor">
              <w:r w:rsidR="006D16F2">
                <w:rPr>
                  <w:b/>
                  <w:bCs/>
                  <w:sz w:val="22"/>
                  <w:szCs w:val="22"/>
                </w:rPr>
                <w:t>schválil</w:t>
              </w:r>
              <w:r w:rsidR="006D16F2" w:rsidRPr="00BB2644" w:rsidDel="006D16F2">
                <w:rPr>
                  <w:b/>
                  <w:bCs/>
                  <w:sz w:val="22"/>
                  <w:szCs w:val="22"/>
                </w:rPr>
                <w:t xml:space="preserve"> </w:t>
              </w:r>
            </w:ins>
            <w:del w:id="2733" w:author="Autor">
              <w:r w:rsidRPr="00BB2644" w:rsidDel="006D16F2">
                <w:rPr>
                  <w:b/>
                  <w:bCs/>
                  <w:sz w:val="22"/>
                  <w:szCs w:val="22"/>
                </w:rPr>
                <w:delText>vykonal</w:delText>
              </w:r>
            </w:del>
            <w:r w:rsidR="009503C9">
              <w:rPr>
                <w:rStyle w:val="Odkaznapoznmkupodiarou"/>
                <w:b/>
                <w:bCs/>
                <w:sz w:val="22"/>
                <w:szCs w:val="22"/>
              </w:rPr>
              <w:footnoteReference w:customMarkFollows="1" w:id="94"/>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34"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27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2735" w:author="Autor">
              <w:r w:rsidR="00682F85">
                <w:rPr>
                  <w:color w:val="000000"/>
                  <w:sz w:val="22"/>
                  <w:szCs w:val="22"/>
                </w:rPr>
                <w:t>prioritnej osi</w:t>
              </w:r>
            </w:ins>
            <w:del w:id="2736"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5"/>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2737" w:author="Autor">
              <w:r w:rsidR="006D16F2">
                <w:rPr>
                  <w:b/>
                  <w:bCs/>
                  <w:sz w:val="22"/>
                  <w:szCs w:val="22"/>
                </w:rPr>
                <w:t>schválil</w:t>
              </w:r>
              <w:r w:rsidR="006D16F2" w:rsidRPr="00BB2644" w:rsidDel="006D16F2">
                <w:rPr>
                  <w:b/>
                  <w:bCs/>
                  <w:sz w:val="22"/>
                  <w:szCs w:val="22"/>
                </w:rPr>
                <w:t xml:space="preserve"> </w:t>
              </w:r>
            </w:ins>
            <w:del w:id="2738" w:author="Autor">
              <w:r w:rsidRPr="00BB2644" w:rsidDel="006D16F2">
                <w:rPr>
                  <w:b/>
                  <w:bCs/>
                  <w:sz w:val="22"/>
                  <w:szCs w:val="22"/>
                </w:rPr>
                <w:delText>vykonal</w:delText>
              </w:r>
            </w:del>
            <w:r w:rsidR="009503C9">
              <w:rPr>
                <w:rStyle w:val="Odkaznapoznmkupodiarou"/>
                <w:b/>
                <w:bCs/>
                <w:sz w:val="22"/>
                <w:szCs w:val="22"/>
              </w:rPr>
              <w:footnoteReference w:customMarkFollows="1" w:id="9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2739" w:author="Autor">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2740">
          <w:tblGrid>
            <w:gridCol w:w="582"/>
            <w:gridCol w:w="2977"/>
            <w:gridCol w:w="1843"/>
            <w:gridCol w:w="567"/>
            <w:gridCol w:w="567"/>
            <w:gridCol w:w="776"/>
            <w:gridCol w:w="1775"/>
          </w:tblGrid>
        </w:tblGridChange>
      </w:tblGrid>
      <w:tr w:rsidR="00BB2644" w:rsidRPr="00BB2644" w:rsidTr="009634DB">
        <w:trPr>
          <w:trHeight w:val="645"/>
          <w:trPrChange w:id="2741" w:author="Autor">
            <w:trPr>
              <w:trHeight w:val="645"/>
            </w:trPr>
          </w:trPrChange>
        </w:trPr>
        <w:tc>
          <w:tcPr>
            <w:tcW w:w="9087" w:type="dxa"/>
            <w:gridSpan w:val="7"/>
            <w:shd w:val="clear" w:color="000000" w:fill="60497A"/>
            <w:vAlign w:val="center"/>
            <w:tcPrChange w:id="2742" w:author="Autor">
              <w:tcPr>
                <w:tcW w:w="9087" w:type="dxa"/>
                <w:gridSpan w:val="7"/>
                <w:shd w:val="clear" w:color="000000" w:fill="60497A"/>
                <w:vAlign w:val="center"/>
              </w:tcPr>
            </w:tcPrChange>
          </w:tcPr>
          <w:p w:rsidR="00BB2644" w:rsidRPr="00BB2644" w:rsidRDefault="00BB2644" w:rsidP="00432B14">
            <w:pPr>
              <w:jc w:val="center"/>
              <w:rPr>
                <w:b/>
                <w:bCs/>
                <w:color w:val="FFFFFF"/>
              </w:rPr>
            </w:pPr>
            <w:bookmarkStart w:id="2743" w:name="KZ_33"/>
            <w:del w:id="2744" w:author="Autor">
              <w:r w:rsidRPr="00BB2644" w:rsidDel="009634DB">
                <w:rPr>
                  <w:b/>
                  <w:bCs/>
                  <w:color w:val="FFFFFF"/>
                </w:rPr>
                <w:lastRenderedPageBreak/>
                <w:delText xml:space="preserve">Kontrolný zoznam k </w:delText>
              </w:r>
              <w:r w:rsidR="00432B14" w:rsidDel="009634DB">
                <w:rPr>
                  <w:b/>
                  <w:bCs/>
                  <w:color w:val="FFFFFF"/>
                </w:rPr>
                <w:delText>finančnej</w:delText>
              </w:r>
              <w:r w:rsidRPr="00BB2644" w:rsidDel="009634DB">
                <w:rPr>
                  <w:b/>
                  <w:bCs/>
                  <w:color w:val="FFFFFF"/>
                </w:rPr>
                <w:delText xml:space="preserve"> kontrole VO</w:delText>
              </w:r>
              <w:r w:rsidRPr="00BB2644" w:rsidDel="009634DB">
                <w:rPr>
                  <w:b/>
                  <w:bCs/>
                  <w:color w:val="FFFFFF"/>
                </w:rPr>
                <w:br/>
              </w:r>
              <w:r w:rsidR="000B15D0" w:rsidRPr="000B15D0" w:rsidDel="009634DB">
                <w:rPr>
                  <w:b/>
                  <w:bCs/>
                  <w:color w:val="FFFFFF"/>
                </w:rPr>
                <w:delText>Nadlimitná zákazka - koncesia - 1. ex-ante kontrola</w:delText>
              </w:r>
            </w:del>
          </w:p>
        </w:tc>
      </w:tr>
      <w:bookmarkEnd w:id="2743"/>
      <w:tr w:rsidR="00BB2644" w:rsidRPr="00BB2644" w:rsidTr="009634DB">
        <w:trPr>
          <w:trHeight w:val="330"/>
          <w:trPrChange w:id="2745" w:author="Autor">
            <w:trPr>
              <w:trHeight w:val="330"/>
            </w:trPr>
          </w:trPrChange>
        </w:trPr>
        <w:tc>
          <w:tcPr>
            <w:tcW w:w="9087" w:type="dxa"/>
            <w:gridSpan w:val="7"/>
            <w:shd w:val="clear" w:color="auto" w:fill="auto"/>
            <w:vAlign w:val="center"/>
            <w:tcPrChange w:id="2746"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747" w:author="Autor">
              <w:r w:rsidRPr="00BB2644" w:rsidDel="009634DB">
                <w:rPr>
                  <w:b/>
                  <w:bCs/>
                  <w:color w:val="000000"/>
                  <w:sz w:val="22"/>
                  <w:szCs w:val="22"/>
                </w:rPr>
                <w:delText>Identifikácia programu</w:delText>
              </w:r>
            </w:del>
          </w:p>
        </w:tc>
      </w:tr>
      <w:tr w:rsidR="00BB2644" w:rsidRPr="00BB2644" w:rsidTr="009634DB">
        <w:trPr>
          <w:trHeight w:val="300"/>
          <w:trPrChange w:id="2748" w:author="Autor">
            <w:trPr>
              <w:trHeight w:val="300"/>
            </w:trPr>
          </w:trPrChange>
        </w:trPr>
        <w:tc>
          <w:tcPr>
            <w:tcW w:w="3559" w:type="dxa"/>
            <w:gridSpan w:val="2"/>
            <w:shd w:val="clear" w:color="auto" w:fill="auto"/>
            <w:vAlign w:val="center"/>
            <w:tcPrChange w:id="2749"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50" w:author="Autor">
              <w:r w:rsidRPr="00BB2644" w:rsidDel="009634DB">
                <w:rPr>
                  <w:color w:val="000000"/>
                  <w:sz w:val="22"/>
                  <w:szCs w:val="22"/>
                </w:rPr>
                <w:delText>Názov programu</w:delText>
              </w:r>
            </w:del>
          </w:p>
        </w:tc>
        <w:tc>
          <w:tcPr>
            <w:tcW w:w="5528" w:type="dxa"/>
            <w:gridSpan w:val="5"/>
            <w:shd w:val="clear" w:color="auto" w:fill="auto"/>
            <w:vAlign w:val="center"/>
            <w:tcPrChange w:id="2751"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52" w:author="Autor">
              <w:r w:rsidRPr="00BB2644" w:rsidDel="009634DB">
                <w:rPr>
                  <w:color w:val="000000"/>
                  <w:sz w:val="22"/>
                  <w:szCs w:val="22"/>
                </w:rPr>
                <w:delText> </w:delText>
              </w:r>
            </w:del>
          </w:p>
        </w:tc>
      </w:tr>
      <w:tr w:rsidR="00BB2644" w:rsidRPr="00BB2644" w:rsidTr="009634DB">
        <w:trPr>
          <w:trHeight w:val="660"/>
          <w:trPrChange w:id="2753" w:author="Autor">
            <w:trPr>
              <w:trHeight w:val="660"/>
            </w:trPr>
          </w:trPrChange>
        </w:trPr>
        <w:tc>
          <w:tcPr>
            <w:tcW w:w="3559" w:type="dxa"/>
            <w:gridSpan w:val="2"/>
            <w:shd w:val="clear" w:color="auto" w:fill="auto"/>
            <w:vAlign w:val="center"/>
            <w:tcPrChange w:id="2754"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55" w:author="Autor">
              <w:r w:rsidRPr="00BB2644" w:rsidDel="009634DB">
                <w:rPr>
                  <w:color w:val="000000"/>
                  <w:sz w:val="22"/>
                  <w:szCs w:val="22"/>
                </w:rPr>
                <w:delText>Názov opatrenia</w:delText>
              </w:r>
            </w:del>
          </w:p>
        </w:tc>
        <w:tc>
          <w:tcPr>
            <w:tcW w:w="5528" w:type="dxa"/>
            <w:gridSpan w:val="5"/>
            <w:shd w:val="clear" w:color="auto" w:fill="auto"/>
            <w:vAlign w:val="center"/>
            <w:tcPrChange w:id="2756"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57" w:author="Autor">
              <w:r w:rsidRPr="00BB2644" w:rsidDel="009634DB">
                <w:rPr>
                  <w:color w:val="000000"/>
                  <w:sz w:val="22"/>
                  <w:szCs w:val="22"/>
                </w:rPr>
                <w:delText> </w:delText>
              </w:r>
            </w:del>
          </w:p>
        </w:tc>
      </w:tr>
      <w:tr w:rsidR="00BB2644" w:rsidRPr="00BB2644" w:rsidTr="009634DB">
        <w:trPr>
          <w:trHeight w:val="330"/>
          <w:trPrChange w:id="2758" w:author="Autor">
            <w:trPr>
              <w:trHeight w:val="330"/>
            </w:trPr>
          </w:trPrChange>
        </w:trPr>
        <w:tc>
          <w:tcPr>
            <w:tcW w:w="9087" w:type="dxa"/>
            <w:gridSpan w:val="7"/>
            <w:shd w:val="clear" w:color="auto" w:fill="auto"/>
            <w:vAlign w:val="center"/>
            <w:tcPrChange w:id="2759"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760" w:author="Autor">
              <w:r w:rsidRPr="00BB2644" w:rsidDel="009634DB">
                <w:rPr>
                  <w:b/>
                  <w:bCs/>
                  <w:color w:val="000000"/>
                  <w:sz w:val="22"/>
                  <w:szCs w:val="22"/>
                </w:rPr>
                <w:delText>Identifikácia projektu a prijímateľa</w:delText>
              </w:r>
            </w:del>
          </w:p>
        </w:tc>
      </w:tr>
      <w:tr w:rsidR="00BB2644" w:rsidRPr="00BB2644" w:rsidTr="009634DB">
        <w:trPr>
          <w:trHeight w:val="330"/>
          <w:trPrChange w:id="2761" w:author="Autor">
            <w:trPr>
              <w:trHeight w:val="330"/>
            </w:trPr>
          </w:trPrChange>
        </w:trPr>
        <w:tc>
          <w:tcPr>
            <w:tcW w:w="3559" w:type="dxa"/>
            <w:gridSpan w:val="2"/>
            <w:shd w:val="clear" w:color="auto" w:fill="auto"/>
            <w:vAlign w:val="center"/>
            <w:tcPrChange w:id="2762"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63" w:author="Autor">
              <w:r w:rsidRPr="00BB2644" w:rsidDel="009634DB">
                <w:rPr>
                  <w:color w:val="000000"/>
                  <w:sz w:val="22"/>
                  <w:szCs w:val="22"/>
                </w:rPr>
                <w:delText xml:space="preserve">Kód projektu v </w:delText>
              </w:r>
              <w:r w:rsidR="00372627" w:rsidDel="009634DB">
                <w:rPr>
                  <w:color w:val="000000"/>
                  <w:sz w:val="22"/>
                  <w:szCs w:val="22"/>
                </w:rPr>
                <w:delText>ITMS2014+</w:delText>
              </w:r>
            </w:del>
          </w:p>
        </w:tc>
        <w:tc>
          <w:tcPr>
            <w:tcW w:w="5528" w:type="dxa"/>
            <w:gridSpan w:val="5"/>
            <w:shd w:val="clear" w:color="auto" w:fill="auto"/>
            <w:vAlign w:val="center"/>
            <w:tcPrChange w:id="2764"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65" w:author="Autor">
              <w:r w:rsidRPr="00BB2644" w:rsidDel="009634DB">
                <w:rPr>
                  <w:color w:val="000000"/>
                  <w:sz w:val="22"/>
                  <w:szCs w:val="22"/>
                </w:rPr>
                <w:delText> </w:delText>
              </w:r>
            </w:del>
          </w:p>
        </w:tc>
      </w:tr>
      <w:tr w:rsidR="00BB2644" w:rsidRPr="00BB2644" w:rsidTr="009634DB">
        <w:trPr>
          <w:trHeight w:val="300"/>
          <w:trPrChange w:id="2766" w:author="Autor">
            <w:trPr>
              <w:trHeight w:val="300"/>
            </w:trPr>
          </w:trPrChange>
        </w:trPr>
        <w:tc>
          <w:tcPr>
            <w:tcW w:w="3559" w:type="dxa"/>
            <w:gridSpan w:val="2"/>
            <w:shd w:val="clear" w:color="auto" w:fill="auto"/>
            <w:vAlign w:val="center"/>
            <w:tcPrChange w:id="2767"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68" w:author="Autor">
              <w:r w:rsidRPr="00BB2644" w:rsidDel="009634DB">
                <w:rPr>
                  <w:color w:val="000000"/>
                  <w:sz w:val="22"/>
                  <w:szCs w:val="22"/>
                </w:rPr>
                <w:delText>Názov projektu</w:delText>
              </w:r>
            </w:del>
          </w:p>
        </w:tc>
        <w:tc>
          <w:tcPr>
            <w:tcW w:w="5528" w:type="dxa"/>
            <w:gridSpan w:val="5"/>
            <w:shd w:val="clear" w:color="auto" w:fill="auto"/>
            <w:vAlign w:val="center"/>
            <w:tcPrChange w:id="2769"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70" w:author="Autor">
              <w:r w:rsidRPr="00BB2644" w:rsidDel="009634DB">
                <w:rPr>
                  <w:color w:val="000000"/>
                  <w:sz w:val="22"/>
                  <w:szCs w:val="22"/>
                </w:rPr>
                <w:delText> </w:delText>
              </w:r>
            </w:del>
          </w:p>
        </w:tc>
      </w:tr>
      <w:tr w:rsidR="00BB2644" w:rsidRPr="00BB2644" w:rsidTr="009634DB">
        <w:trPr>
          <w:trHeight w:val="300"/>
          <w:trPrChange w:id="2771" w:author="Autor">
            <w:trPr>
              <w:trHeight w:val="300"/>
            </w:trPr>
          </w:trPrChange>
        </w:trPr>
        <w:tc>
          <w:tcPr>
            <w:tcW w:w="3559" w:type="dxa"/>
            <w:gridSpan w:val="2"/>
            <w:shd w:val="clear" w:color="auto" w:fill="auto"/>
            <w:vAlign w:val="center"/>
            <w:tcPrChange w:id="2772"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73" w:author="Autor">
              <w:r w:rsidRPr="00BB2644" w:rsidDel="009634DB">
                <w:rPr>
                  <w:color w:val="000000"/>
                  <w:sz w:val="22"/>
                  <w:szCs w:val="22"/>
                </w:rPr>
                <w:delText>Názov/Meno a adresa sídla prijímateľa</w:delText>
              </w:r>
            </w:del>
          </w:p>
        </w:tc>
        <w:tc>
          <w:tcPr>
            <w:tcW w:w="5528" w:type="dxa"/>
            <w:gridSpan w:val="5"/>
            <w:shd w:val="clear" w:color="auto" w:fill="auto"/>
            <w:vAlign w:val="center"/>
            <w:tcPrChange w:id="2774"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75" w:author="Autor">
              <w:r w:rsidRPr="00BB2644" w:rsidDel="009634DB">
                <w:rPr>
                  <w:color w:val="000000"/>
                  <w:sz w:val="22"/>
                  <w:szCs w:val="22"/>
                </w:rPr>
                <w:delText> </w:delText>
              </w:r>
            </w:del>
          </w:p>
        </w:tc>
      </w:tr>
      <w:tr w:rsidR="00BB2644" w:rsidRPr="00BB2644" w:rsidTr="009634DB">
        <w:trPr>
          <w:trHeight w:val="300"/>
          <w:trPrChange w:id="2776" w:author="Autor">
            <w:trPr>
              <w:trHeight w:val="300"/>
            </w:trPr>
          </w:trPrChange>
        </w:trPr>
        <w:tc>
          <w:tcPr>
            <w:tcW w:w="3559" w:type="dxa"/>
            <w:gridSpan w:val="2"/>
            <w:shd w:val="clear" w:color="auto" w:fill="auto"/>
            <w:vAlign w:val="center"/>
            <w:tcPrChange w:id="2777"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78" w:author="Autor">
              <w:r w:rsidRPr="00BB2644" w:rsidDel="009634DB">
                <w:rPr>
                  <w:color w:val="000000"/>
                  <w:sz w:val="22"/>
                  <w:szCs w:val="22"/>
                </w:rPr>
                <w:delText>Druh verejného obstarávateľa / obstarávateľa podľa ZVO</w:delText>
              </w:r>
            </w:del>
          </w:p>
        </w:tc>
        <w:tc>
          <w:tcPr>
            <w:tcW w:w="5528" w:type="dxa"/>
            <w:gridSpan w:val="5"/>
            <w:shd w:val="clear" w:color="auto" w:fill="auto"/>
            <w:vAlign w:val="center"/>
            <w:tcPrChange w:id="2779"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80" w:author="Autor">
              <w:r w:rsidRPr="00BB2644" w:rsidDel="009634DB">
                <w:rPr>
                  <w:color w:val="000000"/>
                  <w:sz w:val="22"/>
                  <w:szCs w:val="22"/>
                </w:rPr>
                <w:delText> </w:delText>
              </w:r>
            </w:del>
          </w:p>
        </w:tc>
      </w:tr>
      <w:tr w:rsidR="00BB2644" w:rsidRPr="00BB2644" w:rsidTr="009634DB">
        <w:trPr>
          <w:trHeight w:val="330"/>
          <w:trPrChange w:id="2781" w:author="Autor">
            <w:trPr>
              <w:trHeight w:val="330"/>
            </w:trPr>
          </w:trPrChange>
        </w:trPr>
        <w:tc>
          <w:tcPr>
            <w:tcW w:w="9087" w:type="dxa"/>
            <w:gridSpan w:val="7"/>
            <w:shd w:val="clear" w:color="auto" w:fill="auto"/>
            <w:vAlign w:val="center"/>
            <w:tcPrChange w:id="2782" w:author="Autor">
              <w:tcPr>
                <w:tcW w:w="9087" w:type="dxa"/>
                <w:gridSpan w:val="7"/>
                <w:shd w:val="clear" w:color="auto" w:fill="auto"/>
                <w:vAlign w:val="center"/>
              </w:tcPr>
            </w:tcPrChange>
          </w:tcPr>
          <w:p w:rsidR="00BB2644" w:rsidRPr="00BB2644" w:rsidRDefault="00BB2644" w:rsidP="00BB2644">
            <w:pPr>
              <w:jc w:val="center"/>
              <w:rPr>
                <w:b/>
                <w:bCs/>
                <w:color w:val="000000"/>
                <w:sz w:val="22"/>
                <w:szCs w:val="22"/>
              </w:rPr>
            </w:pPr>
            <w:del w:id="2783" w:author="Autor">
              <w:r w:rsidRPr="00BB2644" w:rsidDel="009634DB">
                <w:rPr>
                  <w:b/>
                  <w:bCs/>
                  <w:color w:val="000000"/>
                  <w:sz w:val="22"/>
                  <w:szCs w:val="22"/>
                </w:rPr>
                <w:delText>Identifikácia zákazky</w:delText>
              </w:r>
            </w:del>
          </w:p>
        </w:tc>
      </w:tr>
      <w:tr w:rsidR="00BB2644" w:rsidRPr="00BB2644" w:rsidTr="009634DB">
        <w:trPr>
          <w:trHeight w:val="300"/>
          <w:trPrChange w:id="2784" w:author="Autor">
            <w:trPr>
              <w:trHeight w:val="300"/>
            </w:trPr>
          </w:trPrChange>
        </w:trPr>
        <w:tc>
          <w:tcPr>
            <w:tcW w:w="3559" w:type="dxa"/>
            <w:gridSpan w:val="2"/>
            <w:shd w:val="clear" w:color="auto" w:fill="auto"/>
            <w:vAlign w:val="center"/>
            <w:tcPrChange w:id="2785"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86" w:author="Autor">
              <w:r w:rsidRPr="00BB2644" w:rsidDel="009634DB">
                <w:rPr>
                  <w:color w:val="000000"/>
                  <w:sz w:val="22"/>
                  <w:szCs w:val="22"/>
                </w:rPr>
                <w:delText>Druh zákazky podľa predpokladanej hodnoty zákazky</w:delText>
              </w:r>
            </w:del>
          </w:p>
        </w:tc>
        <w:tc>
          <w:tcPr>
            <w:tcW w:w="5528" w:type="dxa"/>
            <w:gridSpan w:val="5"/>
            <w:shd w:val="clear" w:color="auto" w:fill="auto"/>
            <w:vAlign w:val="center"/>
            <w:tcPrChange w:id="2787"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88" w:author="Autor">
              <w:r w:rsidRPr="00BB2644" w:rsidDel="009634DB">
                <w:rPr>
                  <w:color w:val="000000"/>
                  <w:sz w:val="22"/>
                  <w:szCs w:val="22"/>
                </w:rPr>
                <w:delText>Nadlimitná zákazka</w:delText>
              </w:r>
            </w:del>
          </w:p>
        </w:tc>
      </w:tr>
      <w:tr w:rsidR="00BB2644" w:rsidRPr="00BB2644" w:rsidTr="009634DB">
        <w:trPr>
          <w:trHeight w:val="300"/>
          <w:trPrChange w:id="2789" w:author="Autor">
            <w:trPr>
              <w:trHeight w:val="300"/>
            </w:trPr>
          </w:trPrChange>
        </w:trPr>
        <w:tc>
          <w:tcPr>
            <w:tcW w:w="3559" w:type="dxa"/>
            <w:gridSpan w:val="2"/>
            <w:shd w:val="clear" w:color="auto" w:fill="auto"/>
            <w:vAlign w:val="center"/>
            <w:tcPrChange w:id="2790"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91" w:author="Autor">
              <w:r w:rsidRPr="00BB2644" w:rsidDel="009634DB">
                <w:rPr>
                  <w:color w:val="000000"/>
                  <w:sz w:val="22"/>
                  <w:szCs w:val="22"/>
                </w:rPr>
                <w:delText>Druh zákazky podľa postupu</w:delText>
              </w:r>
            </w:del>
          </w:p>
        </w:tc>
        <w:tc>
          <w:tcPr>
            <w:tcW w:w="5528" w:type="dxa"/>
            <w:gridSpan w:val="5"/>
            <w:shd w:val="clear" w:color="auto" w:fill="auto"/>
            <w:vAlign w:val="center"/>
            <w:tcPrChange w:id="2792"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93" w:author="Autor">
              <w:r w:rsidRPr="00BB2644" w:rsidDel="009634DB">
                <w:rPr>
                  <w:color w:val="000000"/>
                  <w:sz w:val="22"/>
                  <w:szCs w:val="22"/>
                </w:rPr>
                <w:delText>Koncesia</w:delText>
              </w:r>
            </w:del>
          </w:p>
        </w:tc>
      </w:tr>
      <w:tr w:rsidR="00BB2644" w:rsidRPr="00BB2644" w:rsidTr="009634DB">
        <w:trPr>
          <w:trHeight w:val="300"/>
          <w:trPrChange w:id="2794" w:author="Autor">
            <w:trPr>
              <w:trHeight w:val="300"/>
            </w:trPr>
          </w:trPrChange>
        </w:trPr>
        <w:tc>
          <w:tcPr>
            <w:tcW w:w="3559" w:type="dxa"/>
            <w:gridSpan w:val="2"/>
            <w:shd w:val="clear" w:color="auto" w:fill="auto"/>
            <w:vAlign w:val="center"/>
            <w:tcPrChange w:id="2795" w:author="Autor">
              <w:tcPr>
                <w:tcW w:w="3559" w:type="dxa"/>
                <w:gridSpan w:val="2"/>
                <w:shd w:val="clear" w:color="auto" w:fill="auto"/>
                <w:vAlign w:val="center"/>
              </w:tcPr>
            </w:tcPrChange>
          </w:tcPr>
          <w:p w:rsidR="00BB2644" w:rsidRPr="00BB2644" w:rsidRDefault="00BB2644" w:rsidP="00BB2644">
            <w:pPr>
              <w:rPr>
                <w:color w:val="000000"/>
                <w:sz w:val="22"/>
                <w:szCs w:val="22"/>
              </w:rPr>
            </w:pPr>
            <w:del w:id="2796" w:author="Autor">
              <w:r w:rsidRPr="00BB2644" w:rsidDel="009634DB">
                <w:rPr>
                  <w:color w:val="000000"/>
                  <w:sz w:val="22"/>
                  <w:szCs w:val="22"/>
                </w:rPr>
                <w:delText>Druh zákazky podľa predmetu obstarania</w:delText>
              </w:r>
            </w:del>
          </w:p>
        </w:tc>
        <w:tc>
          <w:tcPr>
            <w:tcW w:w="5528" w:type="dxa"/>
            <w:gridSpan w:val="5"/>
            <w:shd w:val="clear" w:color="auto" w:fill="auto"/>
            <w:vAlign w:val="center"/>
            <w:tcPrChange w:id="2797" w:author="Autor">
              <w:tcPr>
                <w:tcW w:w="5528" w:type="dxa"/>
                <w:gridSpan w:val="5"/>
                <w:shd w:val="clear" w:color="auto" w:fill="auto"/>
                <w:vAlign w:val="center"/>
              </w:tcPr>
            </w:tcPrChange>
          </w:tcPr>
          <w:p w:rsidR="00BB2644" w:rsidRPr="00BB2644" w:rsidRDefault="00BB2644" w:rsidP="00BB2644">
            <w:pPr>
              <w:rPr>
                <w:color w:val="000000"/>
                <w:sz w:val="22"/>
                <w:szCs w:val="22"/>
              </w:rPr>
            </w:pPr>
            <w:del w:id="2798" w:author="Autor">
              <w:r w:rsidRPr="00BB2644" w:rsidDel="009634DB">
                <w:rPr>
                  <w:color w:val="000000"/>
                  <w:sz w:val="22"/>
                  <w:szCs w:val="22"/>
                </w:rPr>
                <w:delText xml:space="preserve"> </w:delText>
              </w:r>
            </w:del>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del w:id="2799" w:author="Autor">
              <w:r w:rsidRPr="00863741" w:rsidDel="009634DB">
                <w:rPr>
                  <w:color w:val="000000"/>
                  <w:sz w:val="22"/>
                  <w:szCs w:val="22"/>
                </w:rPr>
                <w:delText>Identifikátor zákazky v</w:delText>
              </w:r>
              <w:r w:rsidDel="009634DB">
                <w:rPr>
                  <w:color w:val="000000"/>
                  <w:sz w:val="22"/>
                  <w:szCs w:val="22"/>
                </w:rPr>
                <w:delText> </w:delText>
              </w:r>
              <w:r w:rsidRPr="00863741" w:rsidDel="009634DB">
                <w:rPr>
                  <w:color w:val="000000"/>
                  <w:sz w:val="22"/>
                  <w:szCs w:val="22"/>
                </w:rPr>
                <w:delText>ITMS</w:delText>
              </w:r>
              <w:r w:rsidDel="009634DB">
                <w:rPr>
                  <w:color w:val="000000"/>
                  <w:sz w:val="22"/>
                  <w:szCs w:val="22"/>
                </w:rPr>
                <w:delText>2014+</w:delText>
              </w:r>
            </w:del>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9634DB">
        <w:trPr>
          <w:trHeight w:val="300"/>
          <w:trPrChange w:id="2800" w:author="Autor">
            <w:trPr>
              <w:trHeight w:val="300"/>
            </w:trPr>
          </w:trPrChange>
        </w:trPr>
        <w:tc>
          <w:tcPr>
            <w:tcW w:w="3559" w:type="dxa"/>
            <w:gridSpan w:val="2"/>
            <w:shd w:val="clear" w:color="auto" w:fill="auto"/>
            <w:vAlign w:val="center"/>
            <w:tcPrChange w:id="2801" w:author="Autor">
              <w:tcPr>
                <w:tcW w:w="3559" w:type="dxa"/>
                <w:gridSpan w:val="2"/>
                <w:shd w:val="clear" w:color="auto" w:fill="auto"/>
                <w:vAlign w:val="center"/>
              </w:tcPr>
            </w:tcPrChange>
          </w:tcPr>
          <w:p w:rsidR="00BB2644" w:rsidRPr="00BB2644" w:rsidRDefault="00BB2644" w:rsidP="00BB2644">
            <w:pPr>
              <w:rPr>
                <w:color w:val="000000"/>
                <w:sz w:val="22"/>
                <w:szCs w:val="22"/>
              </w:rPr>
            </w:pPr>
            <w:del w:id="2802" w:author="Autor">
              <w:r w:rsidRPr="00BB2644" w:rsidDel="009634DB">
                <w:rPr>
                  <w:color w:val="000000"/>
                  <w:sz w:val="22"/>
                  <w:szCs w:val="22"/>
                </w:rPr>
                <w:delText>Typ kontroly</w:delText>
              </w:r>
            </w:del>
          </w:p>
        </w:tc>
        <w:tc>
          <w:tcPr>
            <w:tcW w:w="5528" w:type="dxa"/>
            <w:gridSpan w:val="5"/>
            <w:shd w:val="clear" w:color="auto" w:fill="auto"/>
            <w:vAlign w:val="center"/>
            <w:tcPrChange w:id="2803" w:author="Autor">
              <w:tcPr>
                <w:tcW w:w="5528" w:type="dxa"/>
                <w:gridSpan w:val="5"/>
                <w:shd w:val="clear" w:color="auto" w:fill="auto"/>
                <w:vAlign w:val="center"/>
              </w:tcPr>
            </w:tcPrChange>
          </w:tcPr>
          <w:p w:rsidR="00BB2644" w:rsidRPr="00BB2644" w:rsidRDefault="00BB2644" w:rsidP="00BB2644">
            <w:pPr>
              <w:rPr>
                <w:color w:val="000000"/>
                <w:sz w:val="22"/>
                <w:szCs w:val="22"/>
              </w:rPr>
            </w:pPr>
            <w:del w:id="2804" w:author="Autor">
              <w:r w:rsidRPr="00BB2644" w:rsidDel="009634DB">
                <w:rPr>
                  <w:color w:val="000000"/>
                  <w:sz w:val="22"/>
                  <w:szCs w:val="22"/>
                </w:rPr>
                <w:delText>1. ex-ante kontrola</w:delText>
              </w:r>
            </w:del>
          </w:p>
        </w:tc>
      </w:tr>
      <w:tr w:rsidR="00BB2644" w:rsidRPr="00BB2644" w:rsidTr="009634DB">
        <w:trPr>
          <w:trHeight w:val="300"/>
          <w:trPrChange w:id="2805" w:author="Autor">
            <w:trPr>
              <w:trHeight w:val="300"/>
            </w:trPr>
          </w:trPrChange>
        </w:trPr>
        <w:tc>
          <w:tcPr>
            <w:tcW w:w="3559" w:type="dxa"/>
            <w:gridSpan w:val="2"/>
            <w:shd w:val="clear" w:color="auto" w:fill="auto"/>
            <w:vAlign w:val="center"/>
            <w:tcPrChange w:id="2806" w:author="Autor">
              <w:tcPr>
                <w:tcW w:w="3559" w:type="dxa"/>
                <w:gridSpan w:val="2"/>
                <w:shd w:val="clear" w:color="auto" w:fill="auto"/>
                <w:vAlign w:val="center"/>
              </w:tcPr>
            </w:tcPrChange>
          </w:tcPr>
          <w:p w:rsidR="00BB2644" w:rsidRPr="00BB2644" w:rsidRDefault="00BB2644" w:rsidP="00BB2644">
            <w:pPr>
              <w:rPr>
                <w:color w:val="000000"/>
                <w:sz w:val="22"/>
                <w:szCs w:val="22"/>
              </w:rPr>
            </w:pPr>
            <w:del w:id="2807" w:author="Autor">
              <w:r w:rsidRPr="00BB2644" w:rsidDel="009634DB">
                <w:rPr>
                  <w:color w:val="000000"/>
                  <w:sz w:val="22"/>
                  <w:szCs w:val="22"/>
                </w:rPr>
                <w:delText>Názov zákazky</w:delText>
              </w:r>
            </w:del>
          </w:p>
        </w:tc>
        <w:tc>
          <w:tcPr>
            <w:tcW w:w="5528" w:type="dxa"/>
            <w:gridSpan w:val="5"/>
            <w:shd w:val="clear" w:color="auto" w:fill="auto"/>
            <w:vAlign w:val="center"/>
            <w:tcPrChange w:id="2808" w:author="Autor">
              <w:tcPr>
                <w:tcW w:w="5528" w:type="dxa"/>
                <w:gridSpan w:val="5"/>
                <w:shd w:val="clear" w:color="auto" w:fill="auto"/>
                <w:vAlign w:val="center"/>
              </w:tcPr>
            </w:tcPrChange>
          </w:tcPr>
          <w:p w:rsidR="00BB2644" w:rsidRPr="00BB2644" w:rsidRDefault="00BB2644" w:rsidP="00BB2644">
            <w:pPr>
              <w:rPr>
                <w:color w:val="000000"/>
                <w:sz w:val="22"/>
                <w:szCs w:val="22"/>
              </w:rPr>
            </w:pPr>
            <w:del w:id="2809" w:author="Autor">
              <w:r w:rsidRPr="00BB2644" w:rsidDel="009634DB">
                <w:rPr>
                  <w:color w:val="000000"/>
                  <w:sz w:val="22"/>
                  <w:szCs w:val="22"/>
                </w:rPr>
                <w:delText> </w:delText>
              </w:r>
            </w:del>
          </w:p>
        </w:tc>
      </w:tr>
      <w:tr w:rsidR="00BB2644" w:rsidRPr="00BB2644" w:rsidTr="009634DB">
        <w:trPr>
          <w:trHeight w:val="300"/>
          <w:trPrChange w:id="2810" w:author="Autor">
            <w:trPr>
              <w:trHeight w:val="300"/>
            </w:trPr>
          </w:trPrChange>
        </w:trPr>
        <w:tc>
          <w:tcPr>
            <w:tcW w:w="3559" w:type="dxa"/>
            <w:gridSpan w:val="2"/>
            <w:shd w:val="clear" w:color="auto" w:fill="auto"/>
            <w:vAlign w:val="center"/>
            <w:tcPrChange w:id="2811" w:author="Autor">
              <w:tcPr>
                <w:tcW w:w="3559" w:type="dxa"/>
                <w:gridSpan w:val="2"/>
                <w:shd w:val="clear" w:color="auto" w:fill="auto"/>
                <w:vAlign w:val="center"/>
              </w:tcPr>
            </w:tcPrChange>
          </w:tcPr>
          <w:p w:rsidR="00BB2644" w:rsidRPr="00BB2644" w:rsidRDefault="00BB2644" w:rsidP="00BB2644">
            <w:pPr>
              <w:rPr>
                <w:color w:val="000000"/>
                <w:sz w:val="22"/>
                <w:szCs w:val="22"/>
              </w:rPr>
            </w:pPr>
            <w:del w:id="2812" w:author="Autor">
              <w:r w:rsidRPr="00BB2644" w:rsidDel="009634DB">
                <w:rPr>
                  <w:color w:val="000000"/>
                  <w:sz w:val="22"/>
                  <w:szCs w:val="22"/>
                </w:rPr>
                <w:delText>Predpokladaná hodnota zákazky</w:delText>
              </w:r>
            </w:del>
          </w:p>
        </w:tc>
        <w:tc>
          <w:tcPr>
            <w:tcW w:w="5528" w:type="dxa"/>
            <w:gridSpan w:val="5"/>
            <w:shd w:val="clear" w:color="auto" w:fill="auto"/>
            <w:vAlign w:val="center"/>
            <w:tcPrChange w:id="2813" w:author="Autor">
              <w:tcPr>
                <w:tcW w:w="5528" w:type="dxa"/>
                <w:gridSpan w:val="5"/>
                <w:shd w:val="clear" w:color="auto" w:fill="auto"/>
                <w:vAlign w:val="center"/>
              </w:tcPr>
            </w:tcPrChange>
          </w:tcPr>
          <w:p w:rsidR="00BB2644" w:rsidRPr="00BB2644" w:rsidRDefault="00BB2644" w:rsidP="00BB2644">
            <w:pPr>
              <w:rPr>
                <w:color w:val="000000"/>
                <w:sz w:val="22"/>
                <w:szCs w:val="22"/>
              </w:rPr>
            </w:pPr>
            <w:del w:id="2814" w:author="Autor">
              <w:r w:rsidRPr="00BB2644" w:rsidDel="009634DB">
                <w:rPr>
                  <w:color w:val="000000"/>
                  <w:sz w:val="22"/>
                  <w:szCs w:val="22"/>
                </w:rPr>
                <w:delText> </w:delText>
              </w:r>
            </w:del>
          </w:p>
        </w:tc>
      </w:tr>
      <w:tr w:rsidR="00BB2644" w:rsidRPr="00BB2644" w:rsidTr="009634DB">
        <w:trPr>
          <w:trHeight w:val="810"/>
          <w:trPrChange w:id="2815" w:author="Autor">
            <w:trPr>
              <w:trHeight w:val="810"/>
            </w:trPr>
          </w:trPrChange>
        </w:trPr>
        <w:tc>
          <w:tcPr>
            <w:tcW w:w="3559" w:type="dxa"/>
            <w:gridSpan w:val="2"/>
            <w:shd w:val="clear" w:color="auto" w:fill="auto"/>
            <w:vAlign w:val="center"/>
            <w:tcPrChange w:id="2816" w:author="Autor">
              <w:tcPr>
                <w:tcW w:w="3559" w:type="dxa"/>
                <w:gridSpan w:val="2"/>
                <w:shd w:val="clear" w:color="auto" w:fill="auto"/>
                <w:vAlign w:val="center"/>
              </w:tcPr>
            </w:tcPrChange>
          </w:tcPr>
          <w:p w:rsidR="00BB2644" w:rsidRPr="00BB2644" w:rsidRDefault="00BB2644" w:rsidP="00BB2644">
            <w:pPr>
              <w:rPr>
                <w:color w:val="000000"/>
                <w:sz w:val="22"/>
                <w:szCs w:val="22"/>
              </w:rPr>
            </w:pPr>
            <w:del w:id="2817" w:author="Autor">
              <w:r w:rsidRPr="00BB2644" w:rsidDel="009634DB">
                <w:rPr>
                  <w:color w:val="000000"/>
                  <w:sz w:val="22"/>
                  <w:szCs w:val="22"/>
                </w:rPr>
                <w:delText>Priradenie predmetu obstarania k aktivitám projektu / k rozpočtovým položkám</w:delText>
              </w:r>
            </w:del>
          </w:p>
        </w:tc>
        <w:tc>
          <w:tcPr>
            <w:tcW w:w="5528" w:type="dxa"/>
            <w:gridSpan w:val="5"/>
            <w:shd w:val="clear" w:color="auto" w:fill="auto"/>
            <w:vAlign w:val="center"/>
            <w:tcPrChange w:id="2818" w:author="Autor">
              <w:tcPr>
                <w:tcW w:w="5528" w:type="dxa"/>
                <w:gridSpan w:val="5"/>
                <w:shd w:val="clear" w:color="auto" w:fill="auto"/>
                <w:vAlign w:val="center"/>
              </w:tcPr>
            </w:tcPrChange>
          </w:tcPr>
          <w:p w:rsidR="00BB2644" w:rsidRPr="00BB2644" w:rsidRDefault="00BB2644" w:rsidP="00BB2644">
            <w:pPr>
              <w:rPr>
                <w:color w:val="000000"/>
                <w:sz w:val="22"/>
                <w:szCs w:val="22"/>
              </w:rPr>
            </w:pPr>
            <w:del w:id="2819" w:author="Autor">
              <w:r w:rsidRPr="00BB2644" w:rsidDel="009634DB">
                <w:rPr>
                  <w:color w:val="000000"/>
                  <w:sz w:val="22"/>
                  <w:szCs w:val="22"/>
                </w:rPr>
                <w:delText> </w:delText>
              </w:r>
            </w:del>
          </w:p>
        </w:tc>
      </w:tr>
      <w:tr w:rsidR="00BB2644" w:rsidRPr="00BB2644" w:rsidTr="009634DB">
        <w:trPr>
          <w:trHeight w:val="315"/>
          <w:trPrChange w:id="2820" w:author="Autor">
            <w:trPr>
              <w:trHeight w:val="315"/>
            </w:trPr>
          </w:trPrChange>
        </w:trPr>
        <w:tc>
          <w:tcPr>
            <w:tcW w:w="582" w:type="dxa"/>
            <w:shd w:val="clear" w:color="000000" w:fill="60497A"/>
            <w:vAlign w:val="center"/>
            <w:tcPrChange w:id="2821" w:author="Autor">
              <w:tcPr>
                <w:tcW w:w="582" w:type="dxa"/>
                <w:shd w:val="clear" w:color="000000" w:fill="60497A"/>
                <w:vAlign w:val="center"/>
              </w:tcPr>
            </w:tcPrChange>
          </w:tcPr>
          <w:p w:rsidR="00BB2644" w:rsidRPr="00BB2644" w:rsidRDefault="00BB2644" w:rsidP="00BB2644">
            <w:pPr>
              <w:jc w:val="center"/>
              <w:rPr>
                <w:b/>
                <w:bCs/>
                <w:color w:val="FFFFFF"/>
                <w:sz w:val="22"/>
                <w:szCs w:val="22"/>
              </w:rPr>
            </w:pPr>
            <w:del w:id="2822" w:author="Autor">
              <w:r w:rsidRPr="00BB2644" w:rsidDel="009634DB">
                <w:rPr>
                  <w:b/>
                  <w:bCs/>
                  <w:color w:val="FFFFFF"/>
                  <w:sz w:val="22"/>
                  <w:szCs w:val="22"/>
                </w:rPr>
                <w:delText>P. č.</w:delText>
              </w:r>
            </w:del>
          </w:p>
        </w:tc>
        <w:tc>
          <w:tcPr>
            <w:tcW w:w="4820" w:type="dxa"/>
            <w:gridSpan w:val="2"/>
            <w:shd w:val="clear" w:color="000000" w:fill="60497A"/>
            <w:vAlign w:val="center"/>
            <w:tcPrChange w:id="2823" w:author="Autor">
              <w:tcPr>
                <w:tcW w:w="4820" w:type="dxa"/>
                <w:gridSpan w:val="2"/>
                <w:shd w:val="clear" w:color="000000" w:fill="60497A"/>
                <w:vAlign w:val="center"/>
              </w:tcPr>
            </w:tcPrChange>
          </w:tcPr>
          <w:p w:rsidR="00BB2644" w:rsidRPr="00BB2644" w:rsidRDefault="00BB2644" w:rsidP="00BB2644">
            <w:pPr>
              <w:jc w:val="center"/>
              <w:rPr>
                <w:b/>
                <w:bCs/>
                <w:color w:val="FFFFFF"/>
                <w:sz w:val="22"/>
                <w:szCs w:val="22"/>
              </w:rPr>
            </w:pPr>
            <w:del w:id="2824" w:author="Autor">
              <w:r w:rsidRPr="00BB2644" w:rsidDel="009634DB">
                <w:rPr>
                  <w:b/>
                  <w:bCs/>
                  <w:color w:val="FFFFFF"/>
                  <w:sz w:val="22"/>
                  <w:szCs w:val="22"/>
                </w:rPr>
                <w:delText>Kontrolné otázky</w:delText>
              </w:r>
            </w:del>
          </w:p>
        </w:tc>
        <w:tc>
          <w:tcPr>
            <w:tcW w:w="567" w:type="dxa"/>
            <w:shd w:val="clear" w:color="000000" w:fill="60497A"/>
            <w:vAlign w:val="center"/>
            <w:tcPrChange w:id="2825"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2826" w:author="Autor">
              <w:r w:rsidRPr="00BB2644" w:rsidDel="009634DB">
                <w:rPr>
                  <w:b/>
                  <w:bCs/>
                  <w:color w:val="FFFFFF"/>
                  <w:sz w:val="22"/>
                  <w:szCs w:val="22"/>
                </w:rPr>
                <w:delText>áno</w:delText>
              </w:r>
            </w:del>
          </w:p>
        </w:tc>
        <w:tc>
          <w:tcPr>
            <w:tcW w:w="567" w:type="dxa"/>
            <w:shd w:val="clear" w:color="000000" w:fill="60497A"/>
            <w:vAlign w:val="center"/>
            <w:tcPrChange w:id="2827" w:author="Autor">
              <w:tcPr>
                <w:tcW w:w="567" w:type="dxa"/>
                <w:shd w:val="clear" w:color="000000" w:fill="60497A"/>
                <w:vAlign w:val="center"/>
              </w:tcPr>
            </w:tcPrChange>
          </w:tcPr>
          <w:p w:rsidR="00BB2644" w:rsidRPr="00BB2644" w:rsidRDefault="00BB2644" w:rsidP="00BB2644">
            <w:pPr>
              <w:jc w:val="center"/>
              <w:rPr>
                <w:b/>
                <w:bCs/>
                <w:color w:val="FFFFFF"/>
                <w:sz w:val="22"/>
                <w:szCs w:val="22"/>
              </w:rPr>
            </w:pPr>
            <w:del w:id="2828" w:author="Autor">
              <w:r w:rsidRPr="00BB2644" w:rsidDel="009634DB">
                <w:rPr>
                  <w:b/>
                  <w:bCs/>
                  <w:color w:val="FFFFFF"/>
                  <w:sz w:val="22"/>
                  <w:szCs w:val="22"/>
                </w:rPr>
                <w:delText>nie</w:delText>
              </w:r>
            </w:del>
          </w:p>
        </w:tc>
        <w:tc>
          <w:tcPr>
            <w:tcW w:w="776" w:type="dxa"/>
            <w:shd w:val="clear" w:color="000000" w:fill="60497A"/>
            <w:vAlign w:val="center"/>
            <w:tcPrChange w:id="2829" w:author="Autor">
              <w:tcPr>
                <w:tcW w:w="776" w:type="dxa"/>
                <w:shd w:val="clear" w:color="000000" w:fill="60497A"/>
                <w:vAlign w:val="center"/>
              </w:tcPr>
            </w:tcPrChange>
          </w:tcPr>
          <w:p w:rsidR="00BB2644" w:rsidRPr="00BB2644" w:rsidRDefault="00BB2644" w:rsidP="00BB2644">
            <w:pPr>
              <w:jc w:val="center"/>
              <w:rPr>
                <w:b/>
                <w:bCs/>
                <w:color w:val="FFFFFF"/>
                <w:sz w:val="22"/>
                <w:szCs w:val="22"/>
              </w:rPr>
            </w:pPr>
            <w:del w:id="2830" w:author="Autor">
              <w:r w:rsidRPr="00BB2644" w:rsidDel="009634DB">
                <w:rPr>
                  <w:b/>
                  <w:bCs/>
                  <w:color w:val="FFFFFF"/>
                  <w:sz w:val="22"/>
                  <w:szCs w:val="22"/>
                </w:rPr>
                <w:delText>netýka sa</w:delText>
              </w:r>
            </w:del>
          </w:p>
        </w:tc>
        <w:tc>
          <w:tcPr>
            <w:tcW w:w="1775" w:type="dxa"/>
            <w:shd w:val="clear" w:color="000000" w:fill="60497A"/>
            <w:vAlign w:val="center"/>
            <w:tcPrChange w:id="2831" w:author="Autor">
              <w:tcPr>
                <w:tcW w:w="1775" w:type="dxa"/>
                <w:shd w:val="clear" w:color="000000" w:fill="60497A"/>
                <w:vAlign w:val="center"/>
              </w:tcPr>
            </w:tcPrChange>
          </w:tcPr>
          <w:p w:rsidR="00BB2644" w:rsidRPr="00BB2644" w:rsidRDefault="00BB2644" w:rsidP="00BB2644">
            <w:pPr>
              <w:jc w:val="center"/>
              <w:rPr>
                <w:b/>
                <w:bCs/>
                <w:color w:val="FFFFFF"/>
                <w:sz w:val="22"/>
                <w:szCs w:val="22"/>
              </w:rPr>
            </w:pPr>
            <w:del w:id="2832" w:author="Autor">
              <w:r w:rsidRPr="00BB2644" w:rsidDel="009634DB">
                <w:rPr>
                  <w:b/>
                  <w:bCs/>
                  <w:color w:val="FFFFFF"/>
                  <w:sz w:val="22"/>
                  <w:szCs w:val="22"/>
                </w:rPr>
                <w:delText>Poznámka</w:delText>
              </w:r>
            </w:del>
          </w:p>
        </w:tc>
      </w:tr>
      <w:tr w:rsidR="00BB2644" w:rsidRPr="00BB2644" w:rsidTr="009634DB">
        <w:trPr>
          <w:trHeight w:val="600"/>
          <w:trPrChange w:id="2833" w:author="Autor">
            <w:trPr>
              <w:trHeight w:val="600"/>
            </w:trPr>
          </w:trPrChange>
        </w:trPr>
        <w:tc>
          <w:tcPr>
            <w:tcW w:w="582" w:type="dxa"/>
            <w:shd w:val="clear" w:color="auto" w:fill="auto"/>
            <w:noWrap/>
            <w:vAlign w:val="center"/>
            <w:tcPrChange w:id="2834"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835" w:author="Autor">
              <w:r w:rsidRPr="00BB2644" w:rsidDel="009634DB">
                <w:rPr>
                  <w:color w:val="000000"/>
                  <w:sz w:val="22"/>
                  <w:szCs w:val="22"/>
                </w:rPr>
                <w:delText>1</w:delText>
              </w:r>
            </w:del>
          </w:p>
        </w:tc>
        <w:tc>
          <w:tcPr>
            <w:tcW w:w="4820" w:type="dxa"/>
            <w:gridSpan w:val="2"/>
            <w:shd w:val="clear" w:color="auto" w:fill="auto"/>
            <w:vAlign w:val="center"/>
            <w:tcPrChange w:id="2836" w:author="Autor">
              <w:tcPr>
                <w:tcW w:w="4820" w:type="dxa"/>
                <w:gridSpan w:val="2"/>
                <w:shd w:val="clear" w:color="auto" w:fill="auto"/>
                <w:vAlign w:val="center"/>
              </w:tcPr>
            </w:tcPrChange>
          </w:tcPr>
          <w:p w:rsidR="00BB2644" w:rsidRPr="00BB2644" w:rsidRDefault="00BB2644" w:rsidP="00BB2644">
            <w:pPr>
              <w:rPr>
                <w:color w:val="000000"/>
                <w:sz w:val="22"/>
                <w:szCs w:val="22"/>
              </w:rPr>
            </w:pPr>
            <w:del w:id="2837" w:author="Autor">
              <w:r w:rsidRPr="00BB2644" w:rsidDel="009634DB">
                <w:rPr>
                  <w:color w:val="000000"/>
                  <w:sz w:val="22"/>
                  <w:szCs w:val="22"/>
                </w:rPr>
                <w:delText>Je použitý postup na zadanie zákazky na dodanie tovaru/ stavebných prác/ služieb v súlade so ZVO?</w:delText>
              </w:r>
            </w:del>
          </w:p>
        </w:tc>
        <w:tc>
          <w:tcPr>
            <w:tcW w:w="567" w:type="dxa"/>
            <w:shd w:val="clear" w:color="auto" w:fill="auto"/>
            <w:vAlign w:val="center"/>
            <w:tcPrChange w:id="2838" w:author="Autor">
              <w:tcPr>
                <w:tcW w:w="567" w:type="dxa"/>
                <w:shd w:val="clear" w:color="auto" w:fill="auto"/>
                <w:vAlign w:val="center"/>
              </w:tcPr>
            </w:tcPrChange>
          </w:tcPr>
          <w:p w:rsidR="00BB2644" w:rsidRPr="00BB2644" w:rsidRDefault="00BB2644" w:rsidP="00BB2644">
            <w:pPr>
              <w:jc w:val="center"/>
              <w:rPr>
                <w:color w:val="000000"/>
                <w:sz w:val="22"/>
                <w:szCs w:val="22"/>
              </w:rPr>
            </w:pPr>
            <w:del w:id="2839" w:author="Autor">
              <w:r w:rsidRPr="00BB2644" w:rsidDel="009634DB">
                <w:rPr>
                  <w:color w:val="000000"/>
                  <w:sz w:val="22"/>
                  <w:szCs w:val="22"/>
                </w:rPr>
                <w:delText> </w:delText>
              </w:r>
            </w:del>
          </w:p>
        </w:tc>
        <w:tc>
          <w:tcPr>
            <w:tcW w:w="567" w:type="dxa"/>
            <w:shd w:val="clear" w:color="auto" w:fill="auto"/>
            <w:vAlign w:val="center"/>
            <w:tcPrChange w:id="2840" w:author="Autor">
              <w:tcPr>
                <w:tcW w:w="567" w:type="dxa"/>
                <w:shd w:val="clear" w:color="auto" w:fill="auto"/>
                <w:vAlign w:val="center"/>
              </w:tcPr>
            </w:tcPrChange>
          </w:tcPr>
          <w:p w:rsidR="00BB2644" w:rsidRPr="00BB2644" w:rsidRDefault="00BB2644" w:rsidP="00BB2644">
            <w:pPr>
              <w:jc w:val="center"/>
              <w:rPr>
                <w:color w:val="000000"/>
                <w:sz w:val="22"/>
                <w:szCs w:val="22"/>
              </w:rPr>
            </w:pPr>
            <w:del w:id="2841" w:author="Autor">
              <w:r w:rsidRPr="00BB2644" w:rsidDel="009634DB">
                <w:rPr>
                  <w:color w:val="000000"/>
                  <w:sz w:val="22"/>
                  <w:szCs w:val="22"/>
                </w:rPr>
                <w:delText> </w:delText>
              </w:r>
            </w:del>
          </w:p>
        </w:tc>
        <w:tc>
          <w:tcPr>
            <w:tcW w:w="776" w:type="dxa"/>
            <w:shd w:val="clear" w:color="auto" w:fill="auto"/>
            <w:vAlign w:val="center"/>
            <w:tcPrChange w:id="2842" w:author="Autor">
              <w:tcPr>
                <w:tcW w:w="776" w:type="dxa"/>
                <w:shd w:val="clear" w:color="auto" w:fill="auto"/>
                <w:vAlign w:val="center"/>
              </w:tcPr>
            </w:tcPrChange>
          </w:tcPr>
          <w:p w:rsidR="00BB2644" w:rsidRPr="00BB2644" w:rsidRDefault="00BB2644" w:rsidP="00BB2644">
            <w:pPr>
              <w:jc w:val="center"/>
              <w:rPr>
                <w:color w:val="000000"/>
                <w:sz w:val="22"/>
                <w:szCs w:val="22"/>
              </w:rPr>
            </w:pPr>
            <w:del w:id="2843" w:author="Autor">
              <w:r w:rsidRPr="00BB2644" w:rsidDel="009634DB">
                <w:rPr>
                  <w:color w:val="000000"/>
                  <w:sz w:val="22"/>
                  <w:szCs w:val="22"/>
                </w:rPr>
                <w:delText> </w:delText>
              </w:r>
            </w:del>
          </w:p>
        </w:tc>
        <w:tc>
          <w:tcPr>
            <w:tcW w:w="1775" w:type="dxa"/>
            <w:shd w:val="clear" w:color="auto" w:fill="auto"/>
            <w:vAlign w:val="center"/>
            <w:tcPrChange w:id="2844" w:author="Autor">
              <w:tcPr>
                <w:tcW w:w="1775" w:type="dxa"/>
                <w:shd w:val="clear" w:color="auto" w:fill="auto"/>
                <w:vAlign w:val="center"/>
              </w:tcPr>
            </w:tcPrChange>
          </w:tcPr>
          <w:p w:rsidR="00BB2644" w:rsidRPr="00BB2644" w:rsidRDefault="00BB2644" w:rsidP="00BB2644">
            <w:pPr>
              <w:jc w:val="center"/>
              <w:rPr>
                <w:color w:val="000000"/>
                <w:sz w:val="22"/>
                <w:szCs w:val="22"/>
              </w:rPr>
            </w:pPr>
            <w:del w:id="2845" w:author="Autor">
              <w:r w:rsidRPr="00BB2644" w:rsidDel="009634DB">
                <w:rPr>
                  <w:color w:val="000000"/>
                  <w:sz w:val="22"/>
                  <w:szCs w:val="22"/>
                </w:rPr>
                <w:delText> </w:delText>
              </w:r>
            </w:del>
          </w:p>
        </w:tc>
      </w:tr>
      <w:tr w:rsidR="00925BE7" w:rsidRPr="00BB2644" w:rsidTr="009634DB">
        <w:trPr>
          <w:trHeight w:val="873"/>
          <w:trPrChange w:id="2846" w:author="Autor">
            <w:trPr>
              <w:trHeight w:val="873"/>
            </w:trPr>
          </w:trPrChange>
        </w:trPr>
        <w:tc>
          <w:tcPr>
            <w:tcW w:w="582" w:type="dxa"/>
            <w:vMerge w:val="restart"/>
            <w:shd w:val="clear" w:color="auto" w:fill="auto"/>
            <w:noWrap/>
            <w:vAlign w:val="center"/>
            <w:tcPrChange w:id="2847" w:author="Autor">
              <w:tcPr>
                <w:tcW w:w="582" w:type="dxa"/>
                <w:vMerge w:val="restart"/>
                <w:shd w:val="clear" w:color="auto" w:fill="auto"/>
                <w:noWrap/>
                <w:vAlign w:val="center"/>
              </w:tcPr>
            </w:tcPrChange>
          </w:tcPr>
          <w:p w:rsidR="00925BE7" w:rsidRPr="00BB2644" w:rsidRDefault="00925BE7" w:rsidP="00BB2644">
            <w:pPr>
              <w:jc w:val="center"/>
              <w:rPr>
                <w:color w:val="000000"/>
                <w:sz w:val="22"/>
                <w:szCs w:val="22"/>
              </w:rPr>
            </w:pPr>
            <w:del w:id="2848" w:author="Autor">
              <w:r w:rsidRPr="00BB2644" w:rsidDel="009634DB">
                <w:rPr>
                  <w:color w:val="000000"/>
                  <w:sz w:val="22"/>
                  <w:szCs w:val="22"/>
                </w:rPr>
                <w:delText>2</w:delText>
              </w:r>
            </w:del>
          </w:p>
        </w:tc>
        <w:tc>
          <w:tcPr>
            <w:tcW w:w="4820" w:type="dxa"/>
            <w:gridSpan w:val="2"/>
            <w:vMerge w:val="restart"/>
            <w:shd w:val="clear" w:color="auto" w:fill="auto"/>
            <w:vAlign w:val="center"/>
            <w:tcPrChange w:id="2849" w:author="Autor">
              <w:tcPr>
                <w:tcW w:w="4820" w:type="dxa"/>
                <w:gridSpan w:val="2"/>
                <w:vMerge w:val="restart"/>
                <w:shd w:val="clear" w:color="auto" w:fill="auto"/>
                <w:vAlign w:val="center"/>
              </w:tcPr>
            </w:tcPrChange>
          </w:tcPr>
          <w:p w:rsidR="00925BE7" w:rsidRPr="00BB2644" w:rsidRDefault="00925BE7" w:rsidP="00BB2644">
            <w:pPr>
              <w:rPr>
                <w:color w:val="000000"/>
                <w:sz w:val="22"/>
                <w:szCs w:val="22"/>
              </w:rPr>
            </w:pPr>
            <w:del w:id="2850" w:author="Autor">
              <w:r w:rsidRPr="00BB2644" w:rsidDel="009634DB">
                <w:rPr>
                  <w:color w:val="000000"/>
                  <w:sz w:val="22"/>
                  <w:szCs w:val="22"/>
                </w:rPr>
                <w:delText>Bola predpokladaná hodnota zákazky určená súladne so ZVO?</w:delText>
              </w:r>
              <w:r w:rsidRPr="00BB2644" w:rsidDel="009634DB">
                <w:rPr>
                  <w:color w:val="000000"/>
                  <w:sz w:val="22"/>
                  <w:szCs w:val="22"/>
                </w:rPr>
                <w:br/>
                <w:delText>a) Bola PHZ určená ako cena bez DPH?</w:delText>
              </w:r>
              <w:r w:rsidRPr="00BB2644" w:rsidDel="009634DB">
                <w:rPr>
                  <w:color w:val="000000"/>
                  <w:sz w:val="22"/>
                  <w:szCs w:val="22"/>
                </w:rPr>
                <w:br/>
                <w:delText>b) Bola  PHZ určená tak, že vychádzala z ceny, za ktorú sa obvykle predáva rovnaký alebo porovnateľný predmet zákazky v čase, keď sa oznámenie o vyhlásení verejného obstarávania alebo ekvivalent takéhoto oznámenia posiela na zverejnenie?</w:delText>
              </w:r>
              <w:r w:rsidRPr="00BB2644" w:rsidDel="009634DB">
                <w:rPr>
                  <w:color w:val="000000"/>
                  <w:sz w:val="22"/>
                  <w:szCs w:val="22"/>
                </w:rPr>
                <w:br/>
                <w:delText>c) Bola PHZ určená tak, že zahŕňa PHZ všetkých častí zákazky, vrátane opakovaných plnení, odmien a opcií?</w:delText>
              </w:r>
              <w:r w:rsidRPr="00BB2644" w:rsidDel="009634DB">
                <w:rPr>
                  <w:color w:val="000000"/>
                  <w:sz w:val="22"/>
                  <w:szCs w:val="22"/>
                </w:rPr>
                <w:br/>
                <w:delText>d) Je stanovená PHZ tak, že nezahŕňa PHZ aj dodávku tovaru alebo poskytnutie služieb, ktoré nie sú nevyhnutné  na splnenie zmluvy na stavebné práce?</w:delText>
              </w:r>
              <w:r w:rsidRPr="00BB2644" w:rsidDel="009634DB">
                <w:rPr>
                  <w:color w:val="000000"/>
                  <w:sz w:val="22"/>
                  <w:szCs w:val="22"/>
                </w:rPr>
                <w:br/>
                <w:delText>e) Nedošlo k rozdeleniu zákazky alebo nebol zvolený spôsob určenia jej PHZ s cieľom znížiť PHZ pod finančné limity podľa ZVO?</w:delText>
              </w:r>
              <w:r w:rsidRPr="00BB2644" w:rsidDel="009634DB">
                <w:rPr>
                  <w:color w:val="000000"/>
                  <w:sz w:val="22"/>
                  <w:szCs w:val="22"/>
                </w:rPr>
                <w:br/>
                <w:delText>f) Boli v dokumentácii k verejnému obstarávaniu aj informácie a podklady, na základe ktorých bola určená PHZ a to najmä záznam z prieskumu trhu, aktualizovaný rozpočet zo žiadosti o NFP, štátna cenová expertíza a pod.?</w:delText>
              </w:r>
            </w:del>
          </w:p>
        </w:tc>
        <w:tc>
          <w:tcPr>
            <w:tcW w:w="567" w:type="dxa"/>
            <w:shd w:val="clear" w:color="auto" w:fill="auto"/>
            <w:vAlign w:val="center"/>
            <w:tcPrChange w:id="2851" w:author="Autor">
              <w:tcPr>
                <w:tcW w:w="567" w:type="dxa"/>
                <w:shd w:val="clear" w:color="auto" w:fill="auto"/>
                <w:vAlign w:val="center"/>
              </w:tcPr>
            </w:tcPrChange>
          </w:tcPr>
          <w:p w:rsidR="00925BE7" w:rsidRPr="00BB2644" w:rsidRDefault="00925BE7" w:rsidP="00BB2644">
            <w:pPr>
              <w:jc w:val="center"/>
              <w:rPr>
                <w:color w:val="000000"/>
                <w:sz w:val="22"/>
                <w:szCs w:val="22"/>
              </w:rPr>
            </w:pPr>
            <w:del w:id="2852" w:author="Autor">
              <w:r w:rsidRPr="00BB2644" w:rsidDel="009634DB">
                <w:rPr>
                  <w:color w:val="000000"/>
                  <w:sz w:val="22"/>
                  <w:szCs w:val="22"/>
                </w:rPr>
                <w:delText> </w:delText>
              </w:r>
            </w:del>
          </w:p>
        </w:tc>
        <w:tc>
          <w:tcPr>
            <w:tcW w:w="567" w:type="dxa"/>
            <w:shd w:val="clear" w:color="auto" w:fill="auto"/>
            <w:vAlign w:val="center"/>
            <w:tcPrChange w:id="2853" w:author="Autor">
              <w:tcPr>
                <w:tcW w:w="567" w:type="dxa"/>
                <w:shd w:val="clear" w:color="auto" w:fill="auto"/>
                <w:vAlign w:val="center"/>
              </w:tcPr>
            </w:tcPrChange>
          </w:tcPr>
          <w:p w:rsidR="00925BE7" w:rsidRPr="00BB2644" w:rsidRDefault="00925BE7" w:rsidP="00BB2644">
            <w:pPr>
              <w:jc w:val="center"/>
              <w:rPr>
                <w:color w:val="000000"/>
                <w:sz w:val="22"/>
                <w:szCs w:val="22"/>
              </w:rPr>
            </w:pPr>
            <w:del w:id="2854" w:author="Autor">
              <w:r w:rsidRPr="00BB2644" w:rsidDel="009634DB">
                <w:rPr>
                  <w:color w:val="000000"/>
                  <w:sz w:val="22"/>
                  <w:szCs w:val="22"/>
                </w:rPr>
                <w:delText> </w:delText>
              </w:r>
            </w:del>
          </w:p>
        </w:tc>
        <w:tc>
          <w:tcPr>
            <w:tcW w:w="776" w:type="dxa"/>
            <w:shd w:val="clear" w:color="auto" w:fill="auto"/>
            <w:vAlign w:val="center"/>
            <w:tcPrChange w:id="2855" w:author="Autor">
              <w:tcPr>
                <w:tcW w:w="776" w:type="dxa"/>
                <w:shd w:val="clear" w:color="auto" w:fill="auto"/>
                <w:vAlign w:val="center"/>
              </w:tcPr>
            </w:tcPrChange>
          </w:tcPr>
          <w:p w:rsidR="00925BE7" w:rsidRPr="00BB2644" w:rsidRDefault="00925BE7" w:rsidP="00BB2644">
            <w:pPr>
              <w:jc w:val="center"/>
              <w:rPr>
                <w:color w:val="000000"/>
                <w:sz w:val="22"/>
                <w:szCs w:val="22"/>
              </w:rPr>
            </w:pPr>
            <w:del w:id="2856" w:author="Autor">
              <w:r w:rsidRPr="00BB2644" w:rsidDel="009634DB">
                <w:rPr>
                  <w:color w:val="000000"/>
                  <w:sz w:val="22"/>
                  <w:szCs w:val="22"/>
                </w:rPr>
                <w:delText> </w:delText>
              </w:r>
            </w:del>
          </w:p>
        </w:tc>
        <w:tc>
          <w:tcPr>
            <w:tcW w:w="1775" w:type="dxa"/>
            <w:shd w:val="clear" w:color="auto" w:fill="auto"/>
            <w:vAlign w:val="center"/>
            <w:tcPrChange w:id="2857" w:author="Autor">
              <w:tcPr>
                <w:tcW w:w="1775" w:type="dxa"/>
                <w:shd w:val="clear" w:color="auto" w:fill="auto"/>
                <w:vAlign w:val="center"/>
              </w:tcPr>
            </w:tcPrChange>
          </w:tcPr>
          <w:p w:rsidR="00925BE7" w:rsidRPr="00BB2644" w:rsidRDefault="00925BE7" w:rsidP="00BB2644">
            <w:pPr>
              <w:jc w:val="center"/>
              <w:rPr>
                <w:color w:val="000000"/>
                <w:sz w:val="22"/>
                <w:szCs w:val="22"/>
              </w:rPr>
            </w:pPr>
            <w:del w:id="2858" w:author="Autor">
              <w:r w:rsidRPr="00BB2644" w:rsidDel="009634DB">
                <w:rPr>
                  <w:color w:val="000000"/>
                  <w:sz w:val="22"/>
                  <w:szCs w:val="22"/>
                </w:rPr>
                <w:delText> </w:delText>
              </w:r>
            </w:del>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9634DB">
        <w:trPr>
          <w:trHeight w:val="900"/>
          <w:trPrChange w:id="2859" w:author="Autor">
            <w:trPr>
              <w:trHeight w:val="900"/>
            </w:trPr>
          </w:trPrChange>
        </w:trPr>
        <w:tc>
          <w:tcPr>
            <w:tcW w:w="582" w:type="dxa"/>
            <w:shd w:val="clear" w:color="auto" w:fill="auto"/>
            <w:noWrap/>
            <w:vAlign w:val="center"/>
            <w:tcPrChange w:id="2860"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861" w:author="Autor">
              <w:r w:rsidRPr="00BB2644" w:rsidDel="009634DB">
                <w:rPr>
                  <w:color w:val="000000"/>
                  <w:sz w:val="22"/>
                  <w:szCs w:val="22"/>
                </w:rPr>
                <w:delText>3</w:delText>
              </w:r>
            </w:del>
          </w:p>
        </w:tc>
        <w:tc>
          <w:tcPr>
            <w:tcW w:w="4820" w:type="dxa"/>
            <w:gridSpan w:val="2"/>
            <w:shd w:val="clear" w:color="auto" w:fill="auto"/>
            <w:vAlign w:val="center"/>
            <w:tcPrChange w:id="2862" w:author="Autor">
              <w:tcPr>
                <w:tcW w:w="4820" w:type="dxa"/>
                <w:gridSpan w:val="2"/>
                <w:shd w:val="clear" w:color="auto" w:fill="auto"/>
                <w:vAlign w:val="center"/>
              </w:tcPr>
            </w:tcPrChange>
          </w:tcPr>
          <w:p w:rsidR="00BB2644" w:rsidRPr="00BB2644" w:rsidRDefault="00BB2644" w:rsidP="00BB2644">
            <w:pPr>
              <w:rPr>
                <w:color w:val="000000"/>
                <w:sz w:val="22"/>
                <w:szCs w:val="22"/>
              </w:rPr>
            </w:pPr>
            <w:del w:id="2863" w:author="Autor">
              <w:r w:rsidRPr="00BB2644" w:rsidDel="009634DB">
                <w:rPr>
                  <w:color w:val="000000"/>
                  <w:sz w:val="22"/>
                  <w:szCs w:val="22"/>
                </w:rPr>
                <w:delText>Bol pri zadávaní zákaziek uplatnený princíp rovnakého zaobchádzania, princíp nediskriminácie uchádzačov alebo záujemcov, princíp transparentnosti a princíp hospodárnosti a efektívnosti?</w:delText>
              </w:r>
            </w:del>
          </w:p>
        </w:tc>
        <w:tc>
          <w:tcPr>
            <w:tcW w:w="567" w:type="dxa"/>
            <w:shd w:val="clear" w:color="auto" w:fill="auto"/>
            <w:vAlign w:val="center"/>
            <w:tcPrChange w:id="2864" w:author="Autor">
              <w:tcPr>
                <w:tcW w:w="567" w:type="dxa"/>
                <w:shd w:val="clear" w:color="auto" w:fill="auto"/>
                <w:vAlign w:val="center"/>
              </w:tcPr>
            </w:tcPrChange>
          </w:tcPr>
          <w:p w:rsidR="00BB2644" w:rsidRPr="00BB2644" w:rsidRDefault="00BB2644" w:rsidP="00BB2644">
            <w:pPr>
              <w:jc w:val="center"/>
              <w:rPr>
                <w:color w:val="000000"/>
                <w:sz w:val="22"/>
                <w:szCs w:val="22"/>
              </w:rPr>
            </w:pPr>
            <w:del w:id="2865" w:author="Autor">
              <w:r w:rsidRPr="00BB2644" w:rsidDel="009634DB">
                <w:rPr>
                  <w:color w:val="000000"/>
                  <w:sz w:val="22"/>
                  <w:szCs w:val="22"/>
                </w:rPr>
                <w:delText> </w:delText>
              </w:r>
            </w:del>
          </w:p>
        </w:tc>
        <w:tc>
          <w:tcPr>
            <w:tcW w:w="567" w:type="dxa"/>
            <w:shd w:val="clear" w:color="auto" w:fill="auto"/>
            <w:vAlign w:val="center"/>
            <w:tcPrChange w:id="2866" w:author="Autor">
              <w:tcPr>
                <w:tcW w:w="567" w:type="dxa"/>
                <w:shd w:val="clear" w:color="auto" w:fill="auto"/>
                <w:vAlign w:val="center"/>
              </w:tcPr>
            </w:tcPrChange>
          </w:tcPr>
          <w:p w:rsidR="00BB2644" w:rsidRPr="00BB2644" w:rsidRDefault="00BB2644" w:rsidP="00BB2644">
            <w:pPr>
              <w:jc w:val="center"/>
              <w:rPr>
                <w:color w:val="000000"/>
                <w:sz w:val="22"/>
                <w:szCs w:val="22"/>
              </w:rPr>
            </w:pPr>
            <w:del w:id="2867" w:author="Autor">
              <w:r w:rsidRPr="00BB2644" w:rsidDel="009634DB">
                <w:rPr>
                  <w:color w:val="000000"/>
                  <w:sz w:val="22"/>
                  <w:szCs w:val="22"/>
                </w:rPr>
                <w:delText> </w:delText>
              </w:r>
            </w:del>
          </w:p>
        </w:tc>
        <w:tc>
          <w:tcPr>
            <w:tcW w:w="776" w:type="dxa"/>
            <w:shd w:val="clear" w:color="auto" w:fill="auto"/>
            <w:vAlign w:val="center"/>
            <w:tcPrChange w:id="2868" w:author="Autor">
              <w:tcPr>
                <w:tcW w:w="776" w:type="dxa"/>
                <w:shd w:val="clear" w:color="auto" w:fill="auto"/>
                <w:vAlign w:val="center"/>
              </w:tcPr>
            </w:tcPrChange>
          </w:tcPr>
          <w:p w:rsidR="00BB2644" w:rsidRPr="00BB2644" w:rsidRDefault="00BB2644" w:rsidP="00BB2644">
            <w:pPr>
              <w:jc w:val="center"/>
              <w:rPr>
                <w:color w:val="000000"/>
                <w:sz w:val="22"/>
                <w:szCs w:val="22"/>
              </w:rPr>
            </w:pPr>
            <w:del w:id="2869" w:author="Autor">
              <w:r w:rsidRPr="00BB2644" w:rsidDel="009634DB">
                <w:rPr>
                  <w:color w:val="000000"/>
                  <w:sz w:val="22"/>
                  <w:szCs w:val="22"/>
                </w:rPr>
                <w:delText> </w:delText>
              </w:r>
            </w:del>
          </w:p>
        </w:tc>
        <w:tc>
          <w:tcPr>
            <w:tcW w:w="1775" w:type="dxa"/>
            <w:shd w:val="clear" w:color="auto" w:fill="auto"/>
            <w:vAlign w:val="center"/>
            <w:tcPrChange w:id="2870" w:author="Autor">
              <w:tcPr>
                <w:tcW w:w="1775" w:type="dxa"/>
                <w:shd w:val="clear" w:color="auto" w:fill="auto"/>
                <w:vAlign w:val="center"/>
              </w:tcPr>
            </w:tcPrChange>
          </w:tcPr>
          <w:p w:rsidR="00BB2644" w:rsidRPr="00BB2644" w:rsidRDefault="00BB2644" w:rsidP="00BB2644">
            <w:pPr>
              <w:jc w:val="center"/>
              <w:rPr>
                <w:color w:val="000000"/>
                <w:sz w:val="22"/>
                <w:szCs w:val="22"/>
              </w:rPr>
            </w:pPr>
            <w:del w:id="2871" w:author="Autor">
              <w:r w:rsidRPr="00BB2644" w:rsidDel="009634DB">
                <w:rPr>
                  <w:color w:val="000000"/>
                  <w:sz w:val="22"/>
                  <w:szCs w:val="22"/>
                </w:rPr>
                <w:delText> </w:delText>
              </w:r>
            </w:del>
          </w:p>
        </w:tc>
      </w:tr>
      <w:tr w:rsidR="00BB2644" w:rsidRPr="00BB2644" w:rsidTr="009634DB">
        <w:trPr>
          <w:trHeight w:val="900"/>
          <w:trPrChange w:id="2872" w:author="Autor">
            <w:trPr>
              <w:trHeight w:val="900"/>
            </w:trPr>
          </w:trPrChange>
        </w:trPr>
        <w:tc>
          <w:tcPr>
            <w:tcW w:w="582" w:type="dxa"/>
            <w:shd w:val="clear" w:color="auto" w:fill="auto"/>
            <w:noWrap/>
            <w:vAlign w:val="center"/>
            <w:tcPrChange w:id="2873"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874" w:author="Autor">
              <w:r w:rsidRPr="00BB2644" w:rsidDel="009634DB">
                <w:rPr>
                  <w:color w:val="000000"/>
                  <w:sz w:val="22"/>
                  <w:szCs w:val="22"/>
                </w:rPr>
                <w:delText>4</w:delText>
              </w:r>
            </w:del>
          </w:p>
        </w:tc>
        <w:tc>
          <w:tcPr>
            <w:tcW w:w="4820" w:type="dxa"/>
            <w:gridSpan w:val="2"/>
            <w:shd w:val="clear" w:color="auto" w:fill="auto"/>
            <w:vAlign w:val="center"/>
            <w:tcPrChange w:id="2875" w:author="Autor">
              <w:tcPr>
                <w:tcW w:w="4820" w:type="dxa"/>
                <w:gridSpan w:val="2"/>
                <w:shd w:val="clear" w:color="auto" w:fill="auto"/>
                <w:vAlign w:val="center"/>
              </w:tcPr>
            </w:tcPrChange>
          </w:tcPr>
          <w:p w:rsidR="00BB2644" w:rsidRPr="00BB2644" w:rsidRDefault="00BB2644" w:rsidP="00BB2644">
            <w:pPr>
              <w:rPr>
                <w:color w:val="000000"/>
                <w:sz w:val="22"/>
                <w:szCs w:val="22"/>
              </w:rPr>
            </w:pPr>
            <w:del w:id="2876" w:author="Autor">
              <w:r w:rsidRPr="00BB2644" w:rsidDel="009634DB">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tcPrChange w:id="2877" w:author="Autor">
              <w:tcPr>
                <w:tcW w:w="567" w:type="dxa"/>
                <w:shd w:val="clear" w:color="auto" w:fill="auto"/>
                <w:vAlign w:val="center"/>
              </w:tcPr>
            </w:tcPrChange>
          </w:tcPr>
          <w:p w:rsidR="00BB2644" w:rsidRPr="00BB2644" w:rsidRDefault="00BB2644" w:rsidP="00BB2644">
            <w:pPr>
              <w:jc w:val="center"/>
              <w:rPr>
                <w:color w:val="000000"/>
                <w:sz w:val="22"/>
                <w:szCs w:val="22"/>
              </w:rPr>
            </w:pPr>
            <w:del w:id="2878" w:author="Autor">
              <w:r w:rsidRPr="00BB2644" w:rsidDel="009634DB">
                <w:rPr>
                  <w:color w:val="000000"/>
                  <w:sz w:val="22"/>
                  <w:szCs w:val="22"/>
                </w:rPr>
                <w:delText> </w:delText>
              </w:r>
            </w:del>
          </w:p>
        </w:tc>
        <w:tc>
          <w:tcPr>
            <w:tcW w:w="567" w:type="dxa"/>
            <w:shd w:val="clear" w:color="auto" w:fill="auto"/>
            <w:vAlign w:val="center"/>
            <w:tcPrChange w:id="2879" w:author="Autor">
              <w:tcPr>
                <w:tcW w:w="567" w:type="dxa"/>
                <w:shd w:val="clear" w:color="auto" w:fill="auto"/>
                <w:vAlign w:val="center"/>
              </w:tcPr>
            </w:tcPrChange>
          </w:tcPr>
          <w:p w:rsidR="00BB2644" w:rsidRPr="00BB2644" w:rsidRDefault="00BB2644" w:rsidP="00BB2644">
            <w:pPr>
              <w:jc w:val="center"/>
              <w:rPr>
                <w:color w:val="000000"/>
                <w:sz w:val="22"/>
                <w:szCs w:val="22"/>
              </w:rPr>
            </w:pPr>
            <w:del w:id="2880" w:author="Autor">
              <w:r w:rsidRPr="00BB2644" w:rsidDel="009634DB">
                <w:rPr>
                  <w:color w:val="000000"/>
                  <w:sz w:val="22"/>
                  <w:szCs w:val="22"/>
                </w:rPr>
                <w:delText> </w:delText>
              </w:r>
            </w:del>
          </w:p>
        </w:tc>
        <w:tc>
          <w:tcPr>
            <w:tcW w:w="776" w:type="dxa"/>
            <w:shd w:val="clear" w:color="auto" w:fill="auto"/>
            <w:vAlign w:val="center"/>
            <w:tcPrChange w:id="2881" w:author="Autor">
              <w:tcPr>
                <w:tcW w:w="776" w:type="dxa"/>
                <w:shd w:val="clear" w:color="auto" w:fill="auto"/>
                <w:vAlign w:val="center"/>
              </w:tcPr>
            </w:tcPrChange>
          </w:tcPr>
          <w:p w:rsidR="00BB2644" w:rsidRPr="00BB2644" w:rsidRDefault="00BB2644" w:rsidP="00BB2644">
            <w:pPr>
              <w:jc w:val="center"/>
              <w:rPr>
                <w:color w:val="000000"/>
                <w:sz w:val="22"/>
                <w:szCs w:val="22"/>
              </w:rPr>
            </w:pPr>
            <w:del w:id="2882" w:author="Autor">
              <w:r w:rsidRPr="00BB2644" w:rsidDel="009634DB">
                <w:rPr>
                  <w:color w:val="000000"/>
                  <w:sz w:val="22"/>
                  <w:szCs w:val="22"/>
                </w:rPr>
                <w:delText> </w:delText>
              </w:r>
            </w:del>
          </w:p>
        </w:tc>
        <w:tc>
          <w:tcPr>
            <w:tcW w:w="1775" w:type="dxa"/>
            <w:shd w:val="clear" w:color="auto" w:fill="auto"/>
            <w:vAlign w:val="center"/>
            <w:tcPrChange w:id="2883" w:author="Autor">
              <w:tcPr>
                <w:tcW w:w="1775" w:type="dxa"/>
                <w:shd w:val="clear" w:color="auto" w:fill="auto"/>
                <w:vAlign w:val="center"/>
              </w:tcPr>
            </w:tcPrChange>
          </w:tcPr>
          <w:p w:rsidR="00BB2644" w:rsidRPr="00BB2644" w:rsidRDefault="00BB2644" w:rsidP="00BB2644">
            <w:pPr>
              <w:jc w:val="center"/>
              <w:rPr>
                <w:color w:val="000000"/>
                <w:sz w:val="22"/>
                <w:szCs w:val="22"/>
              </w:rPr>
            </w:pPr>
            <w:del w:id="2884" w:author="Autor">
              <w:r w:rsidRPr="00BB2644" w:rsidDel="009634DB">
                <w:rPr>
                  <w:color w:val="000000"/>
                  <w:sz w:val="22"/>
                  <w:szCs w:val="22"/>
                </w:rPr>
                <w:delText> </w:delText>
              </w:r>
            </w:del>
          </w:p>
        </w:tc>
      </w:tr>
      <w:tr w:rsidR="00BB2644" w:rsidRPr="00BB2644" w:rsidTr="009634DB">
        <w:trPr>
          <w:trHeight w:val="900"/>
          <w:trPrChange w:id="2885" w:author="Autor">
            <w:trPr>
              <w:trHeight w:val="900"/>
            </w:trPr>
          </w:trPrChange>
        </w:trPr>
        <w:tc>
          <w:tcPr>
            <w:tcW w:w="582" w:type="dxa"/>
            <w:shd w:val="clear" w:color="auto" w:fill="auto"/>
            <w:noWrap/>
            <w:vAlign w:val="center"/>
            <w:tcPrChange w:id="2886"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887" w:author="Autor">
              <w:r w:rsidRPr="00BB2644" w:rsidDel="009634DB">
                <w:rPr>
                  <w:color w:val="000000"/>
                  <w:sz w:val="22"/>
                  <w:szCs w:val="22"/>
                </w:rPr>
                <w:delText>5</w:delText>
              </w:r>
            </w:del>
          </w:p>
        </w:tc>
        <w:tc>
          <w:tcPr>
            <w:tcW w:w="4820" w:type="dxa"/>
            <w:gridSpan w:val="2"/>
            <w:shd w:val="clear" w:color="auto" w:fill="auto"/>
            <w:vAlign w:val="center"/>
            <w:tcPrChange w:id="2888" w:author="Autor">
              <w:tcPr>
                <w:tcW w:w="4820" w:type="dxa"/>
                <w:gridSpan w:val="2"/>
                <w:shd w:val="clear" w:color="auto" w:fill="auto"/>
                <w:vAlign w:val="center"/>
              </w:tcPr>
            </w:tcPrChange>
          </w:tcPr>
          <w:p w:rsidR="00BB2644" w:rsidRPr="00BB2644" w:rsidRDefault="00BB2644" w:rsidP="00BB2644">
            <w:pPr>
              <w:rPr>
                <w:sz w:val="22"/>
                <w:szCs w:val="22"/>
              </w:rPr>
            </w:pPr>
            <w:del w:id="2889" w:author="Autor">
              <w:r w:rsidRPr="00BB2644" w:rsidDel="009634DB">
                <w:rPr>
                  <w:sz w:val="22"/>
                  <w:szCs w:val="22"/>
                </w:rPr>
                <w:delText xml:space="preserve">Je verejné obstarávanie  z pohľadu kontroly predmetu obstarávania, návrhu zmluvných podmienok a iných údajov vo vecnom súlade so schválenou žiadosťou o NFP a účinnou Zmluvou o poskytnutí NFP? </w:delText>
              </w:r>
            </w:del>
          </w:p>
        </w:tc>
        <w:tc>
          <w:tcPr>
            <w:tcW w:w="567" w:type="dxa"/>
            <w:shd w:val="clear" w:color="auto" w:fill="auto"/>
            <w:vAlign w:val="center"/>
            <w:tcPrChange w:id="2890" w:author="Autor">
              <w:tcPr>
                <w:tcW w:w="567" w:type="dxa"/>
                <w:shd w:val="clear" w:color="auto" w:fill="auto"/>
                <w:vAlign w:val="center"/>
              </w:tcPr>
            </w:tcPrChange>
          </w:tcPr>
          <w:p w:rsidR="00BB2644" w:rsidRPr="00BB2644" w:rsidRDefault="00BB2644" w:rsidP="00BB2644">
            <w:pPr>
              <w:jc w:val="center"/>
              <w:rPr>
                <w:color w:val="000000"/>
                <w:sz w:val="22"/>
                <w:szCs w:val="22"/>
              </w:rPr>
            </w:pPr>
            <w:del w:id="2891" w:author="Autor">
              <w:r w:rsidRPr="00BB2644" w:rsidDel="009634DB">
                <w:rPr>
                  <w:color w:val="000000"/>
                  <w:sz w:val="22"/>
                  <w:szCs w:val="22"/>
                </w:rPr>
                <w:delText> </w:delText>
              </w:r>
            </w:del>
          </w:p>
        </w:tc>
        <w:tc>
          <w:tcPr>
            <w:tcW w:w="567" w:type="dxa"/>
            <w:shd w:val="clear" w:color="auto" w:fill="auto"/>
            <w:vAlign w:val="center"/>
            <w:tcPrChange w:id="2892" w:author="Autor">
              <w:tcPr>
                <w:tcW w:w="567" w:type="dxa"/>
                <w:shd w:val="clear" w:color="auto" w:fill="auto"/>
                <w:vAlign w:val="center"/>
              </w:tcPr>
            </w:tcPrChange>
          </w:tcPr>
          <w:p w:rsidR="00BB2644" w:rsidRPr="00BB2644" w:rsidRDefault="00BB2644" w:rsidP="00BB2644">
            <w:pPr>
              <w:jc w:val="center"/>
              <w:rPr>
                <w:color w:val="000000"/>
                <w:sz w:val="22"/>
                <w:szCs w:val="22"/>
              </w:rPr>
            </w:pPr>
            <w:del w:id="2893" w:author="Autor">
              <w:r w:rsidRPr="00BB2644" w:rsidDel="009634DB">
                <w:rPr>
                  <w:color w:val="000000"/>
                  <w:sz w:val="22"/>
                  <w:szCs w:val="22"/>
                </w:rPr>
                <w:delText> </w:delText>
              </w:r>
            </w:del>
          </w:p>
        </w:tc>
        <w:tc>
          <w:tcPr>
            <w:tcW w:w="776" w:type="dxa"/>
            <w:shd w:val="clear" w:color="auto" w:fill="auto"/>
            <w:vAlign w:val="center"/>
            <w:tcPrChange w:id="2894" w:author="Autor">
              <w:tcPr>
                <w:tcW w:w="776" w:type="dxa"/>
                <w:shd w:val="clear" w:color="auto" w:fill="auto"/>
                <w:vAlign w:val="center"/>
              </w:tcPr>
            </w:tcPrChange>
          </w:tcPr>
          <w:p w:rsidR="00BB2644" w:rsidRPr="00BB2644" w:rsidRDefault="00BB2644" w:rsidP="00BB2644">
            <w:pPr>
              <w:jc w:val="center"/>
              <w:rPr>
                <w:color w:val="000000"/>
                <w:sz w:val="22"/>
                <w:szCs w:val="22"/>
              </w:rPr>
            </w:pPr>
            <w:del w:id="2895" w:author="Autor">
              <w:r w:rsidRPr="00BB2644" w:rsidDel="009634DB">
                <w:rPr>
                  <w:color w:val="000000"/>
                  <w:sz w:val="22"/>
                  <w:szCs w:val="22"/>
                </w:rPr>
                <w:delText> </w:delText>
              </w:r>
            </w:del>
          </w:p>
        </w:tc>
        <w:tc>
          <w:tcPr>
            <w:tcW w:w="1775" w:type="dxa"/>
            <w:shd w:val="clear" w:color="auto" w:fill="auto"/>
            <w:vAlign w:val="center"/>
            <w:tcPrChange w:id="2896" w:author="Autor">
              <w:tcPr>
                <w:tcW w:w="1775" w:type="dxa"/>
                <w:shd w:val="clear" w:color="auto" w:fill="auto"/>
                <w:vAlign w:val="center"/>
              </w:tcPr>
            </w:tcPrChange>
          </w:tcPr>
          <w:p w:rsidR="00BB2644" w:rsidRPr="00BB2644" w:rsidRDefault="00BB2644" w:rsidP="00BB2644">
            <w:pPr>
              <w:jc w:val="center"/>
              <w:rPr>
                <w:color w:val="000000"/>
                <w:sz w:val="22"/>
                <w:szCs w:val="22"/>
              </w:rPr>
            </w:pPr>
            <w:del w:id="2897" w:author="Autor">
              <w:r w:rsidRPr="00BB2644" w:rsidDel="009634DB">
                <w:rPr>
                  <w:color w:val="000000"/>
                  <w:sz w:val="22"/>
                  <w:szCs w:val="22"/>
                </w:rPr>
                <w:delText> </w:delText>
              </w:r>
            </w:del>
          </w:p>
        </w:tc>
      </w:tr>
      <w:tr w:rsidR="00BB2644" w:rsidRPr="00BB2644" w:rsidTr="009634DB">
        <w:trPr>
          <w:trHeight w:val="600"/>
          <w:trPrChange w:id="2898" w:author="Autor">
            <w:trPr>
              <w:trHeight w:val="600"/>
            </w:trPr>
          </w:trPrChange>
        </w:trPr>
        <w:tc>
          <w:tcPr>
            <w:tcW w:w="582" w:type="dxa"/>
            <w:shd w:val="clear" w:color="auto" w:fill="auto"/>
            <w:noWrap/>
            <w:vAlign w:val="center"/>
            <w:tcPrChange w:id="2899"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900" w:author="Autor">
              <w:r w:rsidRPr="00BB2644" w:rsidDel="009634DB">
                <w:rPr>
                  <w:color w:val="000000"/>
                  <w:sz w:val="22"/>
                  <w:szCs w:val="22"/>
                </w:rPr>
                <w:delText>6</w:delText>
              </w:r>
            </w:del>
          </w:p>
        </w:tc>
        <w:tc>
          <w:tcPr>
            <w:tcW w:w="4820" w:type="dxa"/>
            <w:gridSpan w:val="2"/>
            <w:shd w:val="clear" w:color="auto" w:fill="auto"/>
            <w:vAlign w:val="center"/>
            <w:tcPrChange w:id="2901" w:author="Autor">
              <w:tcPr>
                <w:tcW w:w="4820" w:type="dxa"/>
                <w:gridSpan w:val="2"/>
                <w:shd w:val="clear" w:color="auto" w:fill="auto"/>
                <w:vAlign w:val="center"/>
              </w:tcPr>
            </w:tcPrChange>
          </w:tcPr>
          <w:p w:rsidR="00BB2644" w:rsidRPr="00BB2644" w:rsidRDefault="00BB2644" w:rsidP="00BB2644">
            <w:pPr>
              <w:rPr>
                <w:color w:val="000000"/>
                <w:sz w:val="22"/>
                <w:szCs w:val="22"/>
              </w:rPr>
            </w:pPr>
            <w:del w:id="2902" w:author="Autor">
              <w:r w:rsidRPr="00BB2644" w:rsidDel="009634DB">
                <w:rPr>
                  <w:color w:val="000000"/>
                  <w:sz w:val="22"/>
                  <w:szCs w:val="22"/>
                </w:rPr>
                <w:delText>Sú podmienky účasti týkajúce sa osobného postavenia stanovené v súlade s § 26 ZVO?</w:delText>
              </w:r>
            </w:del>
          </w:p>
        </w:tc>
        <w:tc>
          <w:tcPr>
            <w:tcW w:w="567" w:type="dxa"/>
            <w:shd w:val="clear" w:color="auto" w:fill="auto"/>
            <w:vAlign w:val="center"/>
            <w:tcPrChange w:id="2903" w:author="Autor">
              <w:tcPr>
                <w:tcW w:w="567" w:type="dxa"/>
                <w:shd w:val="clear" w:color="auto" w:fill="auto"/>
                <w:vAlign w:val="center"/>
              </w:tcPr>
            </w:tcPrChange>
          </w:tcPr>
          <w:p w:rsidR="00BB2644" w:rsidRPr="00BB2644" w:rsidRDefault="00BB2644" w:rsidP="00BB2644">
            <w:pPr>
              <w:jc w:val="center"/>
              <w:rPr>
                <w:color w:val="000000"/>
                <w:sz w:val="22"/>
                <w:szCs w:val="22"/>
              </w:rPr>
            </w:pPr>
            <w:del w:id="2904" w:author="Autor">
              <w:r w:rsidRPr="00BB2644" w:rsidDel="009634DB">
                <w:rPr>
                  <w:color w:val="000000"/>
                  <w:sz w:val="22"/>
                  <w:szCs w:val="22"/>
                </w:rPr>
                <w:delText> </w:delText>
              </w:r>
            </w:del>
          </w:p>
        </w:tc>
        <w:tc>
          <w:tcPr>
            <w:tcW w:w="567" w:type="dxa"/>
            <w:shd w:val="clear" w:color="auto" w:fill="auto"/>
            <w:vAlign w:val="center"/>
            <w:tcPrChange w:id="2905" w:author="Autor">
              <w:tcPr>
                <w:tcW w:w="567" w:type="dxa"/>
                <w:shd w:val="clear" w:color="auto" w:fill="auto"/>
                <w:vAlign w:val="center"/>
              </w:tcPr>
            </w:tcPrChange>
          </w:tcPr>
          <w:p w:rsidR="00BB2644" w:rsidRPr="00BB2644" w:rsidRDefault="00BB2644" w:rsidP="00BB2644">
            <w:pPr>
              <w:jc w:val="center"/>
              <w:rPr>
                <w:color w:val="000000"/>
                <w:sz w:val="22"/>
                <w:szCs w:val="22"/>
              </w:rPr>
            </w:pPr>
            <w:del w:id="2906" w:author="Autor">
              <w:r w:rsidRPr="00BB2644" w:rsidDel="009634DB">
                <w:rPr>
                  <w:color w:val="000000"/>
                  <w:sz w:val="22"/>
                  <w:szCs w:val="22"/>
                </w:rPr>
                <w:delText> </w:delText>
              </w:r>
            </w:del>
          </w:p>
        </w:tc>
        <w:tc>
          <w:tcPr>
            <w:tcW w:w="776" w:type="dxa"/>
            <w:shd w:val="clear" w:color="auto" w:fill="auto"/>
            <w:vAlign w:val="center"/>
            <w:tcPrChange w:id="2907" w:author="Autor">
              <w:tcPr>
                <w:tcW w:w="776" w:type="dxa"/>
                <w:shd w:val="clear" w:color="auto" w:fill="auto"/>
                <w:vAlign w:val="center"/>
              </w:tcPr>
            </w:tcPrChange>
          </w:tcPr>
          <w:p w:rsidR="00BB2644" w:rsidRPr="00BB2644" w:rsidRDefault="00BB2644" w:rsidP="00BB2644">
            <w:pPr>
              <w:jc w:val="center"/>
              <w:rPr>
                <w:color w:val="000000"/>
                <w:sz w:val="22"/>
                <w:szCs w:val="22"/>
              </w:rPr>
            </w:pPr>
            <w:del w:id="2908" w:author="Autor">
              <w:r w:rsidRPr="00BB2644" w:rsidDel="009634DB">
                <w:rPr>
                  <w:color w:val="000000"/>
                  <w:sz w:val="22"/>
                  <w:szCs w:val="22"/>
                </w:rPr>
                <w:delText> </w:delText>
              </w:r>
            </w:del>
          </w:p>
        </w:tc>
        <w:tc>
          <w:tcPr>
            <w:tcW w:w="1775" w:type="dxa"/>
            <w:shd w:val="clear" w:color="auto" w:fill="auto"/>
            <w:vAlign w:val="center"/>
            <w:tcPrChange w:id="2909" w:author="Autor">
              <w:tcPr>
                <w:tcW w:w="1775" w:type="dxa"/>
                <w:shd w:val="clear" w:color="auto" w:fill="auto"/>
                <w:vAlign w:val="center"/>
              </w:tcPr>
            </w:tcPrChange>
          </w:tcPr>
          <w:p w:rsidR="00BB2644" w:rsidRPr="00BB2644" w:rsidRDefault="00BB2644" w:rsidP="00BB2644">
            <w:pPr>
              <w:jc w:val="center"/>
              <w:rPr>
                <w:color w:val="000000"/>
                <w:sz w:val="22"/>
                <w:szCs w:val="22"/>
              </w:rPr>
            </w:pPr>
            <w:del w:id="2910" w:author="Autor">
              <w:r w:rsidRPr="00BB2644" w:rsidDel="009634DB">
                <w:rPr>
                  <w:color w:val="000000"/>
                  <w:sz w:val="22"/>
                  <w:szCs w:val="22"/>
                </w:rPr>
                <w:delText> </w:delText>
              </w:r>
            </w:del>
          </w:p>
        </w:tc>
      </w:tr>
      <w:tr w:rsidR="00BB2644" w:rsidRPr="00BB2644" w:rsidTr="009634DB">
        <w:trPr>
          <w:trHeight w:val="600"/>
          <w:trPrChange w:id="2911" w:author="Autor">
            <w:trPr>
              <w:trHeight w:val="600"/>
            </w:trPr>
          </w:trPrChange>
        </w:trPr>
        <w:tc>
          <w:tcPr>
            <w:tcW w:w="582" w:type="dxa"/>
            <w:shd w:val="clear" w:color="auto" w:fill="auto"/>
            <w:noWrap/>
            <w:vAlign w:val="center"/>
            <w:tcPrChange w:id="2912"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913" w:author="Autor">
              <w:r w:rsidRPr="00BB2644" w:rsidDel="009634DB">
                <w:rPr>
                  <w:color w:val="000000"/>
                  <w:sz w:val="22"/>
                  <w:szCs w:val="22"/>
                </w:rPr>
                <w:delText>7</w:delText>
              </w:r>
            </w:del>
          </w:p>
        </w:tc>
        <w:tc>
          <w:tcPr>
            <w:tcW w:w="4820" w:type="dxa"/>
            <w:gridSpan w:val="2"/>
            <w:shd w:val="clear" w:color="auto" w:fill="auto"/>
            <w:vAlign w:val="center"/>
            <w:tcPrChange w:id="2914" w:author="Autor">
              <w:tcPr>
                <w:tcW w:w="4820" w:type="dxa"/>
                <w:gridSpan w:val="2"/>
                <w:shd w:val="clear" w:color="auto" w:fill="auto"/>
                <w:vAlign w:val="center"/>
              </w:tcPr>
            </w:tcPrChange>
          </w:tcPr>
          <w:p w:rsidR="00BB2644" w:rsidRPr="00BB2644" w:rsidRDefault="00BB2644" w:rsidP="00BB2644">
            <w:pPr>
              <w:rPr>
                <w:color w:val="000000"/>
                <w:sz w:val="22"/>
                <w:szCs w:val="22"/>
              </w:rPr>
            </w:pPr>
            <w:del w:id="2915" w:author="Autor">
              <w:r w:rsidRPr="00BB2644" w:rsidDel="009634DB">
                <w:rPr>
                  <w:color w:val="000000"/>
                  <w:sz w:val="22"/>
                  <w:szCs w:val="22"/>
                </w:rPr>
                <w:delText>Stanovil verejný obstarávateľ doklady na preukázanie splnenia podmienok finančného a ekonomického postavenia v súlade s § 27 ZVO?</w:delText>
              </w:r>
            </w:del>
          </w:p>
        </w:tc>
        <w:tc>
          <w:tcPr>
            <w:tcW w:w="567" w:type="dxa"/>
            <w:shd w:val="clear" w:color="auto" w:fill="auto"/>
            <w:vAlign w:val="center"/>
            <w:tcPrChange w:id="2916" w:author="Autor">
              <w:tcPr>
                <w:tcW w:w="567" w:type="dxa"/>
                <w:shd w:val="clear" w:color="auto" w:fill="auto"/>
                <w:vAlign w:val="center"/>
              </w:tcPr>
            </w:tcPrChange>
          </w:tcPr>
          <w:p w:rsidR="00BB2644" w:rsidRPr="00BB2644" w:rsidRDefault="00BB2644" w:rsidP="00BB2644">
            <w:pPr>
              <w:jc w:val="center"/>
              <w:rPr>
                <w:color w:val="000000"/>
                <w:sz w:val="22"/>
                <w:szCs w:val="22"/>
              </w:rPr>
            </w:pPr>
            <w:del w:id="2917" w:author="Autor">
              <w:r w:rsidRPr="00BB2644" w:rsidDel="009634DB">
                <w:rPr>
                  <w:color w:val="000000"/>
                  <w:sz w:val="22"/>
                  <w:szCs w:val="22"/>
                </w:rPr>
                <w:delText> </w:delText>
              </w:r>
            </w:del>
          </w:p>
        </w:tc>
        <w:tc>
          <w:tcPr>
            <w:tcW w:w="567" w:type="dxa"/>
            <w:shd w:val="clear" w:color="auto" w:fill="auto"/>
            <w:vAlign w:val="center"/>
            <w:tcPrChange w:id="2918" w:author="Autor">
              <w:tcPr>
                <w:tcW w:w="567" w:type="dxa"/>
                <w:shd w:val="clear" w:color="auto" w:fill="auto"/>
                <w:vAlign w:val="center"/>
              </w:tcPr>
            </w:tcPrChange>
          </w:tcPr>
          <w:p w:rsidR="00BB2644" w:rsidRPr="00BB2644" w:rsidRDefault="00BB2644" w:rsidP="00BB2644">
            <w:pPr>
              <w:jc w:val="center"/>
              <w:rPr>
                <w:color w:val="000000"/>
                <w:sz w:val="22"/>
                <w:szCs w:val="22"/>
              </w:rPr>
            </w:pPr>
            <w:del w:id="2919" w:author="Autor">
              <w:r w:rsidRPr="00BB2644" w:rsidDel="009634DB">
                <w:rPr>
                  <w:color w:val="000000"/>
                  <w:sz w:val="22"/>
                  <w:szCs w:val="22"/>
                </w:rPr>
                <w:delText> </w:delText>
              </w:r>
            </w:del>
          </w:p>
        </w:tc>
        <w:tc>
          <w:tcPr>
            <w:tcW w:w="776" w:type="dxa"/>
            <w:shd w:val="clear" w:color="auto" w:fill="auto"/>
            <w:vAlign w:val="center"/>
            <w:tcPrChange w:id="2920" w:author="Autor">
              <w:tcPr>
                <w:tcW w:w="776" w:type="dxa"/>
                <w:shd w:val="clear" w:color="auto" w:fill="auto"/>
                <w:vAlign w:val="center"/>
              </w:tcPr>
            </w:tcPrChange>
          </w:tcPr>
          <w:p w:rsidR="00BB2644" w:rsidRPr="00BB2644" w:rsidRDefault="00BB2644" w:rsidP="00BB2644">
            <w:pPr>
              <w:jc w:val="center"/>
              <w:rPr>
                <w:color w:val="000000"/>
                <w:sz w:val="22"/>
                <w:szCs w:val="22"/>
              </w:rPr>
            </w:pPr>
            <w:del w:id="2921" w:author="Autor">
              <w:r w:rsidRPr="00BB2644" w:rsidDel="009634DB">
                <w:rPr>
                  <w:color w:val="000000"/>
                  <w:sz w:val="22"/>
                  <w:szCs w:val="22"/>
                </w:rPr>
                <w:delText> </w:delText>
              </w:r>
            </w:del>
          </w:p>
        </w:tc>
        <w:tc>
          <w:tcPr>
            <w:tcW w:w="1775" w:type="dxa"/>
            <w:shd w:val="clear" w:color="auto" w:fill="auto"/>
            <w:vAlign w:val="center"/>
            <w:tcPrChange w:id="2922" w:author="Autor">
              <w:tcPr>
                <w:tcW w:w="1775" w:type="dxa"/>
                <w:shd w:val="clear" w:color="auto" w:fill="auto"/>
                <w:vAlign w:val="center"/>
              </w:tcPr>
            </w:tcPrChange>
          </w:tcPr>
          <w:p w:rsidR="00BB2644" w:rsidRPr="00BB2644" w:rsidRDefault="00BB2644" w:rsidP="00BB2644">
            <w:pPr>
              <w:jc w:val="center"/>
              <w:rPr>
                <w:color w:val="000000"/>
                <w:sz w:val="22"/>
                <w:szCs w:val="22"/>
              </w:rPr>
            </w:pPr>
            <w:del w:id="2923" w:author="Autor">
              <w:r w:rsidRPr="00BB2644" w:rsidDel="009634DB">
                <w:rPr>
                  <w:color w:val="000000"/>
                  <w:sz w:val="22"/>
                  <w:szCs w:val="22"/>
                </w:rPr>
                <w:delText> </w:delText>
              </w:r>
            </w:del>
          </w:p>
        </w:tc>
      </w:tr>
      <w:tr w:rsidR="00BB2644" w:rsidRPr="00BB2644" w:rsidTr="009634DB">
        <w:trPr>
          <w:trHeight w:val="600"/>
          <w:trPrChange w:id="2924" w:author="Autor">
            <w:trPr>
              <w:trHeight w:val="600"/>
            </w:trPr>
          </w:trPrChange>
        </w:trPr>
        <w:tc>
          <w:tcPr>
            <w:tcW w:w="582" w:type="dxa"/>
            <w:shd w:val="clear" w:color="auto" w:fill="auto"/>
            <w:noWrap/>
            <w:vAlign w:val="center"/>
            <w:tcPrChange w:id="2925"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926" w:author="Autor">
              <w:r w:rsidRPr="00BB2644" w:rsidDel="009634DB">
                <w:rPr>
                  <w:color w:val="000000"/>
                  <w:sz w:val="22"/>
                  <w:szCs w:val="22"/>
                </w:rPr>
                <w:delText>8</w:delText>
              </w:r>
            </w:del>
          </w:p>
        </w:tc>
        <w:tc>
          <w:tcPr>
            <w:tcW w:w="4820" w:type="dxa"/>
            <w:gridSpan w:val="2"/>
            <w:shd w:val="clear" w:color="auto" w:fill="auto"/>
            <w:vAlign w:val="center"/>
            <w:tcPrChange w:id="2927" w:author="Autor">
              <w:tcPr>
                <w:tcW w:w="4820" w:type="dxa"/>
                <w:gridSpan w:val="2"/>
                <w:shd w:val="clear" w:color="auto" w:fill="auto"/>
                <w:vAlign w:val="center"/>
              </w:tcPr>
            </w:tcPrChange>
          </w:tcPr>
          <w:p w:rsidR="00BB2644" w:rsidRPr="00BB2644" w:rsidRDefault="00BB2644" w:rsidP="00BB2644">
            <w:pPr>
              <w:rPr>
                <w:color w:val="000000"/>
                <w:sz w:val="22"/>
                <w:szCs w:val="22"/>
              </w:rPr>
            </w:pPr>
            <w:del w:id="2928" w:author="Autor">
              <w:r w:rsidRPr="00BB2644" w:rsidDel="009634DB">
                <w:rPr>
                  <w:color w:val="000000"/>
                  <w:sz w:val="22"/>
                  <w:szCs w:val="22"/>
                </w:rPr>
                <w:delText>Sú podmienky účasti týkajúce sa technickej alebo odbornej spôsobilosti stanovené v súlade s § 28 ZVO?</w:delText>
              </w:r>
            </w:del>
          </w:p>
        </w:tc>
        <w:tc>
          <w:tcPr>
            <w:tcW w:w="567" w:type="dxa"/>
            <w:shd w:val="clear" w:color="auto" w:fill="auto"/>
            <w:vAlign w:val="center"/>
            <w:tcPrChange w:id="2929" w:author="Autor">
              <w:tcPr>
                <w:tcW w:w="567" w:type="dxa"/>
                <w:shd w:val="clear" w:color="auto" w:fill="auto"/>
                <w:vAlign w:val="center"/>
              </w:tcPr>
            </w:tcPrChange>
          </w:tcPr>
          <w:p w:rsidR="00BB2644" w:rsidRPr="00BB2644" w:rsidRDefault="00BB2644" w:rsidP="00BB2644">
            <w:pPr>
              <w:jc w:val="center"/>
              <w:rPr>
                <w:color w:val="000000"/>
                <w:sz w:val="22"/>
                <w:szCs w:val="22"/>
              </w:rPr>
            </w:pPr>
            <w:del w:id="2930" w:author="Autor">
              <w:r w:rsidRPr="00BB2644" w:rsidDel="009634DB">
                <w:rPr>
                  <w:color w:val="000000"/>
                  <w:sz w:val="22"/>
                  <w:szCs w:val="22"/>
                </w:rPr>
                <w:delText> </w:delText>
              </w:r>
            </w:del>
          </w:p>
        </w:tc>
        <w:tc>
          <w:tcPr>
            <w:tcW w:w="567" w:type="dxa"/>
            <w:shd w:val="clear" w:color="auto" w:fill="auto"/>
            <w:vAlign w:val="center"/>
            <w:tcPrChange w:id="2931" w:author="Autor">
              <w:tcPr>
                <w:tcW w:w="567" w:type="dxa"/>
                <w:shd w:val="clear" w:color="auto" w:fill="auto"/>
                <w:vAlign w:val="center"/>
              </w:tcPr>
            </w:tcPrChange>
          </w:tcPr>
          <w:p w:rsidR="00BB2644" w:rsidRPr="00BB2644" w:rsidRDefault="00BB2644" w:rsidP="00BB2644">
            <w:pPr>
              <w:jc w:val="center"/>
              <w:rPr>
                <w:color w:val="000000"/>
                <w:sz w:val="22"/>
                <w:szCs w:val="22"/>
              </w:rPr>
            </w:pPr>
            <w:del w:id="2932" w:author="Autor">
              <w:r w:rsidRPr="00BB2644" w:rsidDel="009634DB">
                <w:rPr>
                  <w:color w:val="000000"/>
                  <w:sz w:val="22"/>
                  <w:szCs w:val="22"/>
                </w:rPr>
                <w:delText> </w:delText>
              </w:r>
            </w:del>
          </w:p>
        </w:tc>
        <w:tc>
          <w:tcPr>
            <w:tcW w:w="776" w:type="dxa"/>
            <w:shd w:val="clear" w:color="auto" w:fill="auto"/>
            <w:vAlign w:val="center"/>
            <w:tcPrChange w:id="2933" w:author="Autor">
              <w:tcPr>
                <w:tcW w:w="776" w:type="dxa"/>
                <w:shd w:val="clear" w:color="auto" w:fill="auto"/>
                <w:vAlign w:val="center"/>
              </w:tcPr>
            </w:tcPrChange>
          </w:tcPr>
          <w:p w:rsidR="00BB2644" w:rsidRPr="00BB2644" w:rsidRDefault="00BB2644" w:rsidP="00BB2644">
            <w:pPr>
              <w:jc w:val="center"/>
              <w:rPr>
                <w:color w:val="000000"/>
                <w:sz w:val="22"/>
                <w:szCs w:val="22"/>
              </w:rPr>
            </w:pPr>
            <w:del w:id="2934" w:author="Autor">
              <w:r w:rsidRPr="00BB2644" w:rsidDel="009634DB">
                <w:rPr>
                  <w:color w:val="000000"/>
                  <w:sz w:val="22"/>
                  <w:szCs w:val="22"/>
                </w:rPr>
                <w:delText> </w:delText>
              </w:r>
            </w:del>
          </w:p>
        </w:tc>
        <w:tc>
          <w:tcPr>
            <w:tcW w:w="1775" w:type="dxa"/>
            <w:shd w:val="clear" w:color="auto" w:fill="auto"/>
            <w:vAlign w:val="center"/>
            <w:tcPrChange w:id="2935" w:author="Autor">
              <w:tcPr>
                <w:tcW w:w="1775" w:type="dxa"/>
                <w:shd w:val="clear" w:color="auto" w:fill="auto"/>
                <w:vAlign w:val="center"/>
              </w:tcPr>
            </w:tcPrChange>
          </w:tcPr>
          <w:p w:rsidR="00BB2644" w:rsidRPr="00BB2644" w:rsidRDefault="00BB2644" w:rsidP="00BB2644">
            <w:pPr>
              <w:jc w:val="center"/>
              <w:rPr>
                <w:color w:val="000000"/>
                <w:sz w:val="22"/>
                <w:szCs w:val="22"/>
              </w:rPr>
            </w:pPr>
            <w:del w:id="2936" w:author="Autor">
              <w:r w:rsidRPr="00BB2644" w:rsidDel="009634DB">
                <w:rPr>
                  <w:color w:val="000000"/>
                  <w:sz w:val="22"/>
                  <w:szCs w:val="22"/>
                </w:rPr>
                <w:delText> </w:delText>
              </w:r>
            </w:del>
          </w:p>
        </w:tc>
      </w:tr>
      <w:tr w:rsidR="00925BE7" w:rsidRPr="00BB2644" w:rsidTr="009634DB">
        <w:trPr>
          <w:trHeight w:val="1268"/>
          <w:trPrChange w:id="2937" w:author="Autor">
            <w:trPr>
              <w:trHeight w:val="1268"/>
            </w:trPr>
          </w:trPrChange>
        </w:trPr>
        <w:tc>
          <w:tcPr>
            <w:tcW w:w="582" w:type="dxa"/>
            <w:vMerge w:val="restart"/>
            <w:shd w:val="clear" w:color="auto" w:fill="auto"/>
            <w:noWrap/>
            <w:vAlign w:val="center"/>
            <w:tcPrChange w:id="2938" w:author="Autor">
              <w:tcPr>
                <w:tcW w:w="582" w:type="dxa"/>
                <w:vMerge w:val="restart"/>
                <w:shd w:val="clear" w:color="auto" w:fill="auto"/>
                <w:noWrap/>
                <w:vAlign w:val="center"/>
              </w:tcPr>
            </w:tcPrChange>
          </w:tcPr>
          <w:p w:rsidR="00925BE7" w:rsidRPr="00BB2644" w:rsidRDefault="00925BE7" w:rsidP="00BB2644">
            <w:pPr>
              <w:jc w:val="center"/>
              <w:rPr>
                <w:color w:val="000000"/>
                <w:sz w:val="22"/>
                <w:szCs w:val="22"/>
              </w:rPr>
            </w:pPr>
            <w:del w:id="2939" w:author="Autor">
              <w:r w:rsidRPr="00BB2644" w:rsidDel="009634DB">
                <w:rPr>
                  <w:color w:val="000000"/>
                  <w:sz w:val="22"/>
                  <w:szCs w:val="22"/>
                </w:rPr>
                <w:delText>9</w:delText>
              </w:r>
            </w:del>
          </w:p>
        </w:tc>
        <w:tc>
          <w:tcPr>
            <w:tcW w:w="4820" w:type="dxa"/>
            <w:gridSpan w:val="2"/>
            <w:vMerge w:val="restart"/>
            <w:shd w:val="clear" w:color="auto" w:fill="auto"/>
            <w:vAlign w:val="center"/>
            <w:tcPrChange w:id="2940" w:author="Autor">
              <w:tcPr>
                <w:tcW w:w="4820" w:type="dxa"/>
                <w:gridSpan w:val="2"/>
                <w:vMerge w:val="restart"/>
                <w:shd w:val="clear" w:color="auto" w:fill="auto"/>
                <w:vAlign w:val="center"/>
              </w:tcPr>
            </w:tcPrChange>
          </w:tcPr>
          <w:p w:rsidR="00925BE7" w:rsidRPr="00BB2644" w:rsidRDefault="00925BE7" w:rsidP="00BB2644">
            <w:pPr>
              <w:rPr>
                <w:color w:val="000000"/>
                <w:sz w:val="22"/>
                <w:szCs w:val="22"/>
              </w:rPr>
            </w:pPr>
            <w:del w:id="2941" w:author="Autor">
              <w:r w:rsidRPr="00BB2644" w:rsidDel="009634DB">
                <w:rPr>
                  <w:color w:val="000000"/>
                  <w:sz w:val="22"/>
                  <w:szCs w:val="22"/>
                </w:rPr>
                <w:delText>a) Sú podmienky účasti, ktoré verejný obstarávateľ  určil na preukázanie finančného a ekonomického postavenia a technickej spôsobilosti alebo odbornej spôsobilosti, primerané a súvisiace s predmetom zákazky?</w:delText>
              </w:r>
              <w:r w:rsidRPr="00BB2644" w:rsidDel="009634DB">
                <w:rPr>
                  <w:color w:val="000000"/>
                  <w:sz w:val="22"/>
                  <w:szCs w:val="22"/>
                </w:rPr>
                <w:br/>
                <w:delText xml:space="preserve">b) Umožňuje verejný obstarávateľ predložiť rovnocenné potvrdenie vydané príslušným orgánom iného členského štátu alebo iný doklad, ktorým uchádzač alebo záujemca preukazuje splnenie podmienok účasti vo verejnom obstarávaní? </w:delText>
              </w:r>
            </w:del>
          </w:p>
        </w:tc>
        <w:tc>
          <w:tcPr>
            <w:tcW w:w="567" w:type="dxa"/>
            <w:shd w:val="clear" w:color="auto" w:fill="auto"/>
            <w:vAlign w:val="center"/>
            <w:tcPrChange w:id="2942" w:author="Autor">
              <w:tcPr>
                <w:tcW w:w="567" w:type="dxa"/>
                <w:shd w:val="clear" w:color="auto" w:fill="auto"/>
                <w:vAlign w:val="center"/>
              </w:tcPr>
            </w:tcPrChange>
          </w:tcPr>
          <w:p w:rsidR="00925BE7" w:rsidRPr="00BB2644" w:rsidRDefault="00925BE7" w:rsidP="00BB2644">
            <w:pPr>
              <w:jc w:val="center"/>
              <w:rPr>
                <w:color w:val="000000"/>
                <w:sz w:val="22"/>
                <w:szCs w:val="22"/>
              </w:rPr>
            </w:pPr>
            <w:del w:id="2943" w:author="Autor">
              <w:r w:rsidRPr="00BB2644" w:rsidDel="009634DB">
                <w:rPr>
                  <w:color w:val="000000"/>
                  <w:sz w:val="22"/>
                  <w:szCs w:val="22"/>
                </w:rPr>
                <w:delText> </w:delText>
              </w:r>
            </w:del>
          </w:p>
        </w:tc>
        <w:tc>
          <w:tcPr>
            <w:tcW w:w="567" w:type="dxa"/>
            <w:shd w:val="clear" w:color="auto" w:fill="auto"/>
            <w:vAlign w:val="center"/>
            <w:tcPrChange w:id="2944" w:author="Autor">
              <w:tcPr>
                <w:tcW w:w="567" w:type="dxa"/>
                <w:shd w:val="clear" w:color="auto" w:fill="auto"/>
                <w:vAlign w:val="center"/>
              </w:tcPr>
            </w:tcPrChange>
          </w:tcPr>
          <w:p w:rsidR="00925BE7" w:rsidRPr="00BB2644" w:rsidRDefault="00925BE7" w:rsidP="00BB2644">
            <w:pPr>
              <w:jc w:val="center"/>
              <w:rPr>
                <w:color w:val="000000"/>
                <w:sz w:val="22"/>
                <w:szCs w:val="22"/>
              </w:rPr>
            </w:pPr>
            <w:del w:id="2945" w:author="Autor">
              <w:r w:rsidRPr="00BB2644" w:rsidDel="009634DB">
                <w:rPr>
                  <w:color w:val="000000"/>
                  <w:sz w:val="22"/>
                  <w:szCs w:val="22"/>
                </w:rPr>
                <w:delText> </w:delText>
              </w:r>
            </w:del>
          </w:p>
        </w:tc>
        <w:tc>
          <w:tcPr>
            <w:tcW w:w="776" w:type="dxa"/>
            <w:shd w:val="clear" w:color="auto" w:fill="auto"/>
            <w:vAlign w:val="center"/>
            <w:tcPrChange w:id="2946" w:author="Autor">
              <w:tcPr>
                <w:tcW w:w="776" w:type="dxa"/>
                <w:shd w:val="clear" w:color="auto" w:fill="auto"/>
                <w:vAlign w:val="center"/>
              </w:tcPr>
            </w:tcPrChange>
          </w:tcPr>
          <w:p w:rsidR="00925BE7" w:rsidRPr="00BB2644" w:rsidRDefault="00925BE7" w:rsidP="00BB2644">
            <w:pPr>
              <w:jc w:val="center"/>
              <w:rPr>
                <w:color w:val="000000"/>
                <w:sz w:val="22"/>
                <w:szCs w:val="22"/>
              </w:rPr>
            </w:pPr>
            <w:del w:id="2947" w:author="Autor">
              <w:r w:rsidRPr="00BB2644" w:rsidDel="009634DB">
                <w:rPr>
                  <w:color w:val="000000"/>
                  <w:sz w:val="22"/>
                  <w:szCs w:val="22"/>
                </w:rPr>
                <w:delText> </w:delText>
              </w:r>
            </w:del>
          </w:p>
        </w:tc>
        <w:tc>
          <w:tcPr>
            <w:tcW w:w="1775" w:type="dxa"/>
            <w:shd w:val="clear" w:color="auto" w:fill="auto"/>
            <w:vAlign w:val="center"/>
            <w:tcPrChange w:id="2948" w:author="Autor">
              <w:tcPr>
                <w:tcW w:w="1775" w:type="dxa"/>
                <w:shd w:val="clear" w:color="auto" w:fill="auto"/>
                <w:vAlign w:val="center"/>
              </w:tcPr>
            </w:tcPrChange>
          </w:tcPr>
          <w:p w:rsidR="00925BE7" w:rsidRPr="00BB2644" w:rsidRDefault="00925BE7" w:rsidP="00BB2644">
            <w:pPr>
              <w:jc w:val="center"/>
              <w:rPr>
                <w:color w:val="000000"/>
                <w:sz w:val="22"/>
                <w:szCs w:val="22"/>
              </w:rPr>
            </w:pPr>
            <w:del w:id="2949" w:author="Autor">
              <w:r w:rsidRPr="00BB2644" w:rsidDel="009634DB">
                <w:rPr>
                  <w:color w:val="000000"/>
                  <w:sz w:val="22"/>
                  <w:szCs w:val="22"/>
                </w:rPr>
                <w:delText> </w:delText>
              </w:r>
            </w:del>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634DB">
        <w:trPr>
          <w:trHeight w:val="630"/>
          <w:trPrChange w:id="2950" w:author="Autor">
            <w:trPr>
              <w:trHeight w:val="630"/>
            </w:trPr>
          </w:trPrChange>
        </w:trPr>
        <w:tc>
          <w:tcPr>
            <w:tcW w:w="582" w:type="dxa"/>
            <w:vMerge w:val="restart"/>
            <w:shd w:val="clear" w:color="auto" w:fill="auto"/>
            <w:noWrap/>
            <w:vAlign w:val="center"/>
            <w:tcPrChange w:id="2951" w:author="Autor">
              <w:tcPr>
                <w:tcW w:w="582" w:type="dxa"/>
                <w:vMerge w:val="restart"/>
                <w:shd w:val="clear" w:color="auto" w:fill="auto"/>
                <w:noWrap/>
                <w:vAlign w:val="center"/>
              </w:tcPr>
            </w:tcPrChange>
          </w:tcPr>
          <w:p w:rsidR="00925BE7" w:rsidRPr="00BB2644" w:rsidRDefault="00925BE7" w:rsidP="00BB2644">
            <w:pPr>
              <w:jc w:val="center"/>
              <w:rPr>
                <w:color w:val="000000"/>
                <w:sz w:val="22"/>
                <w:szCs w:val="22"/>
              </w:rPr>
            </w:pPr>
            <w:del w:id="2952" w:author="Autor">
              <w:r w:rsidRPr="00BB2644" w:rsidDel="009634DB">
                <w:rPr>
                  <w:color w:val="000000"/>
                  <w:sz w:val="22"/>
                  <w:szCs w:val="22"/>
                </w:rPr>
                <w:delText>10</w:delText>
              </w:r>
            </w:del>
          </w:p>
        </w:tc>
        <w:tc>
          <w:tcPr>
            <w:tcW w:w="4820" w:type="dxa"/>
            <w:gridSpan w:val="2"/>
            <w:vMerge w:val="restart"/>
            <w:shd w:val="clear" w:color="auto" w:fill="auto"/>
            <w:vAlign w:val="center"/>
            <w:tcPrChange w:id="2953" w:author="Autor">
              <w:tcPr>
                <w:tcW w:w="4820" w:type="dxa"/>
                <w:gridSpan w:val="2"/>
                <w:vMerge w:val="restart"/>
                <w:shd w:val="clear" w:color="auto" w:fill="auto"/>
                <w:vAlign w:val="center"/>
              </w:tcPr>
            </w:tcPrChange>
          </w:tcPr>
          <w:p w:rsidR="00925BE7" w:rsidRPr="00BB2644" w:rsidRDefault="00925BE7" w:rsidP="00BB2644">
            <w:pPr>
              <w:rPr>
                <w:color w:val="000000"/>
                <w:sz w:val="22"/>
                <w:szCs w:val="22"/>
              </w:rPr>
            </w:pPr>
            <w:del w:id="2954" w:author="Autor">
              <w:r w:rsidRPr="00BB2644" w:rsidDel="009634DB">
                <w:rPr>
                  <w:color w:val="000000"/>
                  <w:sz w:val="22"/>
                  <w:szCs w:val="22"/>
                </w:rPr>
                <w:delText>a) Je lehota na predkladanie ponúk určená v súlade so ZVO?</w:delText>
              </w:r>
              <w:r w:rsidRPr="00BB2644" w:rsidDel="009634DB">
                <w:rPr>
                  <w:color w:val="000000"/>
                  <w:sz w:val="22"/>
                  <w:szCs w:val="22"/>
                </w:rPr>
                <w:br/>
                <w:delText>b) Je lehota na vyžiadanie súťažných podkladov určená v súlade so ZVO a s príslušným jednotným metodickým výkladom ÚVO?</w:delText>
              </w:r>
            </w:del>
          </w:p>
        </w:tc>
        <w:tc>
          <w:tcPr>
            <w:tcW w:w="567" w:type="dxa"/>
            <w:shd w:val="clear" w:color="auto" w:fill="auto"/>
            <w:vAlign w:val="center"/>
            <w:tcPrChange w:id="2955" w:author="Autor">
              <w:tcPr>
                <w:tcW w:w="567" w:type="dxa"/>
                <w:shd w:val="clear" w:color="auto" w:fill="auto"/>
                <w:vAlign w:val="center"/>
              </w:tcPr>
            </w:tcPrChange>
          </w:tcPr>
          <w:p w:rsidR="00925BE7" w:rsidRPr="00BB2644" w:rsidRDefault="00925BE7" w:rsidP="00BB2644">
            <w:pPr>
              <w:jc w:val="center"/>
              <w:rPr>
                <w:color w:val="000000"/>
                <w:sz w:val="22"/>
                <w:szCs w:val="22"/>
              </w:rPr>
            </w:pPr>
            <w:del w:id="2956" w:author="Autor">
              <w:r w:rsidRPr="00BB2644" w:rsidDel="009634DB">
                <w:rPr>
                  <w:color w:val="000000"/>
                  <w:sz w:val="22"/>
                  <w:szCs w:val="22"/>
                </w:rPr>
                <w:delText> </w:delText>
              </w:r>
            </w:del>
          </w:p>
        </w:tc>
        <w:tc>
          <w:tcPr>
            <w:tcW w:w="567" w:type="dxa"/>
            <w:shd w:val="clear" w:color="auto" w:fill="auto"/>
            <w:vAlign w:val="center"/>
            <w:tcPrChange w:id="2957" w:author="Autor">
              <w:tcPr>
                <w:tcW w:w="567" w:type="dxa"/>
                <w:shd w:val="clear" w:color="auto" w:fill="auto"/>
                <w:vAlign w:val="center"/>
              </w:tcPr>
            </w:tcPrChange>
          </w:tcPr>
          <w:p w:rsidR="00925BE7" w:rsidRPr="00BB2644" w:rsidRDefault="00925BE7" w:rsidP="00BB2644">
            <w:pPr>
              <w:jc w:val="center"/>
              <w:rPr>
                <w:color w:val="000000"/>
                <w:sz w:val="22"/>
                <w:szCs w:val="22"/>
              </w:rPr>
            </w:pPr>
            <w:del w:id="2958" w:author="Autor">
              <w:r w:rsidRPr="00BB2644" w:rsidDel="009634DB">
                <w:rPr>
                  <w:color w:val="000000"/>
                  <w:sz w:val="22"/>
                  <w:szCs w:val="22"/>
                </w:rPr>
                <w:delText> </w:delText>
              </w:r>
            </w:del>
          </w:p>
        </w:tc>
        <w:tc>
          <w:tcPr>
            <w:tcW w:w="776" w:type="dxa"/>
            <w:shd w:val="clear" w:color="auto" w:fill="auto"/>
            <w:vAlign w:val="center"/>
            <w:tcPrChange w:id="2959" w:author="Autor">
              <w:tcPr>
                <w:tcW w:w="776" w:type="dxa"/>
                <w:shd w:val="clear" w:color="auto" w:fill="auto"/>
                <w:vAlign w:val="center"/>
              </w:tcPr>
            </w:tcPrChange>
          </w:tcPr>
          <w:p w:rsidR="00925BE7" w:rsidRPr="00BB2644" w:rsidRDefault="00925BE7" w:rsidP="00BB2644">
            <w:pPr>
              <w:jc w:val="center"/>
              <w:rPr>
                <w:color w:val="000000"/>
                <w:sz w:val="22"/>
                <w:szCs w:val="22"/>
              </w:rPr>
            </w:pPr>
            <w:del w:id="2960" w:author="Autor">
              <w:r w:rsidRPr="00BB2644" w:rsidDel="009634DB">
                <w:rPr>
                  <w:color w:val="000000"/>
                  <w:sz w:val="22"/>
                  <w:szCs w:val="22"/>
                </w:rPr>
                <w:delText> </w:delText>
              </w:r>
            </w:del>
          </w:p>
        </w:tc>
        <w:tc>
          <w:tcPr>
            <w:tcW w:w="1775" w:type="dxa"/>
            <w:shd w:val="clear" w:color="auto" w:fill="auto"/>
            <w:vAlign w:val="center"/>
            <w:tcPrChange w:id="2961" w:author="Autor">
              <w:tcPr>
                <w:tcW w:w="1775" w:type="dxa"/>
                <w:shd w:val="clear" w:color="auto" w:fill="auto"/>
                <w:vAlign w:val="center"/>
              </w:tcPr>
            </w:tcPrChange>
          </w:tcPr>
          <w:p w:rsidR="00925BE7" w:rsidRPr="00BB2644" w:rsidRDefault="00925BE7" w:rsidP="00BB2644">
            <w:pPr>
              <w:jc w:val="center"/>
              <w:rPr>
                <w:color w:val="000000"/>
                <w:sz w:val="22"/>
                <w:szCs w:val="22"/>
              </w:rPr>
            </w:pPr>
            <w:del w:id="2962" w:author="Autor">
              <w:r w:rsidRPr="00BB2644" w:rsidDel="009634DB">
                <w:rPr>
                  <w:color w:val="000000"/>
                  <w:sz w:val="22"/>
                  <w:szCs w:val="22"/>
                </w:rPr>
                <w:delText> </w:delText>
              </w:r>
            </w:del>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634DB">
        <w:trPr>
          <w:trHeight w:val="845"/>
          <w:trPrChange w:id="2963" w:author="Autor">
            <w:trPr>
              <w:trHeight w:val="845"/>
            </w:trPr>
          </w:trPrChange>
        </w:trPr>
        <w:tc>
          <w:tcPr>
            <w:tcW w:w="582" w:type="dxa"/>
            <w:vMerge w:val="restart"/>
            <w:shd w:val="clear" w:color="auto" w:fill="auto"/>
            <w:noWrap/>
            <w:vAlign w:val="center"/>
            <w:tcPrChange w:id="2964" w:author="Autor">
              <w:tcPr>
                <w:tcW w:w="582" w:type="dxa"/>
                <w:vMerge w:val="restart"/>
                <w:shd w:val="clear" w:color="auto" w:fill="auto"/>
                <w:noWrap/>
                <w:vAlign w:val="center"/>
              </w:tcPr>
            </w:tcPrChange>
          </w:tcPr>
          <w:p w:rsidR="00925BE7" w:rsidRPr="00BB2644" w:rsidRDefault="00925BE7" w:rsidP="00BB2644">
            <w:pPr>
              <w:jc w:val="center"/>
              <w:rPr>
                <w:color w:val="000000"/>
                <w:sz w:val="22"/>
                <w:szCs w:val="22"/>
              </w:rPr>
            </w:pPr>
            <w:del w:id="2965" w:author="Autor">
              <w:r w:rsidRPr="00BB2644" w:rsidDel="009634DB">
                <w:rPr>
                  <w:color w:val="000000"/>
                  <w:sz w:val="22"/>
                  <w:szCs w:val="22"/>
                </w:rPr>
                <w:delText>11</w:delText>
              </w:r>
            </w:del>
          </w:p>
        </w:tc>
        <w:tc>
          <w:tcPr>
            <w:tcW w:w="4820" w:type="dxa"/>
            <w:gridSpan w:val="2"/>
            <w:vMerge w:val="restart"/>
            <w:shd w:val="clear" w:color="auto" w:fill="auto"/>
            <w:vAlign w:val="center"/>
            <w:tcPrChange w:id="2966" w:author="Autor">
              <w:tcPr>
                <w:tcW w:w="4820" w:type="dxa"/>
                <w:gridSpan w:val="2"/>
                <w:vMerge w:val="restart"/>
                <w:shd w:val="clear" w:color="auto" w:fill="auto"/>
                <w:vAlign w:val="center"/>
              </w:tcPr>
            </w:tcPrChange>
          </w:tcPr>
          <w:p w:rsidR="00925BE7" w:rsidRPr="00BB2644" w:rsidRDefault="00925BE7" w:rsidP="00BB2644">
            <w:pPr>
              <w:rPr>
                <w:color w:val="000000"/>
                <w:sz w:val="22"/>
                <w:szCs w:val="22"/>
              </w:rPr>
            </w:pPr>
            <w:del w:id="2967" w:author="Autor">
              <w:r w:rsidRPr="00BB2644" w:rsidDel="009634DB">
                <w:rPr>
                  <w:color w:val="000000"/>
                  <w:sz w:val="22"/>
                  <w:szCs w:val="22"/>
                </w:rPr>
                <w:delText>a) Je predmet zákazky opísaný jednoznačne, úplne a nestranne?</w:delText>
              </w:r>
              <w:r w:rsidRPr="00BB2644" w:rsidDel="009634DB">
                <w:rPr>
                  <w:color w:val="000000"/>
                  <w:sz w:val="22"/>
                  <w:szCs w:val="22"/>
                </w:rPr>
                <w:br/>
                <w:delText>b) Sú technické požiadavky určené tak, aby bol zabezpečený rovnaký prístup pre všetkých uchádzačov alebo záujemcov a zabezpečená čestná hospodárska súťaž?</w:delText>
              </w:r>
              <w:r w:rsidRPr="00BB2644" w:rsidDel="009634DB">
                <w:rPr>
                  <w:color w:val="000000"/>
                  <w:sz w:val="22"/>
                  <w:szCs w:val="22"/>
                </w:rPr>
                <w:br/>
                <w:delText>c) Je opis predmetu zákazky vypracovaný odkazom na technické špecifikácie v poradí podľa § 34 ods. 2 písm. a) ZVO a doplnený slovami "alebo ekvivalentný"?</w:delText>
              </w:r>
            </w:del>
          </w:p>
        </w:tc>
        <w:tc>
          <w:tcPr>
            <w:tcW w:w="567" w:type="dxa"/>
            <w:shd w:val="clear" w:color="auto" w:fill="auto"/>
            <w:vAlign w:val="center"/>
            <w:tcPrChange w:id="2968" w:author="Autor">
              <w:tcPr>
                <w:tcW w:w="567" w:type="dxa"/>
                <w:shd w:val="clear" w:color="auto" w:fill="auto"/>
                <w:vAlign w:val="center"/>
              </w:tcPr>
            </w:tcPrChange>
          </w:tcPr>
          <w:p w:rsidR="00925BE7" w:rsidRPr="00BB2644" w:rsidRDefault="00925BE7" w:rsidP="00BB2644">
            <w:pPr>
              <w:jc w:val="center"/>
              <w:rPr>
                <w:color w:val="000000"/>
                <w:sz w:val="22"/>
                <w:szCs w:val="22"/>
              </w:rPr>
            </w:pPr>
            <w:del w:id="2969" w:author="Autor">
              <w:r w:rsidRPr="00BB2644" w:rsidDel="009634DB">
                <w:rPr>
                  <w:color w:val="000000"/>
                  <w:sz w:val="22"/>
                  <w:szCs w:val="22"/>
                </w:rPr>
                <w:delText> </w:delText>
              </w:r>
            </w:del>
          </w:p>
        </w:tc>
        <w:tc>
          <w:tcPr>
            <w:tcW w:w="567" w:type="dxa"/>
            <w:shd w:val="clear" w:color="auto" w:fill="auto"/>
            <w:vAlign w:val="center"/>
            <w:tcPrChange w:id="2970" w:author="Autor">
              <w:tcPr>
                <w:tcW w:w="567" w:type="dxa"/>
                <w:shd w:val="clear" w:color="auto" w:fill="auto"/>
                <w:vAlign w:val="center"/>
              </w:tcPr>
            </w:tcPrChange>
          </w:tcPr>
          <w:p w:rsidR="00925BE7" w:rsidRPr="00BB2644" w:rsidRDefault="00925BE7" w:rsidP="00BB2644">
            <w:pPr>
              <w:jc w:val="center"/>
              <w:rPr>
                <w:color w:val="000000"/>
                <w:sz w:val="22"/>
                <w:szCs w:val="22"/>
              </w:rPr>
            </w:pPr>
            <w:del w:id="2971" w:author="Autor">
              <w:r w:rsidRPr="00BB2644" w:rsidDel="009634DB">
                <w:rPr>
                  <w:color w:val="000000"/>
                  <w:sz w:val="22"/>
                  <w:szCs w:val="22"/>
                </w:rPr>
                <w:delText> </w:delText>
              </w:r>
            </w:del>
          </w:p>
        </w:tc>
        <w:tc>
          <w:tcPr>
            <w:tcW w:w="776" w:type="dxa"/>
            <w:shd w:val="clear" w:color="auto" w:fill="auto"/>
            <w:vAlign w:val="center"/>
            <w:tcPrChange w:id="2972" w:author="Autor">
              <w:tcPr>
                <w:tcW w:w="776" w:type="dxa"/>
                <w:shd w:val="clear" w:color="auto" w:fill="auto"/>
                <w:vAlign w:val="center"/>
              </w:tcPr>
            </w:tcPrChange>
          </w:tcPr>
          <w:p w:rsidR="00925BE7" w:rsidRPr="00BB2644" w:rsidRDefault="00925BE7" w:rsidP="00BB2644">
            <w:pPr>
              <w:jc w:val="center"/>
              <w:rPr>
                <w:color w:val="000000"/>
                <w:sz w:val="22"/>
                <w:szCs w:val="22"/>
              </w:rPr>
            </w:pPr>
            <w:del w:id="2973" w:author="Autor">
              <w:r w:rsidRPr="00BB2644" w:rsidDel="009634DB">
                <w:rPr>
                  <w:color w:val="000000"/>
                  <w:sz w:val="22"/>
                  <w:szCs w:val="22"/>
                </w:rPr>
                <w:delText> </w:delText>
              </w:r>
            </w:del>
          </w:p>
        </w:tc>
        <w:tc>
          <w:tcPr>
            <w:tcW w:w="1775" w:type="dxa"/>
            <w:shd w:val="clear" w:color="auto" w:fill="auto"/>
            <w:vAlign w:val="center"/>
            <w:tcPrChange w:id="2974" w:author="Autor">
              <w:tcPr>
                <w:tcW w:w="1775" w:type="dxa"/>
                <w:shd w:val="clear" w:color="auto" w:fill="auto"/>
                <w:vAlign w:val="center"/>
              </w:tcPr>
            </w:tcPrChange>
          </w:tcPr>
          <w:p w:rsidR="00925BE7" w:rsidRPr="00BB2644" w:rsidRDefault="00925BE7" w:rsidP="00BB2644">
            <w:pPr>
              <w:jc w:val="center"/>
              <w:rPr>
                <w:color w:val="000000"/>
                <w:sz w:val="22"/>
                <w:szCs w:val="22"/>
              </w:rPr>
            </w:pPr>
            <w:del w:id="2975" w:author="Autor">
              <w:r w:rsidRPr="00BB2644" w:rsidDel="009634DB">
                <w:rPr>
                  <w:color w:val="000000"/>
                  <w:sz w:val="22"/>
                  <w:szCs w:val="22"/>
                </w:rPr>
                <w:delText> </w:delText>
              </w:r>
            </w:del>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634DB">
        <w:trPr>
          <w:trHeight w:val="699"/>
          <w:trPrChange w:id="2976" w:author="Autor">
            <w:trPr>
              <w:trHeight w:val="699"/>
            </w:trPr>
          </w:trPrChange>
        </w:trPr>
        <w:tc>
          <w:tcPr>
            <w:tcW w:w="582" w:type="dxa"/>
            <w:vMerge w:val="restart"/>
            <w:shd w:val="clear" w:color="auto" w:fill="auto"/>
            <w:noWrap/>
            <w:vAlign w:val="center"/>
            <w:tcPrChange w:id="2977" w:author="Autor">
              <w:tcPr>
                <w:tcW w:w="582" w:type="dxa"/>
                <w:vMerge w:val="restart"/>
                <w:shd w:val="clear" w:color="auto" w:fill="auto"/>
                <w:noWrap/>
                <w:vAlign w:val="center"/>
              </w:tcPr>
            </w:tcPrChange>
          </w:tcPr>
          <w:p w:rsidR="00925BE7" w:rsidRPr="00BB2644" w:rsidRDefault="00925BE7" w:rsidP="00BB2644">
            <w:pPr>
              <w:jc w:val="center"/>
              <w:rPr>
                <w:color w:val="000000"/>
                <w:sz w:val="22"/>
                <w:szCs w:val="22"/>
              </w:rPr>
            </w:pPr>
            <w:del w:id="2978" w:author="Autor">
              <w:r w:rsidRPr="00BB2644" w:rsidDel="009634DB">
                <w:rPr>
                  <w:color w:val="000000"/>
                  <w:sz w:val="22"/>
                  <w:szCs w:val="22"/>
                </w:rPr>
                <w:delText>12</w:delText>
              </w:r>
            </w:del>
          </w:p>
        </w:tc>
        <w:tc>
          <w:tcPr>
            <w:tcW w:w="4820" w:type="dxa"/>
            <w:gridSpan w:val="2"/>
            <w:vMerge w:val="restart"/>
            <w:shd w:val="clear" w:color="auto" w:fill="auto"/>
            <w:vAlign w:val="center"/>
            <w:tcPrChange w:id="2979" w:author="Autor">
              <w:tcPr>
                <w:tcW w:w="4820" w:type="dxa"/>
                <w:gridSpan w:val="2"/>
                <w:vMerge w:val="restart"/>
                <w:shd w:val="clear" w:color="auto" w:fill="auto"/>
                <w:vAlign w:val="center"/>
              </w:tcPr>
            </w:tcPrChange>
          </w:tcPr>
          <w:p w:rsidR="00925BE7" w:rsidRPr="00BB2644" w:rsidRDefault="00925BE7" w:rsidP="00BB2644">
            <w:pPr>
              <w:rPr>
                <w:color w:val="000000"/>
                <w:sz w:val="22"/>
                <w:szCs w:val="22"/>
              </w:rPr>
            </w:pPr>
            <w:del w:id="2980" w:author="Autor">
              <w:r w:rsidRPr="00BB2644" w:rsidDel="009634DB">
                <w:rPr>
                  <w:color w:val="000000"/>
                  <w:sz w:val="22"/>
                  <w:szCs w:val="22"/>
                </w:rPr>
                <w:delText>a) Sú určené kritéria na vyhodnotenie ponúk v súlade s § 35 ZVO?</w:delText>
              </w:r>
              <w:r w:rsidRPr="00BB2644" w:rsidDel="009634DB">
                <w:rPr>
                  <w:color w:val="000000"/>
                  <w:sz w:val="22"/>
                  <w:szCs w:val="22"/>
                </w:rPr>
                <w:br w:type="page"/>
                <w:delText>b) Uvádza verejný obstarávateľ v oznámení o vyhlásení VO alebo v jeho ekvivalente  kritériá na vyhodnotenie ponúk?</w:delText>
              </w:r>
              <w:r w:rsidRPr="00BB2644" w:rsidDel="009634DB">
                <w:rPr>
                  <w:color w:val="000000"/>
                  <w:sz w:val="22"/>
                  <w:szCs w:val="22"/>
                </w:rPr>
                <w:br w:type="page"/>
                <w:delText>c) Určuje verejný obstarávateľ a obstarávateľ každému z kritérií pravidlá na ich uplatnenie a ich relatívnu váhu, ktorú možno vyjadriť určením intervalu s príslušným maximálnym rozpätím?</w:delText>
              </w:r>
              <w:r w:rsidRPr="00BB2644" w:rsidDel="009634DB">
                <w:rPr>
                  <w:color w:val="000000"/>
                  <w:sz w:val="22"/>
                  <w:szCs w:val="22"/>
                </w:rPr>
                <w:br w:type="page"/>
                <w:delText>d) Sú verejným obstarávateľom  určené kritéria a pravidlá na ich hodnotenie kritérií nediskriminačné a podporujúce spravodlivú súťaž?</w:delText>
              </w:r>
            </w:del>
          </w:p>
        </w:tc>
        <w:tc>
          <w:tcPr>
            <w:tcW w:w="567" w:type="dxa"/>
            <w:shd w:val="clear" w:color="auto" w:fill="auto"/>
            <w:vAlign w:val="center"/>
            <w:tcPrChange w:id="2981" w:author="Autor">
              <w:tcPr>
                <w:tcW w:w="567" w:type="dxa"/>
                <w:shd w:val="clear" w:color="auto" w:fill="auto"/>
                <w:vAlign w:val="center"/>
              </w:tcPr>
            </w:tcPrChange>
          </w:tcPr>
          <w:p w:rsidR="00925BE7" w:rsidRPr="00BB2644" w:rsidRDefault="00925BE7" w:rsidP="00BB2644">
            <w:pPr>
              <w:jc w:val="center"/>
              <w:rPr>
                <w:color w:val="000000"/>
                <w:sz w:val="22"/>
                <w:szCs w:val="22"/>
              </w:rPr>
            </w:pPr>
            <w:del w:id="2982" w:author="Autor">
              <w:r w:rsidRPr="00BB2644" w:rsidDel="009634DB">
                <w:rPr>
                  <w:color w:val="000000"/>
                  <w:sz w:val="22"/>
                  <w:szCs w:val="22"/>
                </w:rPr>
                <w:delText> </w:delText>
              </w:r>
            </w:del>
          </w:p>
        </w:tc>
        <w:tc>
          <w:tcPr>
            <w:tcW w:w="567" w:type="dxa"/>
            <w:shd w:val="clear" w:color="auto" w:fill="auto"/>
            <w:vAlign w:val="center"/>
            <w:tcPrChange w:id="2983" w:author="Autor">
              <w:tcPr>
                <w:tcW w:w="567" w:type="dxa"/>
                <w:shd w:val="clear" w:color="auto" w:fill="auto"/>
                <w:vAlign w:val="center"/>
              </w:tcPr>
            </w:tcPrChange>
          </w:tcPr>
          <w:p w:rsidR="00925BE7" w:rsidRPr="00BB2644" w:rsidRDefault="00925BE7" w:rsidP="00BB2644">
            <w:pPr>
              <w:jc w:val="center"/>
              <w:rPr>
                <w:color w:val="000000"/>
                <w:sz w:val="22"/>
                <w:szCs w:val="22"/>
              </w:rPr>
            </w:pPr>
            <w:del w:id="2984" w:author="Autor">
              <w:r w:rsidRPr="00BB2644" w:rsidDel="009634DB">
                <w:rPr>
                  <w:color w:val="000000"/>
                  <w:sz w:val="22"/>
                  <w:szCs w:val="22"/>
                </w:rPr>
                <w:delText> </w:delText>
              </w:r>
            </w:del>
          </w:p>
        </w:tc>
        <w:tc>
          <w:tcPr>
            <w:tcW w:w="776" w:type="dxa"/>
            <w:shd w:val="clear" w:color="auto" w:fill="auto"/>
            <w:vAlign w:val="center"/>
            <w:tcPrChange w:id="2985" w:author="Autor">
              <w:tcPr>
                <w:tcW w:w="776" w:type="dxa"/>
                <w:shd w:val="clear" w:color="auto" w:fill="auto"/>
                <w:vAlign w:val="center"/>
              </w:tcPr>
            </w:tcPrChange>
          </w:tcPr>
          <w:p w:rsidR="00925BE7" w:rsidRPr="00BB2644" w:rsidRDefault="00925BE7" w:rsidP="00BB2644">
            <w:pPr>
              <w:jc w:val="center"/>
              <w:rPr>
                <w:color w:val="000000"/>
                <w:sz w:val="22"/>
                <w:szCs w:val="22"/>
              </w:rPr>
            </w:pPr>
            <w:del w:id="2986" w:author="Autor">
              <w:r w:rsidRPr="00BB2644" w:rsidDel="009634DB">
                <w:rPr>
                  <w:color w:val="000000"/>
                  <w:sz w:val="22"/>
                  <w:szCs w:val="22"/>
                </w:rPr>
                <w:delText> </w:delText>
              </w:r>
            </w:del>
          </w:p>
        </w:tc>
        <w:tc>
          <w:tcPr>
            <w:tcW w:w="1775" w:type="dxa"/>
            <w:shd w:val="clear" w:color="auto" w:fill="auto"/>
            <w:vAlign w:val="center"/>
            <w:tcPrChange w:id="2987" w:author="Autor">
              <w:tcPr>
                <w:tcW w:w="1775" w:type="dxa"/>
                <w:shd w:val="clear" w:color="auto" w:fill="auto"/>
                <w:vAlign w:val="center"/>
              </w:tcPr>
            </w:tcPrChange>
          </w:tcPr>
          <w:p w:rsidR="00925BE7" w:rsidRPr="00BB2644" w:rsidRDefault="00925BE7" w:rsidP="00BB2644">
            <w:pPr>
              <w:jc w:val="center"/>
              <w:rPr>
                <w:color w:val="000000"/>
                <w:sz w:val="22"/>
                <w:szCs w:val="22"/>
              </w:rPr>
            </w:pPr>
            <w:del w:id="2988" w:author="Autor">
              <w:r w:rsidRPr="00BB2644" w:rsidDel="009634DB">
                <w:rPr>
                  <w:color w:val="000000"/>
                  <w:sz w:val="22"/>
                  <w:szCs w:val="22"/>
                </w:rPr>
                <w:delText> </w:delText>
              </w:r>
            </w:del>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9634DB">
        <w:trPr>
          <w:trHeight w:val="300"/>
          <w:trPrChange w:id="2989" w:author="Autor">
            <w:trPr>
              <w:trHeight w:val="300"/>
            </w:trPr>
          </w:trPrChange>
        </w:trPr>
        <w:tc>
          <w:tcPr>
            <w:tcW w:w="582" w:type="dxa"/>
            <w:shd w:val="clear" w:color="auto" w:fill="auto"/>
            <w:noWrap/>
            <w:vAlign w:val="center"/>
            <w:tcPrChange w:id="2990"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2991" w:author="Autor">
              <w:r w:rsidRPr="00BB2644" w:rsidDel="009634DB">
                <w:rPr>
                  <w:color w:val="000000"/>
                  <w:sz w:val="22"/>
                  <w:szCs w:val="22"/>
                </w:rPr>
                <w:delText>13</w:delText>
              </w:r>
            </w:del>
          </w:p>
        </w:tc>
        <w:tc>
          <w:tcPr>
            <w:tcW w:w="4820" w:type="dxa"/>
            <w:gridSpan w:val="2"/>
            <w:shd w:val="clear" w:color="auto" w:fill="auto"/>
            <w:vAlign w:val="center"/>
            <w:tcPrChange w:id="2992" w:author="Autor">
              <w:tcPr>
                <w:tcW w:w="4820" w:type="dxa"/>
                <w:gridSpan w:val="2"/>
                <w:shd w:val="clear" w:color="auto" w:fill="auto"/>
                <w:vAlign w:val="center"/>
              </w:tcPr>
            </w:tcPrChange>
          </w:tcPr>
          <w:p w:rsidR="00BB2644" w:rsidRPr="00BB2644" w:rsidRDefault="00BB2644" w:rsidP="00BB2644">
            <w:pPr>
              <w:rPr>
                <w:color w:val="000000"/>
                <w:sz w:val="22"/>
                <w:szCs w:val="22"/>
              </w:rPr>
            </w:pPr>
            <w:del w:id="2993" w:author="Autor">
              <w:r w:rsidRPr="00BB2644" w:rsidDel="009634DB">
                <w:rPr>
                  <w:color w:val="000000"/>
                  <w:sz w:val="22"/>
                  <w:szCs w:val="22"/>
                </w:rPr>
                <w:delText>Vyžaduje sa zábezpeka v súlade so ZVO?</w:delText>
              </w:r>
            </w:del>
          </w:p>
        </w:tc>
        <w:tc>
          <w:tcPr>
            <w:tcW w:w="567" w:type="dxa"/>
            <w:shd w:val="clear" w:color="auto" w:fill="auto"/>
            <w:vAlign w:val="center"/>
            <w:tcPrChange w:id="2994" w:author="Autor">
              <w:tcPr>
                <w:tcW w:w="567" w:type="dxa"/>
                <w:shd w:val="clear" w:color="auto" w:fill="auto"/>
                <w:vAlign w:val="center"/>
              </w:tcPr>
            </w:tcPrChange>
          </w:tcPr>
          <w:p w:rsidR="00BB2644" w:rsidRPr="00BB2644" w:rsidRDefault="00BB2644" w:rsidP="00BB2644">
            <w:pPr>
              <w:jc w:val="center"/>
              <w:rPr>
                <w:color w:val="000000"/>
                <w:sz w:val="22"/>
                <w:szCs w:val="22"/>
              </w:rPr>
            </w:pPr>
            <w:del w:id="2995" w:author="Autor">
              <w:r w:rsidRPr="00BB2644" w:rsidDel="009634DB">
                <w:rPr>
                  <w:color w:val="000000"/>
                  <w:sz w:val="22"/>
                  <w:szCs w:val="22"/>
                </w:rPr>
                <w:delText> </w:delText>
              </w:r>
            </w:del>
          </w:p>
        </w:tc>
        <w:tc>
          <w:tcPr>
            <w:tcW w:w="567" w:type="dxa"/>
            <w:shd w:val="clear" w:color="auto" w:fill="auto"/>
            <w:vAlign w:val="center"/>
            <w:tcPrChange w:id="2996" w:author="Autor">
              <w:tcPr>
                <w:tcW w:w="567" w:type="dxa"/>
                <w:shd w:val="clear" w:color="auto" w:fill="auto"/>
                <w:vAlign w:val="center"/>
              </w:tcPr>
            </w:tcPrChange>
          </w:tcPr>
          <w:p w:rsidR="00BB2644" w:rsidRPr="00BB2644" w:rsidRDefault="00BB2644" w:rsidP="00BB2644">
            <w:pPr>
              <w:jc w:val="center"/>
              <w:rPr>
                <w:color w:val="000000"/>
                <w:sz w:val="22"/>
                <w:szCs w:val="22"/>
              </w:rPr>
            </w:pPr>
            <w:del w:id="2997" w:author="Autor">
              <w:r w:rsidRPr="00BB2644" w:rsidDel="009634DB">
                <w:rPr>
                  <w:color w:val="000000"/>
                  <w:sz w:val="22"/>
                  <w:szCs w:val="22"/>
                </w:rPr>
                <w:delText> </w:delText>
              </w:r>
            </w:del>
          </w:p>
        </w:tc>
        <w:tc>
          <w:tcPr>
            <w:tcW w:w="776" w:type="dxa"/>
            <w:shd w:val="clear" w:color="auto" w:fill="auto"/>
            <w:vAlign w:val="center"/>
            <w:tcPrChange w:id="2998" w:author="Autor">
              <w:tcPr>
                <w:tcW w:w="776" w:type="dxa"/>
                <w:shd w:val="clear" w:color="auto" w:fill="auto"/>
                <w:vAlign w:val="center"/>
              </w:tcPr>
            </w:tcPrChange>
          </w:tcPr>
          <w:p w:rsidR="00BB2644" w:rsidRPr="00BB2644" w:rsidRDefault="00BB2644" w:rsidP="00BB2644">
            <w:pPr>
              <w:jc w:val="center"/>
              <w:rPr>
                <w:color w:val="000000"/>
                <w:sz w:val="22"/>
                <w:szCs w:val="22"/>
              </w:rPr>
            </w:pPr>
            <w:del w:id="2999" w:author="Autor">
              <w:r w:rsidRPr="00BB2644" w:rsidDel="009634DB">
                <w:rPr>
                  <w:color w:val="000000"/>
                  <w:sz w:val="22"/>
                  <w:szCs w:val="22"/>
                </w:rPr>
                <w:delText> </w:delText>
              </w:r>
            </w:del>
          </w:p>
        </w:tc>
        <w:tc>
          <w:tcPr>
            <w:tcW w:w="1775" w:type="dxa"/>
            <w:shd w:val="clear" w:color="auto" w:fill="auto"/>
            <w:vAlign w:val="center"/>
            <w:tcPrChange w:id="3000" w:author="Autor">
              <w:tcPr>
                <w:tcW w:w="1775" w:type="dxa"/>
                <w:shd w:val="clear" w:color="auto" w:fill="auto"/>
                <w:vAlign w:val="center"/>
              </w:tcPr>
            </w:tcPrChange>
          </w:tcPr>
          <w:p w:rsidR="00BB2644" w:rsidRPr="00BB2644" w:rsidRDefault="00BB2644" w:rsidP="00BB2644">
            <w:pPr>
              <w:jc w:val="center"/>
              <w:rPr>
                <w:color w:val="000000"/>
                <w:sz w:val="22"/>
                <w:szCs w:val="22"/>
              </w:rPr>
            </w:pPr>
            <w:del w:id="3001" w:author="Autor">
              <w:r w:rsidRPr="00BB2644" w:rsidDel="009634DB">
                <w:rPr>
                  <w:color w:val="000000"/>
                  <w:sz w:val="22"/>
                  <w:szCs w:val="22"/>
                </w:rPr>
                <w:delText> </w:delText>
              </w:r>
            </w:del>
          </w:p>
        </w:tc>
      </w:tr>
      <w:tr w:rsidR="00BB2644" w:rsidRPr="00BB2644" w:rsidTr="009634DB">
        <w:trPr>
          <w:trHeight w:val="300"/>
          <w:trPrChange w:id="3002" w:author="Autor">
            <w:trPr>
              <w:trHeight w:val="300"/>
            </w:trPr>
          </w:trPrChange>
        </w:trPr>
        <w:tc>
          <w:tcPr>
            <w:tcW w:w="582" w:type="dxa"/>
            <w:shd w:val="clear" w:color="auto" w:fill="auto"/>
            <w:noWrap/>
            <w:vAlign w:val="center"/>
            <w:tcPrChange w:id="3003"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3004" w:author="Autor">
              <w:r w:rsidRPr="00BB2644" w:rsidDel="009634DB">
                <w:rPr>
                  <w:color w:val="000000"/>
                  <w:sz w:val="22"/>
                  <w:szCs w:val="22"/>
                </w:rPr>
                <w:delText>14</w:delText>
              </w:r>
            </w:del>
          </w:p>
        </w:tc>
        <w:tc>
          <w:tcPr>
            <w:tcW w:w="4820" w:type="dxa"/>
            <w:gridSpan w:val="2"/>
            <w:shd w:val="clear" w:color="auto" w:fill="auto"/>
            <w:vAlign w:val="center"/>
            <w:tcPrChange w:id="3005" w:author="Autor">
              <w:tcPr>
                <w:tcW w:w="4820" w:type="dxa"/>
                <w:gridSpan w:val="2"/>
                <w:shd w:val="clear" w:color="auto" w:fill="auto"/>
                <w:vAlign w:val="center"/>
              </w:tcPr>
            </w:tcPrChange>
          </w:tcPr>
          <w:p w:rsidR="00BB2644" w:rsidRPr="00BB2644" w:rsidRDefault="00BB2644" w:rsidP="00BB2644">
            <w:pPr>
              <w:rPr>
                <w:color w:val="000000"/>
                <w:sz w:val="22"/>
                <w:szCs w:val="22"/>
              </w:rPr>
            </w:pPr>
            <w:del w:id="3006" w:author="Autor">
              <w:r w:rsidRPr="00BB2644" w:rsidDel="009634DB">
                <w:rPr>
                  <w:color w:val="000000"/>
                  <w:sz w:val="22"/>
                  <w:szCs w:val="22"/>
                </w:rPr>
                <w:delText xml:space="preserve">Postupoval prijímateľ pri zadávaní koncesie podľa § 66 až § 71 ZVO? </w:delText>
              </w:r>
            </w:del>
          </w:p>
        </w:tc>
        <w:tc>
          <w:tcPr>
            <w:tcW w:w="567" w:type="dxa"/>
            <w:shd w:val="clear" w:color="auto" w:fill="auto"/>
            <w:vAlign w:val="center"/>
            <w:tcPrChange w:id="3007" w:author="Autor">
              <w:tcPr>
                <w:tcW w:w="567" w:type="dxa"/>
                <w:shd w:val="clear" w:color="auto" w:fill="auto"/>
                <w:vAlign w:val="center"/>
              </w:tcPr>
            </w:tcPrChange>
          </w:tcPr>
          <w:p w:rsidR="00BB2644" w:rsidRPr="00BB2644" w:rsidRDefault="00BB2644" w:rsidP="00BB2644">
            <w:pPr>
              <w:jc w:val="center"/>
              <w:rPr>
                <w:color w:val="000000"/>
                <w:sz w:val="22"/>
                <w:szCs w:val="22"/>
              </w:rPr>
            </w:pPr>
            <w:del w:id="3008" w:author="Autor">
              <w:r w:rsidRPr="00BB2644" w:rsidDel="009634DB">
                <w:rPr>
                  <w:color w:val="000000"/>
                  <w:sz w:val="22"/>
                  <w:szCs w:val="22"/>
                </w:rPr>
                <w:delText> </w:delText>
              </w:r>
            </w:del>
          </w:p>
        </w:tc>
        <w:tc>
          <w:tcPr>
            <w:tcW w:w="567" w:type="dxa"/>
            <w:shd w:val="clear" w:color="auto" w:fill="auto"/>
            <w:vAlign w:val="center"/>
            <w:tcPrChange w:id="3009" w:author="Autor">
              <w:tcPr>
                <w:tcW w:w="567" w:type="dxa"/>
                <w:shd w:val="clear" w:color="auto" w:fill="auto"/>
                <w:vAlign w:val="center"/>
              </w:tcPr>
            </w:tcPrChange>
          </w:tcPr>
          <w:p w:rsidR="00BB2644" w:rsidRPr="00BB2644" w:rsidRDefault="00BB2644" w:rsidP="00BB2644">
            <w:pPr>
              <w:jc w:val="center"/>
              <w:rPr>
                <w:color w:val="000000"/>
                <w:sz w:val="22"/>
                <w:szCs w:val="22"/>
              </w:rPr>
            </w:pPr>
            <w:del w:id="3010" w:author="Autor">
              <w:r w:rsidRPr="00BB2644" w:rsidDel="009634DB">
                <w:rPr>
                  <w:color w:val="000000"/>
                  <w:sz w:val="22"/>
                  <w:szCs w:val="22"/>
                </w:rPr>
                <w:delText> </w:delText>
              </w:r>
            </w:del>
          </w:p>
        </w:tc>
        <w:tc>
          <w:tcPr>
            <w:tcW w:w="776" w:type="dxa"/>
            <w:shd w:val="clear" w:color="auto" w:fill="auto"/>
            <w:vAlign w:val="center"/>
            <w:tcPrChange w:id="3011" w:author="Autor">
              <w:tcPr>
                <w:tcW w:w="776" w:type="dxa"/>
                <w:shd w:val="clear" w:color="auto" w:fill="auto"/>
                <w:vAlign w:val="center"/>
              </w:tcPr>
            </w:tcPrChange>
          </w:tcPr>
          <w:p w:rsidR="00BB2644" w:rsidRPr="00BB2644" w:rsidRDefault="00BB2644" w:rsidP="00BB2644">
            <w:pPr>
              <w:jc w:val="center"/>
              <w:rPr>
                <w:color w:val="000000"/>
                <w:sz w:val="22"/>
                <w:szCs w:val="22"/>
              </w:rPr>
            </w:pPr>
            <w:del w:id="3012" w:author="Autor">
              <w:r w:rsidRPr="00BB2644" w:rsidDel="009634DB">
                <w:rPr>
                  <w:color w:val="000000"/>
                  <w:sz w:val="22"/>
                  <w:szCs w:val="22"/>
                </w:rPr>
                <w:delText> </w:delText>
              </w:r>
            </w:del>
          </w:p>
        </w:tc>
        <w:tc>
          <w:tcPr>
            <w:tcW w:w="1775" w:type="dxa"/>
            <w:shd w:val="clear" w:color="auto" w:fill="auto"/>
            <w:vAlign w:val="center"/>
            <w:tcPrChange w:id="3013" w:author="Autor">
              <w:tcPr>
                <w:tcW w:w="1775" w:type="dxa"/>
                <w:shd w:val="clear" w:color="auto" w:fill="auto"/>
                <w:vAlign w:val="center"/>
              </w:tcPr>
            </w:tcPrChange>
          </w:tcPr>
          <w:p w:rsidR="00BB2644" w:rsidRPr="00BB2644" w:rsidRDefault="00BB2644" w:rsidP="00BB2644">
            <w:pPr>
              <w:jc w:val="center"/>
              <w:rPr>
                <w:color w:val="000000"/>
                <w:sz w:val="22"/>
                <w:szCs w:val="22"/>
              </w:rPr>
            </w:pPr>
            <w:del w:id="3014" w:author="Autor">
              <w:r w:rsidRPr="00BB2644" w:rsidDel="009634DB">
                <w:rPr>
                  <w:color w:val="000000"/>
                  <w:sz w:val="22"/>
                  <w:szCs w:val="22"/>
                </w:rPr>
                <w:delText> </w:delText>
              </w:r>
            </w:del>
          </w:p>
        </w:tc>
      </w:tr>
      <w:tr w:rsidR="00BB2644" w:rsidRPr="00BB2644" w:rsidTr="009634DB">
        <w:trPr>
          <w:trHeight w:val="300"/>
          <w:trPrChange w:id="3015" w:author="Autor">
            <w:trPr>
              <w:trHeight w:val="300"/>
            </w:trPr>
          </w:trPrChange>
        </w:trPr>
        <w:tc>
          <w:tcPr>
            <w:tcW w:w="582" w:type="dxa"/>
            <w:shd w:val="clear" w:color="auto" w:fill="auto"/>
            <w:noWrap/>
            <w:vAlign w:val="center"/>
            <w:tcPrChange w:id="3016" w:author="Autor">
              <w:tcPr>
                <w:tcW w:w="582" w:type="dxa"/>
                <w:shd w:val="clear" w:color="auto" w:fill="auto"/>
                <w:noWrap/>
                <w:vAlign w:val="center"/>
              </w:tcPr>
            </w:tcPrChange>
          </w:tcPr>
          <w:p w:rsidR="00BB2644" w:rsidRPr="00BB2644" w:rsidRDefault="00BB2644" w:rsidP="00BB2644">
            <w:pPr>
              <w:jc w:val="center"/>
              <w:rPr>
                <w:color w:val="000000"/>
                <w:sz w:val="22"/>
                <w:szCs w:val="22"/>
              </w:rPr>
            </w:pPr>
            <w:del w:id="3017" w:author="Autor">
              <w:r w:rsidRPr="00BB2644" w:rsidDel="009634DB">
                <w:rPr>
                  <w:color w:val="000000"/>
                  <w:sz w:val="22"/>
                  <w:szCs w:val="22"/>
                </w:rPr>
                <w:delText>15</w:delText>
              </w:r>
            </w:del>
          </w:p>
        </w:tc>
        <w:tc>
          <w:tcPr>
            <w:tcW w:w="4820" w:type="dxa"/>
            <w:gridSpan w:val="2"/>
            <w:shd w:val="clear" w:color="auto" w:fill="auto"/>
            <w:vAlign w:val="center"/>
            <w:tcPrChange w:id="3018" w:author="Autor">
              <w:tcPr>
                <w:tcW w:w="4820" w:type="dxa"/>
                <w:gridSpan w:val="2"/>
                <w:shd w:val="clear" w:color="auto" w:fill="auto"/>
                <w:vAlign w:val="center"/>
              </w:tcPr>
            </w:tcPrChange>
          </w:tcPr>
          <w:p w:rsidR="00BB2644" w:rsidRPr="00BB2644" w:rsidRDefault="00BB2644" w:rsidP="00BB2644">
            <w:pPr>
              <w:rPr>
                <w:sz w:val="22"/>
                <w:szCs w:val="22"/>
              </w:rPr>
            </w:pPr>
            <w:del w:id="3019" w:author="Autor">
              <w:r w:rsidRPr="00BB2644" w:rsidDel="009634DB">
                <w:rPr>
                  <w:sz w:val="22"/>
                  <w:szCs w:val="22"/>
                </w:rPr>
                <w:delText>Neboli identifikované iné porušenia pravidiel a postupov verejného obstarávania?</w:delText>
              </w:r>
            </w:del>
          </w:p>
        </w:tc>
        <w:tc>
          <w:tcPr>
            <w:tcW w:w="567" w:type="dxa"/>
            <w:shd w:val="clear" w:color="auto" w:fill="auto"/>
            <w:vAlign w:val="center"/>
            <w:tcPrChange w:id="3020" w:author="Autor">
              <w:tcPr>
                <w:tcW w:w="567" w:type="dxa"/>
                <w:shd w:val="clear" w:color="auto" w:fill="auto"/>
                <w:vAlign w:val="center"/>
              </w:tcPr>
            </w:tcPrChange>
          </w:tcPr>
          <w:p w:rsidR="00BB2644" w:rsidRPr="00BB2644" w:rsidRDefault="00BB2644" w:rsidP="00BB2644">
            <w:pPr>
              <w:jc w:val="center"/>
              <w:rPr>
                <w:color w:val="000000"/>
                <w:sz w:val="22"/>
                <w:szCs w:val="22"/>
              </w:rPr>
            </w:pPr>
            <w:del w:id="3021" w:author="Autor">
              <w:r w:rsidRPr="00BB2644" w:rsidDel="009634DB">
                <w:rPr>
                  <w:color w:val="000000"/>
                  <w:sz w:val="22"/>
                  <w:szCs w:val="22"/>
                </w:rPr>
                <w:delText> </w:delText>
              </w:r>
            </w:del>
          </w:p>
        </w:tc>
        <w:tc>
          <w:tcPr>
            <w:tcW w:w="567" w:type="dxa"/>
            <w:shd w:val="clear" w:color="auto" w:fill="auto"/>
            <w:vAlign w:val="center"/>
            <w:tcPrChange w:id="3022" w:author="Autor">
              <w:tcPr>
                <w:tcW w:w="567" w:type="dxa"/>
                <w:shd w:val="clear" w:color="auto" w:fill="auto"/>
                <w:vAlign w:val="center"/>
              </w:tcPr>
            </w:tcPrChange>
          </w:tcPr>
          <w:p w:rsidR="00BB2644" w:rsidRPr="00BB2644" w:rsidRDefault="00BB2644" w:rsidP="00BB2644">
            <w:pPr>
              <w:jc w:val="center"/>
              <w:rPr>
                <w:color w:val="000000"/>
                <w:sz w:val="22"/>
                <w:szCs w:val="22"/>
              </w:rPr>
            </w:pPr>
            <w:del w:id="3023" w:author="Autor">
              <w:r w:rsidRPr="00BB2644" w:rsidDel="009634DB">
                <w:rPr>
                  <w:color w:val="000000"/>
                  <w:sz w:val="22"/>
                  <w:szCs w:val="22"/>
                </w:rPr>
                <w:delText> </w:delText>
              </w:r>
            </w:del>
          </w:p>
        </w:tc>
        <w:tc>
          <w:tcPr>
            <w:tcW w:w="776" w:type="dxa"/>
            <w:shd w:val="clear" w:color="auto" w:fill="auto"/>
            <w:vAlign w:val="center"/>
            <w:tcPrChange w:id="3024" w:author="Autor">
              <w:tcPr>
                <w:tcW w:w="776" w:type="dxa"/>
                <w:shd w:val="clear" w:color="auto" w:fill="auto"/>
                <w:vAlign w:val="center"/>
              </w:tcPr>
            </w:tcPrChange>
          </w:tcPr>
          <w:p w:rsidR="00BB2644" w:rsidRPr="00BB2644" w:rsidRDefault="00BB2644" w:rsidP="00BB2644">
            <w:pPr>
              <w:jc w:val="center"/>
              <w:rPr>
                <w:color w:val="000000"/>
                <w:sz w:val="22"/>
                <w:szCs w:val="22"/>
              </w:rPr>
            </w:pPr>
            <w:del w:id="3025" w:author="Autor">
              <w:r w:rsidRPr="00BB2644" w:rsidDel="009634DB">
                <w:rPr>
                  <w:color w:val="000000"/>
                  <w:sz w:val="22"/>
                  <w:szCs w:val="22"/>
                </w:rPr>
                <w:delText> </w:delText>
              </w:r>
            </w:del>
          </w:p>
        </w:tc>
        <w:tc>
          <w:tcPr>
            <w:tcW w:w="1775" w:type="dxa"/>
            <w:shd w:val="clear" w:color="auto" w:fill="auto"/>
            <w:vAlign w:val="center"/>
            <w:tcPrChange w:id="3026" w:author="Autor">
              <w:tcPr>
                <w:tcW w:w="1775" w:type="dxa"/>
                <w:shd w:val="clear" w:color="auto" w:fill="auto"/>
                <w:vAlign w:val="center"/>
              </w:tcPr>
            </w:tcPrChange>
          </w:tcPr>
          <w:p w:rsidR="00BB2644" w:rsidRPr="00BB2644" w:rsidRDefault="00BB2644" w:rsidP="00BB2644">
            <w:pPr>
              <w:jc w:val="center"/>
              <w:rPr>
                <w:color w:val="000000"/>
                <w:sz w:val="22"/>
                <w:szCs w:val="22"/>
              </w:rPr>
            </w:pPr>
            <w:del w:id="3027" w:author="Autor">
              <w:r w:rsidRPr="00BB2644" w:rsidDel="009634DB">
                <w:rPr>
                  <w:color w:val="000000"/>
                  <w:sz w:val="22"/>
                  <w:szCs w:val="22"/>
                </w:rPr>
                <w:delText> </w:delText>
              </w:r>
            </w:del>
          </w:p>
        </w:tc>
      </w:tr>
      <w:tr w:rsidR="00E2408D" w:rsidRPr="00BB2644" w:rsidTr="00CB451E">
        <w:trPr>
          <w:trHeight w:val="300"/>
        </w:trPr>
        <w:tc>
          <w:tcPr>
            <w:tcW w:w="9087" w:type="dxa"/>
            <w:gridSpan w:val="7"/>
            <w:shd w:val="clear" w:color="auto" w:fill="auto"/>
            <w:noWrap/>
            <w:vAlign w:val="center"/>
          </w:tcPr>
          <w:p w:rsidR="00E2408D" w:rsidRPr="00BD2FCC" w:rsidDel="009634DB" w:rsidRDefault="00E2408D" w:rsidP="00CB451E">
            <w:pPr>
              <w:jc w:val="both"/>
              <w:rPr>
                <w:del w:id="3028" w:author="Autor"/>
                <w:b/>
                <w:sz w:val="20"/>
                <w:szCs w:val="20"/>
              </w:rPr>
            </w:pPr>
            <w:del w:id="3029" w:author="Autor">
              <w:r w:rsidRPr="00BD2FCC" w:rsidDel="009634DB">
                <w:rPr>
                  <w:b/>
                  <w:sz w:val="20"/>
                  <w:szCs w:val="20"/>
                </w:rPr>
                <w:delText>VYJADRENIE</w:delText>
              </w:r>
            </w:del>
          </w:p>
          <w:p w:rsidR="00E2408D" w:rsidRPr="00BD2FCC" w:rsidDel="009634DB" w:rsidRDefault="00E2408D" w:rsidP="00CB451E">
            <w:pPr>
              <w:jc w:val="both"/>
              <w:rPr>
                <w:del w:id="3030" w:author="Autor"/>
                <w:sz w:val="20"/>
                <w:szCs w:val="20"/>
              </w:rPr>
            </w:pPr>
          </w:p>
          <w:p w:rsidR="009503C9" w:rsidRPr="00A20234" w:rsidDel="009634DB" w:rsidRDefault="009503C9" w:rsidP="009503C9">
            <w:pPr>
              <w:jc w:val="both"/>
              <w:rPr>
                <w:del w:id="3031" w:author="Autor"/>
                <w:sz w:val="20"/>
                <w:szCs w:val="20"/>
              </w:rPr>
            </w:pPr>
            <w:del w:id="3032" w:author="Autor">
              <w:r w:rsidRPr="00A20234" w:rsidDel="009634DB">
                <w:rPr>
                  <w:sz w:val="20"/>
                  <w:szCs w:val="20"/>
                </w:rPr>
                <w:delText>Na základe overených skutočností potvrdzujem, že (uveďte jednu z možností v súlade s ustanovením § 7 ods. 3 zákona o finančnej kontrole).</w:delText>
              </w:r>
              <w:r w:rsidRPr="00A20234" w:rsidDel="009634DB">
                <w:rPr>
                  <w:sz w:val="20"/>
                  <w:szCs w:val="20"/>
                </w:rPr>
                <w:footnoteReference w:customMarkFollows="1" w:id="98"/>
                <w:delText>[1]</w:delText>
              </w:r>
            </w:del>
          </w:p>
          <w:p w:rsidR="000C1AA0" w:rsidRPr="00A54276" w:rsidDel="009634DB" w:rsidRDefault="000C1AA0" w:rsidP="000C1AA0">
            <w:pPr>
              <w:rPr>
                <w:del w:id="3036" w:author="Autor"/>
              </w:rPr>
            </w:pPr>
            <w:del w:id="3037" w:author="Autor">
              <w:r w:rsidRPr="00B64015" w:rsidDel="009634DB">
                <w:rPr>
                  <w:sz w:val="20"/>
                  <w:szCs w:val="20"/>
                </w:rPr>
                <w:delText xml:space="preserve">  </w:delText>
              </w:r>
            </w:del>
          </w:p>
          <w:p w:rsidR="00E2408D" w:rsidRPr="00BB2644" w:rsidRDefault="00E2408D" w:rsidP="00D57320">
            <w:pPr>
              <w:rPr>
                <w:b/>
                <w:bCs/>
                <w:color w:val="000000"/>
                <w:sz w:val="22"/>
                <w:szCs w:val="22"/>
              </w:rPr>
            </w:pPr>
          </w:p>
        </w:tc>
      </w:tr>
      <w:tr w:rsidR="00E2408D" w:rsidRPr="00BB2644" w:rsidTr="009634DB">
        <w:trPr>
          <w:trHeight w:val="300"/>
          <w:trPrChange w:id="3038" w:author="Autor">
            <w:trPr>
              <w:trHeight w:val="300"/>
            </w:trPr>
          </w:trPrChange>
        </w:trPr>
        <w:tc>
          <w:tcPr>
            <w:tcW w:w="3559" w:type="dxa"/>
            <w:gridSpan w:val="2"/>
            <w:shd w:val="clear" w:color="auto" w:fill="auto"/>
            <w:vAlign w:val="center"/>
            <w:tcPrChange w:id="3039" w:author="Autor">
              <w:tcPr>
                <w:tcW w:w="3559" w:type="dxa"/>
                <w:gridSpan w:val="2"/>
                <w:shd w:val="clear" w:color="auto" w:fill="auto"/>
                <w:vAlign w:val="center"/>
              </w:tcPr>
            </w:tcPrChange>
          </w:tcPr>
          <w:p w:rsidR="00E2408D" w:rsidRPr="00BB2644" w:rsidRDefault="00E2408D" w:rsidP="00CB451E">
            <w:pPr>
              <w:rPr>
                <w:b/>
                <w:bCs/>
                <w:sz w:val="22"/>
                <w:szCs w:val="22"/>
              </w:rPr>
            </w:pPr>
            <w:del w:id="3040"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99"/>
                <w:delText>2</w:delText>
              </w:r>
              <w:r w:rsidRPr="00BB2644" w:rsidDel="009634DB">
                <w:rPr>
                  <w:b/>
                  <w:bCs/>
                  <w:sz w:val="22"/>
                  <w:szCs w:val="22"/>
                </w:rPr>
                <w:delText>:</w:delText>
              </w:r>
            </w:del>
          </w:p>
        </w:tc>
        <w:tc>
          <w:tcPr>
            <w:tcW w:w="5528" w:type="dxa"/>
            <w:gridSpan w:val="5"/>
            <w:shd w:val="clear" w:color="auto" w:fill="auto"/>
            <w:vAlign w:val="center"/>
            <w:tcPrChange w:id="3043" w:author="Autor">
              <w:tcPr>
                <w:tcW w:w="5528" w:type="dxa"/>
                <w:gridSpan w:val="5"/>
                <w:shd w:val="clear" w:color="auto" w:fill="auto"/>
                <w:vAlign w:val="center"/>
              </w:tcPr>
            </w:tcPrChange>
          </w:tcPr>
          <w:p w:rsidR="00E2408D" w:rsidRPr="00BB2644" w:rsidRDefault="00E2408D" w:rsidP="00CB451E">
            <w:pPr>
              <w:rPr>
                <w:color w:val="000000"/>
                <w:sz w:val="22"/>
                <w:szCs w:val="22"/>
              </w:rPr>
            </w:pPr>
            <w:del w:id="3044" w:author="Autor">
              <w:r w:rsidRPr="00BB2644" w:rsidDel="009634DB">
                <w:rPr>
                  <w:color w:val="000000"/>
                  <w:sz w:val="22"/>
                  <w:szCs w:val="22"/>
                </w:rPr>
                <w:delText> </w:delText>
              </w:r>
            </w:del>
          </w:p>
        </w:tc>
      </w:tr>
      <w:tr w:rsidR="00E2408D" w:rsidRPr="00BB2644" w:rsidTr="009634DB">
        <w:trPr>
          <w:trHeight w:val="300"/>
          <w:trPrChange w:id="3045" w:author="Autor">
            <w:trPr>
              <w:trHeight w:val="300"/>
            </w:trPr>
          </w:trPrChange>
        </w:trPr>
        <w:tc>
          <w:tcPr>
            <w:tcW w:w="3559" w:type="dxa"/>
            <w:gridSpan w:val="2"/>
            <w:shd w:val="clear" w:color="auto" w:fill="auto"/>
            <w:vAlign w:val="center"/>
            <w:tcPrChange w:id="3046" w:author="Autor">
              <w:tcPr>
                <w:tcW w:w="3559" w:type="dxa"/>
                <w:gridSpan w:val="2"/>
                <w:shd w:val="clear" w:color="auto" w:fill="auto"/>
                <w:vAlign w:val="center"/>
              </w:tcPr>
            </w:tcPrChange>
          </w:tcPr>
          <w:p w:rsidR="00E2408D" w:rsidRPr="00BB2644" w:rsidRDefault="00E2408D" w:rsidP="00CB451E">
            <w:pPr>
              <w:rPr>
                <w:b/>
                <w:bCs/>
                <w:sz w:val="22"/>
                <w:szCs w:val="22"/>
              </w:rPr>
            </w:pPr>
            <w:del w:id="3047" w:author="Autor">
              <w:r w:rsidRPr="00BB2644" w:rsidDel="009634DB">
                <w:rPr>
                  <w:b/>
                  <w:bCs/>
                  <w:sz w:val="22"/>
                  <w:szCs w:val="22"/>
                </w:rPr>
                <w:delText>Dátum:</w:delText>
              </w:r>
            </w:del>
          </w:p>
        </w:tc>
        <w:tc>
          <w:tcPr>
            <w:tcW w:w="5528" w:type="dxa"/>
            <w:gridSpan w:val="5"/>
            <w:shd w:val="clear" w:color="auto" w:fill="auto"/>
            <w:vAlign w:val="center"/>
            <w:tcPrChange w:id="3048" w:author="Autor">
              <w:tcPr>
                <w:tcW w:w="5528" w:type="dxa"/>
                <w:gridSpan w:val="5"/>
                <w:shd w:val="clear" w:color="auto" w:fill="auto"/>
                <w:vAlign w:val="center"/>
              </w:tcPr>
            </w:tcPrChange>
          </w:tcPr>
          <w:p w:rsidR="00E2408D" w:rsidRPr="00BB2644" w:rsidRDefault="00E2408D" w:rsidP="00CB451E">
            <w:pPr>
              <w:rPr>
                <w:color w:val="000000"/>
                <w:sz w:val="22"/>
                <w:szCs w:val="22"/>
              </w:rPr>
            </w:pPr>
            <w:del w:id="3049" w:author="Autor">
              <w:r w:rsidRPr="00BB2644" w:rsidDel="009634DB">
                <w:rPr>
                  <w:color w:val="000000"/>
                  <w:sz w:val="22"/>
                  <w:szCs w:val="22"/>
                </w:rPr>
                <w:delText> </w:delText>
              </w:r>
            </w:del>
          </w:p>
        </w:tc>
      </w:tr>
      <w:tr w:rsidR="00E2408D" w:rsidRPr="00BB2644" w:rsidTr="009634DB">
        <w:trPr>
          <w:trHeight w:val="300"/>
          <w:trPrChange w:id="3050" w:author="Autor">
            <w:trPr>
              <w:trHeight w:val="300"/>
            </w:trPr>
          </w:trPrChange>
        </w:trPr>
        <w:tc>
          <w:tcPr>
            <w:tcW w:w="3559" w:type="dxa"/>
            <w:gridSpan w:val="2"/>
            <w:shd w:val="clear" w:color="000000" w:fill="FFFFFF"/>
            <w:vAlign w:val="center"/>
            <w:tcPrChange w:id="3051" w:author="Autor">
              <w:tcPr>
                <w:tcW w:w="3559" w:type="dxa"/>
                <w:gridSpan w:val="2"/>
                <w:shd w:val="clear" w:color="000000" w:fill="FFFFFF"/>
                <w:vAlign w:val="center"/>
              </w:tcPr>
            </w:tcPrChange>
          </w:tcPr>
          <w:p w:rsidR="00E2408D" w:rsidRPr="00BB2644" w:rsidRDefault="00E2408D" w:rsidP="00CB451E">
            <w:pPr>
              <w:rPr>
                <w:b/>
                <w:bCs/>
                <w:sz w:val="22"/>
                <w:szCs w:val="22"/>
              </w:rPr>
            </w:pPr>
            <w:del w:id="3052" w:author="Autor">
              <w:r w:rsidRPr="00BB2644" w:rsidDel="009634DB">
                <w:rPr>
                  <w:b/>
                  <w:bCs/>
                  <w:sz w:val="22"/>
                  <w:szCs w:val="22"/>
                </w:rPr>
                <w:delText>Podpis:</w:delText>
              </w:r>
            </w:del>
          </w:p>
        </w:tc>
        <w:tc>
          <w:tcPr>
            <w:tcW w:w="5528" w:type="dxa"/>
            <w:gridSpan w:val="5"/>
            <w:shd w:val="clear" w:color="auto" w:fill="auto"/>
            <w:vAlign w:val="center"/>
            <w:tcPrChange w:id="3053" w:author="Autor">
              <w:tcPr>
                <w:tcW w:w="5528" w:type="dxa"/>
                <w:gridSpan w:val="5"/>
                <w:shd w:val="clear" w:color="auto" w:fill="auto"/>
                <w:vAlign w:val="center"/>
              </w:tcPr>
            </w:tcPrChange>
          </w:tcPr>
          <w:p w:rsidR="00E2408D" w:rsidRPr="00BB2644" w:rsidRDefault="00E2408D" w:rsidP="00CB451E">
            <w:pPr>
              <w:rPr>
                <w:color w:val="000000"/>
                <w:sz w:val="22"/>
                <w:szCs w:val="22"/>
              </w:rPr>
            </w:pPr>
            <w:del w:id="3054" w:author="Autor">
              <w:r w:rsidRPr="00BB2644" w:rsidDel="009634DB">
                <w:rPr>
                  <w:color w:val="000000"/>
                  <w:sz w:val="22"/>
                  <w:szCs w:val="22"/>
                </w:rPr>
                <w:delText> </w:delText>
              </w:r>
            </w:del>
          </w:p>
        </w:tc>
      </w:tr>
      <w:tr w:rsidR="00E2408D" w:rsidRPr="00BB2644" w:rsidTr="009634DB">
        <w:trPr>
          <w:trHeight w:val="300"/>
          <w:trPrChange w:id="3055" w:author="Autor">
            <w:trPr>
              <w:trHeight w:val="300"/>
            </w:trPr>
          </w:trPrChange>
        </w:trPr>
        <w:tc>
          <w:tcPr>
            <w:tcW w:w="9087" w:type="dxa"/>
            <w:gridSpan w:val="7"/>
            <w:shd w:val="clear" w:color="auto" w:fill="auto"/>
            <w:noWrap/>
            <w:vAlign w:val="bottom"/>
            <w:tcPrChange w:id="3056" w:author="Autor">
              <w:tcPr>
                <w:tcW w:w="9087" w:type="dxa"/>
                <w:gridSpan w:val="7"/>
                <w:shd w:val="clear" w:color="auto" w:fill="auto"/>
                <w:noWrap/>
                <w:vAlign w:val="bottom"/>
              </w:tcPr>
            </w:tcPrChange>
          </w:tcPr>
          <w:p w:rsidR="00E2408D" w:rsidRPr="00BB2644" w:rsidRDefault="00E2408D" w:rsidP="00CB451E">
            <w:pPr>
              <w:jc w:val="center"/>
              <w:rPr>
                <w:color w:val="000000"/>
                <w:sz w:val="22"/>
                <w:szCs w:val="22"/>
              </w:rPr>
            </w:pPr>
            <w:del w:id="3057" w:author="Autor">
              <w:r w:rsidRPr="00BB2644" w:rsidDel="009634DB">
                <w:rPr>
                  <w:color w:val="000000"/>
                  <w:sz w:val="22"/>
                  <w:szCs w:val="22"/>
                </w:rPr>
                <w:delText> </w:delText>
              </w:r>
            </w:del>
          </w:p>
        </w:tc>
      </w:tr>
      <w:tr w:rsidR="00E2408D" w:rsidRPr="00BB2644" w:rsidTr="009634DB">
        <w:trPr>
          <w:trHeight w:val="300"/>
          <w:trPrChange w:id="3058" w:author="Autor">
            <w:trPr>
              <w:trHeight w:val="300"/>
            </w:trPr>
          </w:trPrChange>
        </w:trPr>
        <w:tc>
          <w:tcPr>
            <w:tcW w:w="3559" w:type="dxa"/>
            <w:gridSpan w:val="2"/>
            <w:shd w:val="clear" w:color="000000" w:fill="FFFFFF"/>
            <w:vAlign w:val="center"/>
            <w:tcPrChange w:id="3059" w:author="Autor">
              <w:tcPr>
                <w:tcW w:w="3559" w:type="dxa"/>
                <w:gridSpan w:val="2"/>
                <w:shd w:val="clear" w:color="000000" w:fill="FFFFFF"/>
                <w:vAlign w:val="center"/>
              </w:tcPr>
            </w:tcPrChange>
          </w:tcPr>
          <w:p w:rsidR="00E2408D" w:rsidRPr="00BB2644" w:rsidRDefault="00E2408D" w:rsidP="00CB451E">
            <w:pPr>
              <w:rPr>
                <w:b/>
                <w:bCs/>
                <w:sz w:val="22"/>
                <w:szCs w:val="22"/>
              </w:rPr>
            </w:pPr>
            <w:del w:id="3060" w:author="Autor">
              <w:r w:rsidRPr="00BB2644" w:rsidDel="009634DB">
                <w:rPr>
                  <w:b/>
                  <w:bCs/>
                  <w:sz w:val="22"/>
                  <w:szCs w:val="22"/>
                </w:rPr>
                <w:delText>Kontrolu vykonal</w:delText>
              </w:r>
              <w:r w:rsidR="009503C9" w:rsidDel="009634DB">
                <w:rPr>
                  <w:rStyle w:val="Odkaznapoznmkupodiarou"/>
                  <w:b/>
                  <w:bCs/>
                  <w:sz w:val="22"/>
                  <w:szCs w:val="22"/>
                </w:rPr>
                <w:footnoteReference w:customMarkFollows="1" w:id="100"/>
                <w:delText>3</w:delText>
              </w:r>
              <w:r w:rsidRPr="00BB2644" w:rsidDel="009634DB">
                <w:rPr>
                  <w:b/>
                  <w:bCs/>
                  <w:sz w:val="22"/>
                  <w:szCs w:val="22"/>
                </w:rPr>
                <w:delText>:</w:delText>
              </w:r>
            </w:del>
          </w:p>
        </w:tc>
        <w:tc>
          <w:tcPr>
            <w:tcW w:w="5528" w:type="dxa"/>
            <w:gridSpan w:val="5"/>
            <w:shd w:val="clear" w:color="auto" w:fill="auto"/>
            <w:vAlign w:val="center"/>
            <w:tcPrChange w:id="3063" w:author="Autor">
              <w:tcPr>
                <w:tcW w:w="5528" w:type="dxa"/>
                <w:gridSpan w:val="5"/>
                <w:shd w:val="clear" w:color="auto" w:fill="auto"/>
                <w:vAlign w:val="center"/>
              </w:tcPr>
            </w:tcPrChange>
          </w:tcPr>
          <w:p w:rsidR="00E2408D" w:rsidRPr="00BB2644" w:rsidRDefault="00E2408D" w:rsidP="00CB451E">
            <w:pPr>
              <w:rPr>
                <w:color w:val="000000"/>
                <w:sz w:val="22"/>
                <w:szCs w:val="22"/>
              </w:rPr>
            </w:pPr>
            <w:del w:id="3064" w:author="Autor">
              <w:r w:rsidRPr="00BB2644" w:rsidDel="009634DB">
                <w:rPr>
                  <w:color w:val="000000"/>
                  <w:sz w:val="22"/>
                  <w:szCs w:val="22"/>
                </w:rPr>
                <w:delText> </w:delText>
              </w:r>
            </w:del>
          </w:p>
        </w:tc>
      </w:tr>
      <w:tr w:rsidR="00E2408D" w:rsidRPr="00BB2644" w:rsidTr="009634DB">
        <w:trPr>
          <w:trHeight w:val="300"/>
          <w:trPrChange w:id="3065" w:author="Autor">
            <w:trPr>
              <w:trHeight w:val="300"/>
            </w:trPr>
          </w:trPrChange>
        </w:trPr>
        <w:tc>
          <w:tcPr>
            <w:tcW w:w="3559" w:type="dxa"/>
            <w:gridSpan w:val="2"/>
            <w:shd w:val="clear" w:color="000000" w:fill="FFFFFF"/>
            <w:vAlign w:val="center"/>
            <w:tcPrChange w:id="3066" w:author="Autor">
              <w:tcPr>
                <w:tcW w:w="3559" w:type="dxa"/>
                <w:gridSpan w:val="2"/>
                <w:shd w:val="clear" w:color="000000" w:fill="FFFFFF"/>
                <w:vAlign w:val="center"/>
              </w:tcPr>
            </w:tcPrChange>
          </w:tcPr>
          <w:p w:rsidR="00E2408D" w:rsidRPr="00BB2644" w:rsidRDefault="00E2408D" w:rsidP="00CB451E">
            <w:pPr>
              <w:rPr>
                <w:b/>
                <w:bCs/>
                <w:sz w:val="22"/>
                <w:szCs w:val="22"/>
              </w:rPr>
            </w:pPr>
            <w:del w:id="3067" w:author="Autor">
              <w:r w:rsidRPr="00BB2644" w:rsidDel="009634DB">
                <w:rPr>
                  <w:b/>
                  <w:bCs/>
                  <w:sz w:val="22"/>
                  <w:szCs w:val="22"/>
                </w:rPr>
                <w:delText xml:space="preserve">Dátum: </w:delText>
              </w:r>
            </w:del>
          </w:p>
        </w:tc>
        <w:tc>
          <w:tcPr>
            <w:tcW w:w="5528" w:type="dxa"/>
            <w:gridSpan w:val="5"/>
            <w:shd w:val="clear" w:color="auto" w:fill="auto"/>
            <w:vAlign w:val="center"/>
            <w:tcPrChange w:id="3068" w:author="Autor">
              <w:tcPr>
                <w:tcW w:w="5528" w:type="dxa"/>
                <w:gridSpan w:val="5"/>
                <w:shd w:val="clear" w:color="auto" w:fill="auto"/>
                <w:vAlign w:val="center"/>
              </w:tcPr>
            </w:tcPrChange>
          </w:tcPr>
          <w:p w:rsidR="00E2408D" w:rsidRPr="00BB2644" w:rsidRDefault="00E2408D" w:rsidP="00CB451E">
            <w:pPr>
              <w:rPr>
                <w:color w:val="000000"/>
                <w:sz w:val="22"/>
                <w:szCs w:val="22"/>
              </w:rPr>
            </w:pPr>
            <w:del w:id="3069" w:author="Autor">
              <w:r w:rsidRPr="00BB2644" w:rsidDel="009634DB">
                <w:rPr>
                  <w:color w:val="000000"/>
                  <w:sz w:val="22"/>
                  <w:szCs w:val="22"/>
                </w:rPr>
                <w:delText> </w:delText>
              </w:r>
            </w:del>
          </w:p>
        </w:tc>
      </w:tr>
      <w:tr w:rsidR="00E2408D" w:rsidRPr="00BB2644" w:rsidTr="009634DB">
        <w:trPr>
          <w:trHeight w:val="300"/>
          <w:trPrChange w:id="3070" w:author="Autor">
            <w:trPr>
              <w:trHeight w:val="300"/>
            </w:trPr>
          </w:trPrChange>
        </w:trPr>
        <w:tc>
          <w:tcPr>
            <w:tcW w:w="3559" w:type="dxa"/>
            <w:gridSpan w:val="2"/>
            <w:shd w:val="clear" w:color="000000" w:fill="FFFFFF"/>
            <w:vAlign w:val="center"/>
            <w:tcPrChange w:id="3071" w:author="Autor">
              <w:tcPr>
                <w:tcW w:w="3559" w:type="dxa"/>
                <w:gridSpan w:val="2"/>
                <w:shd w:val="clear" w:color="000000" w:fill="FFFFFF"/>
                <w:vAlign w:val="center"/>
              </w:tcPr>
            </w:tcPrChange>
          </w:tcPr>
          <w:p w:rsidR="00E2408D" w:rsidRPr="00BB2644" w:rsidRDefault="00E2408D" w:rsidP="00CB451E">
            <w:pPr>
              <w:rPr>
                <w:b/>
                <w:bCs/>
                <w:sz w:val="22"/>
                <w:szCs w:val="22"/>
              </w:rPr>
            </w:pPr>
            <w:del w:id="3072" w:author="Autor">
              <w:r w:rsidRPr="00BB2644" w:rsidDel="009634DB">
                <w:rPr>
                  <w:b/>
                  <w:bCs/>
                  <w:sz w:val="22"/>
                  <w:szCs w:val="22"/>
                </w:rPr>
                <w:delText>Podpis:</w:delText>
              </w:r>
            </w:del>
          </w:p>
        </w:tc>
        <w:tc>
          <w:tcPr>
            <w:tcW w:w="5528" w:type="dxa"/>
            <w:gridSpan w:val="5"/>
            <w:shd w:val="clear" w:color="auto" w:fill="auto"/>
            <w:vAlign w:val="center"/>
            <w:tcPrChange w:id="3073" w:author="Autor">
              <w:tcPr>
                <w:tcW w:w="5528" w:type="dxa"/>
                <w:gridSpan w:val="5"/>
                <w:shd w:val="clear" w:color="auto" w:fill="auto"/>
                <w:vAlign w:val="center"/>
              </w:tcPr>
            </w:tcPrChange>
          </w:tcPr>
          <w:p w:rsidR="00E2408D" w:rsidRPr="00BB2644" w:rsidRDefault="00E2408D" w:rsidP="00CB451E">
            <w:pPr>
              <w:rPr>
                <w:color w:val="000000"/>
                <w:sz w:val="22"/>
                <w:szCs w:val="22"/>
              </w:rPr>
            </w:pPr>
            <w:del w:id="3074" w:author="Autor">
              <w:r w:rsidRPr="00BB2644" w:rsidDel="009634DB">
                <w:rPr>
                  <w:color w:val="000000"/>
                  <w:sz w:val="22"/>
                  <w:szCs w:val="22"/>
                </w:rPr>
                <w:delText> </w:delText>
              </w:r>
            </w:del>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75"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07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076" w:author="Autor">
              <w:r w:rsidR="00682F85">
                <w:rPr>
                  <w:color w:val="000000"/>
                  <w:sz w:val="22"/>
                  <w:szCs w:val="22"/>
                </w:rPr>
                <w:t>prioritnej osi</w:t>
              </w:r>
            </w:ins>
            <w:del w:id="3077"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del w:id="3078" w:author="Autor">
              <w:r w:rsidRPr="00BB2644" w:rsidDel="00BE4FE4">
                <w:rPr>
                  <w:color w:val="000000"/>
                  <w:sz w:val="22"/>
                  <w:szCs w:val="22"/>
                </w:rPr>
                <w:delText>15</w:delText>
              </w:r>
            </w:del>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del w:id="3079" w:author="Autor">
              <w:r w:rsidRPr="00BB2644" w:rsidDel="00BE4FE4">
                <w:rPr>
                  <w:color w:val="000000"/>
                  <w:sz w:val="22"/>
                  <w:szCs w:val="22"/>
                </w:rPr>
                <w:delText>Bola použitá elektronická aukcia v súlade s § 43 ZVO?</w:delText>
              </w:r>
              <w:r w:rsidRPr="00BB2644" w:rsidDel="00BE4FE4">
                <w:rPr>
                  <w:color w:val="000000"/>
                  <w:sz w:val="22"/>
                  <w:szCs w:val="22"/>
                </w:rPr>
                <w:br/>
                <w:delText>a) Využila elektronická aukcia elektronické zariadenia certifikované podľa § 116 ZVO?</w:delText>
              </w:r>
              <w:r w:rsidRPr="00BB2644" w:rsidDel="00BE4FE4">
                <w:rPr>
                  <w:color w:val="000000"/>
                  <w:sz w:val="22"/>
                  <w:szCs w:val="22"/>
                </w:rPr>
                <w:br/>
                <w:delText>b) Vyzval verejný obstarávateľ elektronickými prostriedkami na účasť v EA súčasne všetkých uchádzačov, ktorých ponuky spĺňajú určené podmienky, pričom výzva obsahovala minimálne zákonné náležitosti?</w:delText>
              </w:r>
              <w:r w:rsidRPr="00BB2644" w:rsidDel="00BE4FE4">
                <w:rPr>
                  <w:color w:val="000000"/>
                  <w:sz w:val="22"/>
                  <w:szCs w:val="22"/>
                </w:rPr>
                <w:br/>
                <w:delText>c) Bola EA používaná spôsobom, ktorý nebránil čestnej hospodárskej súťaži, ktorým by sa menil predmet zákazky, ktorý bol definovaný v oznámení o vyhlásení VO alebo v oznámení použitom ako výzva na súťaž a v súťažných podkladoch?</w:delText>
              </w:r>
              <w:r w:rsidRPr="00BB2644" w:rsidDel="00BE4FE4">
                <w:rPr>
                  <w:color w:val="000000"/>
                  <w:sz w:val="22"/>
                  <w:szCs w:val="22"/>
                </w:rPr>
                <w:br/>
                <w:delText>d) Oznamoval verejný obstarávateľ počas každej etapy EA bezodkladne  všetkým uchádzačom dostatočné informácie, ktoré im umožňujú zistiť v každom okamihu ich relatívne umiestnenie?</w:delText>
              </w:r>
            </w:del>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w:t>
            </w:r>
            <w:ins w:id="3080" w:author="Autor">
              <w:r w:rsidR="00BE4FE4">
                <w:rPr>
                  <w:color w:val="000000"/>
                  <w:sz w:val="22"/>
                  <w:szCs w:val="22"/>
                </w:rPr>
                <w:t>5</w:t>
              </w:r>
            </w:ins>
            <w:del w:id="3081" w:author="Autor">
              <w:r w:rsidRPr="00BB2644" w:rsidDel="00BE4FE4">
                <w:rPr>
                  <w:color w:val="000000"/>
                  <w:sz w:val="22"/>
                  <w:szCs w:val="22"/>
                </w:rPr>
                <w:delText>6</w:delText>
              </w:r>
            </w:del>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ins w:id="3082" w:author="Autor">
              <w:r w:rsidR="00BE4FE4">
                <w:rPr>
                  <w:color w:val="000000"/>
                  <w:sz w:val="22"/>
                  <w:szCs w:val="22"/>
                </w:rPr>
                <w:t>6</w:t>
              </w:r>
            </w:ins>
            <w:del w:id="3083" w:author="Autor">
              <w:r w:rsidRPr="00BB2644" w:rsidDel="00BE4FE4">
                <w:rPr>
                  <w:color w:val="000000"/>
                  <w:sz w:val="22"/>
                  <w:szCs w:val="22"/>
                </w:rPr>
                <w:delText>7</w:delText>
              </w:r>
            </w:del>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ins w:id="3084" w:author="Autor">
              <w:r w:rsidR="00BE4FE4">
                <w:rPr>
                  <w:color w:val="000000"/>
                  <w:sz w:val="22"/>
                  <w:szCs w:val="22"/>
                </w:rPr>
                <w:t>7</w:t>
              </w:r>
            </w:ins>
            <w:del w:id="3085" w:author="Autor">
              <w:r w:rsidRPr="00BB2644" w:rsidDel="00BE4FE4">
                <w:rPr>
                  <w:color w:val="000000"/>
                  <w:sz w:val="22"/>
                  <w:szCs w:val="22"/>
                </w:rPr>
                <w:delText>8</w:delText>
              </w:r>
            </w:del>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w:t>
            </w:r>
            <w:ins w:id="3086" w:author="Autor">
              <w:r w:rsidR="00BE4FE4">
                <w:rPr>
                  <w:color w:val="000000"/>
                  <w:sz w:val="22"/>
                  <w:szCs w:val="22"/>
                </w:rPr>
                <w:t>8</w:t>
              </w:r>
            </w:ins>
            <w:del w:id="3087" w:author="Autor">
              <w:r w:rsidDel="00BE4FE4">
                <w:rPr>
                  <w:color w:val="000000"/>
                  <w:sz w:val="22"/>
                  <w:szCs w:val="22"/>
                </w:rPr>
                <w:delText>9</w:delText>
              </w:r>
            </w:del>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E4FE4" w:rsidP="00BB2644">
            <w:pPr>
              <w:jc w:val="center"/>
              <w:rPr>
                <w:color w:val="000000"/>
                <w:sz w:val="22"/>
                <w:szCs w:val="22"/>
              </w:rPr>
            </w:pPr>
            <w:ins w:id="3088" w:author="Autor">
              <w:r>
                <w:rPr>
                  <w:color w:val="000000"/>
                  <w:sz w:val="22"/>
                  <w:szCs w:val="22"/>
                </w:rPr>
                <w:t>19</w:t>
              </w:r>
            </w:ins>
            <w:del w:id="3089" w:author="Autor">
              <w:r w:rsidR="00FE44EB" w:rsidDel="00BE4FE4">
                <w:rPr>
                  <w:color w:val="000000"/>
                  <w:sz w:val="22"/>
                  <w:szCs w:val="22"/>
                </w:rPr>
                <w:delText>20</w:delText>
              </w:r>
            </w:del>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1"/>
              <w:t>[1]</w:t>
            </w:r>
          </w:p>
          <w:p w:rsidR="000C1AA0" w:rsidRPr="00A54276" w:rsidRDefault="000C1AA0" w:rsidP="000C1AA0"/>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2"/>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3090" w:author="Autor">
              <w:r w:rsidR="006D16F2">
                <w:rPr>
                  <w:b/>
                  <w:bCs/>
                  <w:sz w:val="22"/>
                  <w:szCs w:val="22"/>
                </w:rPr>
                <w:t>schválil</w:t>
              </w:r>
              <w:r w:rsidR="006D16F2" w:rsidRPr="00BB2644" w:rsidDel="006D16F2">
                <w:rPr>
                  <w:b/>
                  <w:bCs/>
                  <w:sz w:val="22"/>
                  <w:szCs w:val="22"/>
                </w:rPr>
                <w:t xml:space="preserve"> </w:t>
              </w:r>
            </w:ins>
            <w:del w:id="3091" w:author="Autor">
              <w:r w:rsidRPr="00BB2644" w:rsidDel="006D16F2">
                <w:rPr>
                  <w:b/>
                  <w:bCs/>
                  <w:sz w:val="22"/>
                  <w:szCs w:val="22"/>
                </w:rPr>
                <w:delText>vykonal</w:delText>
              </w:r>
            </w:del>
            <w:r w:rsidR="009503C9">
              <w:rPr>
                <w:rStyle w:val="Odkaznapoznmkupodiarou"/>
                <w:b/>
                <w:bCs/>
                <w:sz w:val="22"/>
                <w:szCs w:val="22"/>
              </w:rPr>
              <w:footnoteReference w:customMarkFollows="1" w:id="10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92"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09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093" w:author="Autor">
              <w:r w:rsidR="00682F85">
                <w:rPr>
                  <w:color w:val="000000"/>
                  <w:sz w:val="22"/>
                  <w:szCs w:val="22"/>
                </w:rPr>
                <w:t>prioritnej osi</w:t>
              </w:r>
            </w:ins>
            <w:del w:id="3094"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4"/>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3095" w:author="Autor">
              <w:r w:rsidR="006D16F2">
                <w:rPr>
                  <w:b/>
                  <w:bCs/>
                  <w:sz w:val="22"/>
                  <w:szCs w:val="22"/>
                </w:rPr>
                <w:t>schválil</w:t>
              </w:r>
              <w:r w:rsidR="006D16F2" w:rsidRPr="00BB2644" w:rsidDel="006D16F2">
                <w:rPr>
                  <w:b/>
                  <w:bCs/>
                  <w:sz w:val="22"/>
                  <w:szCs w:val="22"/>
                </w:rPr>
                <w:t xml:space="preserve"> </w:t>
              </w:r>
            </w:ins>
            <w:del w:id="3096" w:author="Autor">
              <w:r w:rsidRPr="00BB2644" w:rsidDel="006D16F2">
                <w:rPr>
                  <w:b/>
                  <w:bCs/>
                  <w:sz w:val="22"/>
                  <w:szCs w:val="22"/>
                </w:rPr>
                <w:delText>vykonal</w:delText>
              </w:r>
            </w:del>
            <w:r w:rsidR="009503C9">
              <w:rPr>
                <w:rStyle w:val="Odkaznapoznmkupodiarou"/>
                <w:b/>
                <w:bCs/>
                <w:sz w:val="22"/>
                <w:szCs w:val="22"/>
              </w:rPr>
              <w:footnoteReference w:customMarkFollows="1" w:id="10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97"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09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098" w:author="Autor">
              <w:r w:rsidR="00682F85">
                <w:rPr>
                  <w:color w:val="000000"/>
                  <w:sz w:val="22"/>
                  <w:szCs w:val="22"/>
                </w:rPr>
                <w:t>prioritnej osi</w:t>
              </w:r>
            </w:ins>
            <w:del w:id="3099"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A285D">
        <w:trPr>
          <w:trHeight w:val="1077"/>
        </w:trPr>
        <w:tc>
          <w:tcPr>
            <w:tcW w:w="582" w:type="dxa"/>
            <w:vMerge w:val="restart"/>
            <w:shd w:val="clear" w:color="auto" w:fill="auto"/>
            <w:noWrap/>
            <w:vAlign w:val="center"/>
          </w:tcPr>
          <w:p w:rsidR="00B36031" w:rsidRPr="00BB2644" w:rsidRDefault="00B36031" w:rsidP="00BB2644">
            <w:pPr>
              <w:jc w:val="center"/>
              <w:rPr>
                <w:color w:val="000000"/>
                <w:sz w:val="22"/>
                <w:szCs w:val="22"/>
              </w:rPr>
            </w:pPr>
            <w:del w:id="3100" w:author="Autor">
              <w:r w:rsidRPr="00BB2644" w:rsidDel="00BA285D">
                <w:rPr>
                  <w:color w:val="000000"/>
                  <w:sz w:val="22"/>
                  <w:szCs w:val="22"/>
                </w:rPr>
                <w:delText>27</w:delText>
              </w:r>
            </w:del>
          </w:p>
        </w:tc>
        <w:tc>
          <w:tcPr>
            <w:tcW w:w="4820" w:type="dxa"/>
            <w:gridSpan w:val="2"/>
            <w:vMerge w:val="restart"/>
            <w:shd w:val="clear" w:color="auto" w:fill="auto"/>
            <w:vAlign w:val="center"/>
          </w:tcPr>
          <w:p w:rsidR="00B36031" w:rsidRPr="00BB2644" w:rsidRDefault="00B36031" w:rsidP="00BB2644">
            <w:pPr>
              <w:rPr>
                <w:color w:val="000000"/>
                <w:sz w:val="22"/>
                <w:szCs w:val="22"/>
              </w:rPr>
            </w:pPr>
            <w:del w:id="3101" w:author="Autor">
              <w:r w:rsidRPr="00BB2644" w:rsidDel="00BA285D">
                <w:rPr>
                  <w:color w:val="000000"/>
                  <w:sz w:val="22"/>
                  <w:szCs w:val="22"/>
                </w:rPr>
                <w:delText>Bola použitá elektronická aukcia v súlade s § 43 ZVO?</w:delText>
              </w:r>
              <w:r w:rsidRPr="00BB2644" w:rsidDel="00BA285D">
                <w:rPr>
                  <w:color w:val="000000"/>
                  <w:sz w:val="22"/>
                  <w:szCs w:val="22"/>
                </w:rPr>
                <w:br w:type="page"/>
                <w:delText>a) Využila elektronická aukcia elektronické zariadenia certifikované podľa § 116 ZVO?</w:delText>
              </w:r>
              <w:r w:rsidRPr="00BB2644" w:rsidDel="00BA285D">
                <w:rPr>
                  <w:color w:val="000000"/>
                  <w:sz w:val="22"/>
                  <w:szCs w:val="22"/>
                </w:rPr>
                <w:br w:type="page"/>
                <w:delText>b) Vyzval verejný obstarávateľ elektronickými prostriedkami na účasť v EA súčasne všetkých uchádzačov, ktorých ponuky spĺňajú určené podmienky, pričom výzva obsahovala minimálne zákonné náležitosti?</w:delText>
              </w:r>
              <w:r w:rsidRPr="00BB2644" w:rsidDel="00BA285D">
                <w:rPr>
                  <w:color w:val="000000"/>
                  <w:sz w:val="22"/>
                  <w:szCs w:val="22"/>
                </w:rPr>
                <w:br w:type="page"/>
                <w:delText>c) Bola EA používaná spôsobom, ktorý nebránil čestnej hospodárskej súťaži, ktorým by sa menil predmet zákazky, ktorý bol definovaný v oznámení o vyhlásení VO alebo v oznámení použitom ako výzva na súťaž a v súťažných podkladoch?</w:delText>
              </w:r>
              <w:r w:rsidRPr="00BB2644" w:rsidDel="00BA285D">
                <w:rPr>
                  <w:color w:val="000000"/>
                  <w:sz w:val="22"/>
                  <w:szCs w:val="22"/>
                </w:rPr>
                <w:br w:type="page"/>
                <w:delText>d) Oznamoval verejný obstarávateľ počas každej etapy EA bezodkladne  všetkým uchádzačom dostatočné informácie, ktoré im umožňujú zistiť v každom okamihu ich relatívne umiestnenie?</w:delText>
              </w:r>
            </w:del>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ins w:id="3102" w:author="Autor">
              <w:r w:rsidR="00BA285D">
                <w:rPr>
                  <w:color w:val="000000"/>
                  <w:sz w:val="22"/>
                  <w:szCs w:val="22"/>
                </w:rPr>
                <w:t>7</w:t>
              </w:r>
            </w:ins>
            <w:del w:id="3103" w:author="Autor">
              <w:r w:rsidRPr="00BB2644" w:rsidDel="00BA285D">
                <w:rPr>
                  <w:color w:val="000000"/>
                  <w:sz w:val="22"/>
                  <w:szCs w:val="22"/>
                </w:rPr>
                <w:delText>8</w:delText>
              </w:r>
            </w:del>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ins w:id="3104" w:author="Autor">
              <w:r w:rsidR="00BA285D">
                <w:rPr>
                  <w:color w:val="000000"/>
                  <w:sz w:val="22"/>
                  <w:szCs w:val="22"/>
                </w:rPr>
                <w:t>8</w:t>
              </w:r>
            </w:ins>
            <w:del w:id="3105" w:author="Autor">
              <w:r w:rsidRPr="00BB2644" w:rsidDel="00BA285D">
                <w:rPr>
                  <w:color w:val="000000"/>
                  <w:sz w:val="22"/>
                  <w:szCs w:val="22"/>
                </w:rPr>
                <w:delText>9</w:delText>
              </w:r>
            </w:del>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A285D" w:rsidP="00BB2644">
            <w:pPr>
              <w:jc w:val="center"/>
              <w:rPr>
                <w:color w:val="000000"/>
                <w:sz w:val="22"/>
                <w:szCs w:val="22"/>
              </w:rPr>
            </w:pPr>
            <w:ins w:id="3106" w:author="Autor">
              <w:r>
                <w:rPr>
                  <w:color w:val="000000"/>
                  <w:sz w:val="22"/>
                  <w:szCs w:val="22"/>
                </w:rPr>
                <w:t>29</w:t>
              </w:r>
            </w:ins>
            <w:del w:id="3107" w:author="Autor">
              <w:r w:rsidR="00BB2644" w:rsidRPr="00BB2644" w:rsidDel="00BA285D">
                <w:rPr>
                  <w:color w:val="000000"/>
                  <w:sz w:val="22"/>
                  <w:szCs w:val="22"/>
                </w:rPr>
                <w:delText>30</w:delText>
              </w:r>
            </w:del>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A285D">
            <w:pPr>
              <w:jc w:val="center"/>
              <w:rPr>
                <w:color w:val="000000"/>
                <w:sz w:val="22"/>
                <w:szCs w:val="22"/>
              </w:rPr>
            </w:pPr>
            <w:r w:rsidRPr="00BB2644">
              <w:rPr>
                <w:color w:val="000000"/>
                <w:sz w:val="22"/>
                <w:szCs w:val="22"/>
              </w:rPr>
              <w:t>3</w:t>
            </w:r>
            <w:del w:id="3108" w:author="Autor">
              <w:r w:rsidRPr="00BB2644" w:rsidDel="00BA285D">
                <w:rPr>
                  <w:color w:val="000000"/>
                  <w:sz w:val="22"/>
                  <w:szCs w:val="22"/>
                </w:rPr>
                <w:delText>1</w:delText>
              </w:r>
            </w:del>
            <w:ins w:id="3109" w:author="Autor">
              <w:r w:rsidR="00BA285D">
                <w:rPr>
                  <w:color w:val="000000"/>
                  <w:sz w:val="22"/>
                  <w:szCs w:val="22"/>
                </w:rPr>
                <w:t>0</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lastRenderedPageBreak/>
              <w:t>3</w:t>
            </w:r>
            <w:ins w:id="3110" w:author="Autor">
              <w:r w:rsidR="00BA285D">
                <w:rPr>
                  <w:color w:val="000000"/>
                  <w:sz w:val="22"/>
                  <w:szCs w:val="22"/>
                </w:rPr>
                <w:t>1</w:t>
              </w:r>
            </w:ins>
            <w:del w:id="3111" w:author="Autor">
              <w:r w:rsidDel="00BA285D">
                <w:rPr>
                  <w:color w:val="000000"/>
                  <w:sz w:val="22"/>
                  <w:szCs w:val="22"/>
                </w:rPr>
                <w:delText>2</w:delText>
              </w:r>
            </w:del>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w:t>
            </w:r>
            <w:ins w:id="3112" w:author="Autor">
              <w:r w:rsidR="00BA285D">
                <w:rPr>
                  <w:color w:val="000000"/>
                  <w:sz w:val="22"/>
                  <w:szCs w:val="22"/>
                </w:rPr>
                <w:t>2</w:t>
              </w:r>
            </w:ins>
            <w:del w:id="3113" w:author="Autor">
              <w:r w:rsidDel="00BA285D">
                <w:rPr>
                  <w:color w:val="000000"/>
                  <w:sz w:val="22"/>
                  <w:szCs w:val="22"/>
                </w:rPr>
                <w:delText>3</w:delText>
              </w:r>
            </w:del>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w:t>
            </w:r>
            <w:ins w:id="3114" w:author="Autor">
              <w:r w:rsidR="00BA285D">
                <w:rPr>
                  <w:color w:val="000000"/>
                  <w:sz w:val="22"/>
                  <w:szCs w:val="22"/>
                </w:rPr>
                <w:t>3</w:t>
              </w:r>
            </w:ins>
            <w:del w:id="3115" w:author="Autor">
              <w:r w:rsidDel="00BA285D">
                <w:rPr>
                  <w:color w:val="000000"/>
                  <w:sz w:val="22"/>
                  <w:szCs w:val="22"/>
                </w:rPr>
                <w:delText>4</w:delText>
              </w:r>
            </w:del>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7"/>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08"/>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3116" w:author="Autor">
              <w:r w:rsidR="00BA285D">
                <w:rPr>
                  <w:b/>
                  <w:bCs/>
                  <w:sz w:val="22"/>
                  <w:szCs w:val="22"/>
                </w:rPr>
                <w:t>schválil</w:t>
              </w:r>
              <w:r w:rsidR="00BA285D" w:rsidRPr="00BB2644" w:rsidDel="00BA285D">
                <w:rPr>
                  <w:b/>
                  <w:bCs/>
                  <w:sz w:val="22"/>
                  <w:szCs w:val="22"/>
                </w:rPr>
                <w:t xml:space="preserve"> </w:t>
              </w:r>
            </w:ins>
            <w:del w:id="3117" w:author="Autor">
              <w:r w:rsidRPr="00BB2644" w:rsidDel="00BA285D">
                <w:rPr>
                  <w:b/>
                  <w:bCs/>
                  <w:sz w:val="22"/>
                  <w:szCs w:val="22"/>
                </w:rPr>
                <w:delText>vykonal</w:delText>
              </w:r>
            </w:del>
            <w:r w:rsidR="009503C9">
              <w:rPr>
                <w:rStyle w:val="Odkaznapoznmkupodiarou"/>
                <w:b/>
                <w:bCs/>
                <w:sz w:val="22"/>
                <w:szCs w:val="22"/>
              </w:rPr>
              <w:footnoteReference w:customMarkFollows="1" w:id="109"/>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18"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11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119" w:author="Autor">
              <w:r w:rsidR="00682F85">
                <w:rPr>
                  <w:color w:val="000000"/>
                  <w:sz w:val="22"/>
                  <w:szCs w:val="22"/>
                </w:rPr>
                <w:t>prioritnej osi</w:t>
              </w:r>
            </w:ins>
            <w:del w:id="3120"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0"/>
              <w:t>[1]</w:t>
            </w:r>
          </w:p>
          <w:p w:rsidR="0059746D" w:rsidRPr="00A54276" w:rsidRDefault="0059746D" w:rsidP="0059746D">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111"/>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Kontrolu </w:t>
            </w:r>
            <w:ins w:id="3121" w:author="Autor">
              <w:r w:rsidR="00BA285D">
                <w:rPr>
                  <w:b/>
                  <w:bCs/>
                  <w:sz w:val="22"/>
                  <w:szCs w:val="22"/>
                </w:rPr>
                <w:t>schválil</w:t>
              </w:r>
              <w:r w:rsidR="00BA285D" w:rsidRPr="00BB2644" w:rsidDel="00BA285D">
                <w:rPr>
                  <w:b/>
                  <w:bCs/>
                  <w:sz w:val="22"/>
                  <w:szCs w:val="22"/>
                </w:rPr>
                <w:t xml:space="preserve"> </w:t>
              </w:r>
            </w:ins>
            <w:del w:id="3122" w:author="Autor">
              <w:r w:rsidRPr="00BB2644" w:rsidDel="00BA285D">
                <w:rPr>
                  <w:b/>
                  <w:bCs/>
                  <w:sz w:val="22"/>
                  <w:szCs w:val="22"/>
                </w:rPr>
                <w:delText>vykonal</w:delText>
              </w:r>
            </w:del>
            <w:r w:rsidR="009503C9">
              <w:rPr>
                <w:rStyle w:val="Odkaznapoznmkupodiarou"/>
                <w:b/>
                <w:bCs/>
                <w:sz w:val="22"/>
                <w:szCs w:val="22"/>
              </w:rPr>
              <w:footnoteReference w:customMarkFollows="1" w:id="112"/>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23"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1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124" w:author="Autor">
              <w:r w:rsidR="00682F85">
                <w:rPr>
                  <w:color w:val="000000"/>
                  <w:sz w:val="22"/>
                  <w:szCs w:val="22"/>
                </w:rPr>
                <w:t>prioritnej osi</w:t>
              </w:r>
            </w:ins>
            <w:del w:id="3125"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3"/>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14"/>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 xml:space="preserve">Kontrolu </w:t>
            </w:r>
            <w:ins w:id="3126" w:author="Autor">
              <w:r w:rsidR="00BA285D">
                <w:rPr>
                  <w:b/>
                  <w:bCs/>
                  <w:sz w:val="22"/>
                  <w:szCs w:val="22"/>
                </w:rPr>
                <w:t>schválil</w:t>
              </w:r>
              <w:r w:rsidR="00BA285D" w:rsidRPr="00BB2644" w:rsidDel="00BA285D">
                <w:rPr>
                  <w:b/>
                  <w:bCs/>
                  <w:sz w:val="22"/>
                  <w:szCs w:val="22"/>
                </w:rPr>
                <w:t xml:space="preserve"> </w:t>
              </w:r>
            </w:ins>
            <w:del w:id="3127" w:author="Autor">
              <w:r w:rsidRPr="00BB2644" w:rsidDel="00BA285D">
                <w:rPr>
                  <w:b/>
                  <w:bCs/>
                  <w:sz w:val="22"/>
                  <w:szCs w:val="22"/>
                </w:rPr>
                <w:delText>vykonal</w:delText>
              </w:r>
            </w:del>
            <w:r w:rsidR="009503C9">
              <w:rPr>
                <w:rStyle w:val="Odkaznapoznmkupodiarou"/>
                <w:b/>
                <w:bCs/>
                <w:sz w:val="22"/>
                <w:szCs w:val="22"/>
              </w:rPr>
              <w:footnoteReference w:customMarkFollows="1" w:id="115"/>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rPr>
          <w:ins w:id="3128" w:author="Autor"/>
        </w:rPr>
      </w:pPr>
    </w:p>
    <w:p w:rsidR="00364CA0" w:rsidRDefault="00364CA0">
      <w:pPr>
        <w:spacing w:after="200" w:line="276" w:lineRule="auto"/>
        <w:rPr>
          <w:ins w:id="3129" w:author="Autor"/>
        </w:rPr>
      </w:pPr>
    </w:p>
    <w:p w:rsidR="00364CA0" w:rsidRDefault="00364CA0">
      <w:pPr>
        <w:spacing w:after="200" w:line="276" w:lineRule="auto"/>
        <w:rPr>
          <w:ins w:id="3130" w:author="Autor"/>
        </w:rPr>
      </w:pPr>
    </w:p>
    <w:p w:rsidR="00364CA0" w:rsidRDefault="00364CA0">
      <w:pPr>
        <w:spacing w:after="200" w:line="276" w:lineRule="auto"/>
        <w:rPr>
          <w:ins w:id="3131" w:author="Autor"/>
        </w:rPr>
      </w:pPr>
    </w:p>
    <w:p w:rsidR="00364CA0" w:rsidRDefault="00364CA0">
      <w:pPr>
        <w:spacing w:after="200" w:line="276" w:lineRule="auto"/>
        <w:rPr>
          <w:ins w:id="3132" w:author="Autor"/>
        </w:rPr>
      </w:pPr>
    </w:p>
    <w:p w:rsidR="00364CA0" w:rsidRDefault="00364CA0">
      <w:pPr>
        <w:spacing w:after="200" w:line="276" w:lineRule="auto"/>
        <w:rPr>
          <w:ins w:id="3133" w:author="Autor"/>
        </w:rPr>
      </w:pPr>
    </w:p>
    <w:p w:rsidR="00364CA0" w:rsidRDefault="00364CA0">
      <w:pPr>
        <w:spacing w:after="200" w:line="276" w:lineRule="auto"/>
        <w:rPr>
          <w:ins w:id="3134" w:author="Autor"/>
        </w:rPr>
      </w:pPr>
    </w:p>
    <w:p w:rsidR="00364CA0" w:rsidRDefault="00364CA0">
      <w:pPr>
        <w:spacing w:after="200" w:line="276" w:lineRule="auto"/>
        <w:rPr>
          <w:ins w:id="3135" w:author="Autor"/>
        </w:rPr>
      </w:pPr>
    </w:p>
    <w:p w:rsidR="00364CA0" w:rsidRDefault="00364CA0">
      <w:pPr>
        <w:spacing w:after="200" w:line="276" w:lineRule="auto"/>
        <w:rPr>
          <w:ins w:id="3136" w:author="Autor"/>
        </w:rPr>
      </w:pPr>
    </w:p>
    <w:p w:rsidR="00364CA0" w:rsidRDefault="00364CA0">
      <w:pPr>
        <w:spacing w:after="200" w:line="276" w:lineRule="auto"/>
        <w:rPr>
          <w:ins w:id="3137" w:author="Autor"/>
        </w:rPr>
      </w:pPr>
    </w:p>
    <w:p w:rsidR="00364CA0" w:rsidRDefault="00364CA0">
      <w:pPr>
        <w:spacing w:after="200" w:line="276" w:lineRule="auto"/>
        <w:rPr>
          <w:ins w:id="3138" w:author="Autor"/>
        </w:rPr>
      </w:pPr>
    </w:p>
    <w:p w:rsidR="00364CA0" w:rsidRDefault="00364CA0">
      <w:pPr>
        <w:spacing w:after="200" w:line="276" w:lineRule="auto"/>
        <w:rPr>
          <w:ins w:id="3139" w:author="Autor"/>
        </w:rPr>
      </w:pPr>
    </w:p>
    <w:p w:rsidR="00364CA0" w:rsidRDefault="00364CA0">
      <w:pPr>
        <w:spacing w:after="200" w:line="276" w:lineRule="auto"/>
        <w:rPr>
          <w:ins w:id="3140" w:author="Autor"/>
        </w:rPr>
      </w:pPr>
    </w:p>
    <w:p w:rsidR="00364CA0" w:rsidRDefault="00364CA0">
      <w:pPr>
        <w:spacing w:after="200" w:line="276" w:lineRule="auto"/>
        <w:rPr>
          <w:ins w:id="3141" w:author="Autor"/>
        </w:rPr>
      </w:pPr>
    </w:p>
    <w:p w:rsidR="00364CA0" w:rsidRDefault="00364CA0">
      <w:pPr>
        <w:spacing w:after="200" w:line="276" w:lineRule="auto"/>
        <w:rPr>
          <w:ins w:id="3142" w:author="Autor"/>
        </w:rPr>
      </w:pPr>
    </w:p>
    <w:p w:rsidR="00364CA0" w:rsidRDefault="00364CA0">
      <w:pPr>
        <w:spacing w:after="200" w:line="276" w:lineRule="auto"/>
        <w:rPr>
          <w:ins w:id="3143" w:author="Autor"/>
        </w:rPr>
      </w:pPr>
    </w:p>
    <w:p w:rsidR="00364CA0" w:rsidRDefault="00364CA0">
      <w:pPr>
        <w:spacing w:after="200" w:line="276" w:lineRule="auto"/>
        <w:rPr>
          <w:ins w:id="3144" w:author="Autor"/>
        </w:rPr>
      </w:pPr>
    </w:p>
    <w:p w:rsidR="00364CA0" w:rsidRDefault="00364CA0">
      <w:pPr>
        <w:spacing w:after="200" w:line="276" w:lineRule="auto"/>
        <w:rPr>
          <w:ins w:id="3145" w:author="Autor"/>
        </w:rPr>
      </w:pPr>
    </w:p>
    <w:p w:rsidR="00364CA0" w:rsidRDefault="00364CA0">
      <w:pPr>
        <w:spacing w:after="200" w:line="276" w:lineRule="auto"/>
        <w:rPr>
          <w:ins w:id="3146" w:author="Autor"/>
        </w:rPr>
      </w:pPr>
    </w:p>
    <w:p w:rsidR="00364CA0" w:rsidRDefault="00364CA0">
      <w:pPr>
        <w:spacing w:after="200" w:line="276" w:lineRule="auto"/>
        <w:rPr>
          <w:ins w:id="3147" w:author="Autor"/>
        </w:rPr>
      </w:pPr>
    </w:p>
    <w:p w:rsidR="00364CA0" w:rsidRDefault="00364CA0">
      <w:pPr>
        <w:spacing w:after="200" w:line="276" w:lineRule="auto"/>
        <w:rPr>
          <w:ins w:id="3148" w:author="Autor"/>
        </w:rPr>
      </w:pPr>
    </w:p>
    <w:p w:rsidR="00364CA0" w:rsidRDefault="00364CA0">
      <w:pPr>
        <w:spacing w:after="200" w:line="276" w:lineRule="auto"/>
        <w:rPr>
          <w:ins w:id="3149" w:author="Autor"/>
        </w:rPr>
      </w:pPr>
    </w:p>
    <w:p w:rsidR="00364CA0" w:rsidRDefault="00364CA0">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150" w:name="KZ_3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15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151" w:author="Autor">
              <w:r w:rsidR="00682F85">
                <w:rPr>
                  <w:color w:val="000000"/>
                  <w:sz w:val="22"/>
                  <w:szCs w:val="22"/>
                </w:rPr>
                <w:t>prioritnej osi</w:t>
              </w:r>
            </w:ins>
            <w:del w:id="3152"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6"/>
              <w:t>[1]</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117"/>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Kontrolu </w:t>
            </w:r>
            <w:ins w:id="3153" w:author="Autor">
              <w:r w:rsidR="00B4159F">
                <w:rPr>
                  <w:b/>
                  <w:bCs/>
                  <w:sz w:val="22"/>
                  <w:szCs w:val="22"/>
                </w:rPr>
                <w:t>schválil</w:t>
              </w:r>
              <w:r w:rsidR="00B4159F" w:rsidRPr="00BB2644" w:rsidDel="00B4159F">
                <w:rPr>
                  <w:b/>
                  <w:bCs/>
                  <w:sz w:val="22"/>
                  <w:szCs w:val="22"/>
                </w:rPr>
                <w:t xml:space="preserve"> </w:t>
              </w:r>
            </w:ins>
            <w:del w:id="3154" w:author="Autor">
              <w:r w:rsidRPr="00BB2644" w:rsidDel="00B4159F">
                <w:rPr>
                  <w:b/>
                  <w:bCs/>
                  <w:sz w:val="22"/>
                  <w:szCs w:val="22"/>
                </w:rPr>
                <w:delText>vykonal</w:delText>
              </w:r>
            </w:del>
            <w:r w:rsidR="009503C9">
              <w:rPr>
                <w:rStyle w:val="Odkaznapoznmkupodiarou"/>
                <w:b/>
                <w:bCs/>
                <w:sz w:val="22"/>
                <w:szCs w:val="22"/>
              </w:rPr>
              <w:footnoteReference w:customMarkFollows="1" w:id="118"/>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55"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315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156" w:author="Autor">
              <w:r w:rsidR="00682F85">
                <w:rPr>
                  <w:color w:val="000000"/>
                  <w:sz w:val="22"/>
                  <w:szCs w:val="22"/>
                </w:rPr>
                <w:t>prioritnej osi</w:t>
              </w:r>
            </w:ins>
            <w:del w:id="3157"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9"/>
              <w:t>[1]</w:t>
            </w:r>
          </w:p>
          <w:p w:rsidR="000C1AA0" w:rsidRPr="00A54276" w:rsidRDefault="000C1AA0" w:rsidP="000C1AA0">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20"/>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3158" w:author="Autor">
              <w:r w:rsidR="00B4159F">
                <w:rPr>
                  <w:b/>
                  <w:bCs/>
                  <w:sz w:val="22"/>
                  <w:szCs w:val="22"/>
                </w:rPr>
                <w:t>schválil</w:t>
              </w:r>
              <w:r w:rsidR="00B4159F" w:rsidRPr="00BB2644" w:rsidDel="00B4159F">
                <w:rPr>
                  <w:b/>
                  <w:bCs/>
                  <w:sz w:val="22"/>
                  <w:szCs w:val="22"/>
                </w:rPr>
                <w:t xml:space="preserve"> </w:t>
              </w:r>
            </w:ins>
            <w:del w:id="3159" w:author="Autor">
              <w:r w:rsidRPr="00BB2644" w:rsidDel="00B4159F">
                <w:rPr>
                  <w:b/>
                  <w:bCs/>
                  <w:sz w:val="22"/>
                  <w:szCs w:val="22"/>
                </w:rPr>
                <w:delText>vykonal</w:delText>
              </w:r>
            </w:del>
            <w:r w:rsidR="009503C9">
              <w:rPr>
                <w:rStyle w:val="Odkaznapoznmkupodiarou"/>
                <w:b/>
                <w:bCs/>
                <w:sz w:val="22"/>
                <w:szCs w:val="22"/>
              </w:rPr>
              <w:footnoteReference w:customMarkFollows="1" w:id="121"/>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Del="007E3DB1" w:rsidRDefault="00BD77E9">
      <w:pPr>
        <w:spacing w:after="200" w:line="276" w:lineRule="auto"/>
        <w:rPr>
          <w:del w:id="3160"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Del="007E3DB1" w:rsidTr="004B5937">
        <w:trPr>
          <w:cantSplit/>
          <w:trHeight w:val="645"/>
          <w:del w:id="3161" w:author="Autor"/>
        </w:trPr>
        <w:tc>
          <w:tcPr>
            <w:tcW w:w="9087" w:type="dxa"/>
            <w:gridSpan w:val="7"/>
            <w:shd w:val="clear" w:color="000000" w:fill="60497A"/>
            <w:vAlign w:val="center"/>
            <w:hideMark/>
          </w:tcPr>
          <w:p w:rsidR="00BB2644" w:rsidRPr="00BB2644" w:rsidDel="007E3DB1" w:rsidRDefault="00BB2644" w:rsidP="00432B14">
            <w:pPr>
              <w:jc w:val="center"/>
              <w:rPr>
                <w:del w:id="3162" w:author="Autor"/>
                <w:b/>
                <w:bCs/>
                <w:color w:val="FFFFFF"/>
              </w:rPr>
            </w:pPr>
            <w:bookmarkStart w:id="3163" w:name="KZ_42"/>
            <w:del w:id="3164" w:author="Autor">
              <w:r w:rsidRPr="00BB2644" w:rsidDel="007E3DB1">
                <w:rPr>
                  <w:b/>
                  <w:bCs/>
                  <w:color w:val="FFFFFF"/>
                </w:rPr>
                <w:delText xml:space="preserve">Kontrolný zoznam k </w:delText>
              </w:r>
              <w:r w:rsidR="00432B14" w:rsidDel="007E3DB1">
                <w:rPr>
                  <w:b/>
                  <w:bCs/>
                  <w:color w:val="FFFFFF"/>
                </w:rPr>
                <w:delText>finančnej</w:delText>
              </w:r>
              <w:r w:rsidRPr="00BB2644" w:rsidDel="007E3DB1">
                <w:rPr>
                  <w:b/>
                  <w:bCs/>
                  <w:color w:val="FFFFFF"/>
                </w:rPr>
                <w:delText xml:space="preserve"> kontrole VO</w:delText>
              </w:r>
              <w:r w:rsidRPr="00BB2644" w:rsidDel="007E3DB1">
                <w:rPr>
                  <w:b/>
                  <w:bCs/>
                  <w:color w:val="FFFFFF"/>
                </w:rPr>
                <w:br/>
              </w:r>
              <w:r w:rsidR="003B69BD" w:rsidRPr="003B69BD" w:rsidDel="007E3DB1">
                <w:rPr>
                  <w:b/>
                  <w:bCs/>
                  <w:color w:val="FFFFFF"/>
                </w:rPr>
                <w:delText>Dodatok po podpise - následná ex-post kontrola</w:delText>
              </w:r>
            </w:del>
          </w:p>
        </w:tc>
      </w:tr>
      <w:bookmarkEnd w:id="3163"/>
      <w:tr w:rsidR="00BB2644" w:rsidRPr="00BB2644" w:rsidDel="007E3DB1" w:rsidTr="004B5937">
        <w:trPr>
          <w:cantSplit/>
          <w:trHeight w:val="330"/>
          <w:del w:id="3165" w:author="Autor"/>
        </w:trPr>
        <w:tc>
          <w:tcPr>
            <w:tcW w:w="9087" w:type="dxa"/>
            <w:gridSpan w:val="7"/>
            <w:shd w:val="clear" w:color="auto" w:fill="auto"/>
            <w:vAlign w:val="center"/>
            <w:hideMark/>
          </w:tcPr>
          <w:p w:rsidR="00BB2644" w:rsidRPr="00BB2644" w:rsidDel="007E3DB1" w:rsidRDefault="00BB2644" w:rsidP="00BB2644">
            <w:pPr>
              <w:jc w:val="center"/>
              <w:rPr>
                <w:del w:id="3166" w:author="Autor"/>
                <w:b/>
                <w:bCs/>
                <w:color w:val="000000"/>
                <w:sz w:val="22"/>
                <w:szCs w:val="22"/>
              </w:rPr>
            </w:pPr>
            <w:del w:id="3167" w:author="Autor">
              <w:r w:rsidRPr="00BB2644" w:rsidDel="007E3DB1">
                <w:rPr>
                  <w:b/>
                  <w:bCs/>
                  <w:color w:val="000000"/>
                  <w:sz w:val="22"/>
                  <w:szCs w:val="22"/>
                </w:rPr>
                <w:delText>Identifikácia programu</w:delText>
              </w:r>
            </w:del>
          </w:p>
        </w:tc>
      </w:tr>
      <w:tr w:rsidR="00BB2644" w:rsidRPr="00BB2644" w:rsidDel="007E3DB1" w:rsidTr="004B5937">
        <w:trPr>
          <w:cantSplit/>
          <w:trHeight w:val="300"/>
          <w:del w:id="3168" w:author="Autor"/>
        </w:trPr>
        <w:tc>
          <w:tcPr>
            <w:tcW w:w="3559" w:type="dxa"/>
            <w:gridSpan w:val="2"/>
            <w:shd w:val="clear" w:color="auto" w:fill="auto"/>
            <w:vAlign w:val="center"/>
            <w:hideMark/>
          </w:tcPr>
          <w:p w:rsidR="00BB2644" w:rsidRPr="00BB2644" w:rsidDel="007E3DB1" w:rsidRDefault="00BB2644" w:rsidP="00BB2644">
            <w:pPr>
              <w:rPr>
                <w:del w:id="3169" w:author="Autor"/>
                <w:color w:val="000000"/>
                <w:sz w:val="22"/>
                <w:szCs w:val="22"/>
              </w:rPr>
            </w:pPr>
            <w:del w:id="3170" w:author="Autor">
              <w:r w:rsidRPr="00BB2644" w:rsidDel="007E3DB1">
                <w:rPr>
                  <w:color w:val="000000"/>
                  <w:sz w:val="22"/>
                  <w:szCs w:val="22"/>
                </w:rPr>
                <w:delText>Názov programu</w:delText>
              </w:r>
            </w:del>
          </w:p>
        </w:tc>
        <w:tc>
          <w:tcPr>
            <w:tcW w:w="5528" w:type="dxa"/>
            <w:gridSpan w:val="5"/>
            <w:shd w:val="clear" w:color="auto" w:fill="auto"/>
            <w:vAlign w:val="center"/>
            <w:hideMark/>
          </w:tcPr>
          <w:p w:rsidR="00BB2644" w:rsidRPr="00BB2644" w:rsidDel="007E3DB1" w:rsidRDefault="00BB2644" w:rsidP="00BB2644">
            <w:pPr>
              <w:rPr>
                <w:del w:id="3171" w:author="Autor"/>
                <w:color w:val="000000"/>
                <w:sz w:val="22"/>
                <w:szCs w:val="22"/>
              </w:rPr>
            </w:pPr>
            <w:del w:id="3172" w:author="Autor">
              <w:r w:rsidRPr="00BB2644" w:rsidDel="007E3DB1">
                <w:rPr>
                  <w:color w:val="000000"/>
                  <w:sz w:val="22"/>
                  <w:szCs w:val="22"/>
                </w:rPr>
                <w:delText> </w:delText>
              </w:r>
            </w:del>
          </w:p>
        </w:tc>
      </w:tr>
      <w:tr w:rsidR="00BB2644" w:rsidRPr="00BB2644" w:rsidDel="007E3DB1" w:rsidTr="004B5937">
        <w:trPr>
          <w:cantSplit/>
          <w:trHeight w:val="660"/>
          <w:del w:id="3173" w:author="Autor"/>
        </w:trPr>
        <w:tc>
          <w:tcPr>
            <w:tcW w:w="3559" w:type="dxa"/>
            <w:gridSpan w:val="2"/>
            <w:shd w:val="clear" w:color="auto" w:fill="auto"/>
            <w:vAlign w:val="center"/>
            <w:hideMark/>
          </w:tcPr>
          <w:p w:rsidR="00BB2644" w:rsidRPr="00BB2644" w:rsidDel="007E3DB1" w:rsidRDefault="00BB2644" w:rsidP="00BB2644">
            <w:pPr>
              <w:rPr>
                <w:del w:id="3174" w:author="Autor"/>
                <w:color w:val="000000"/>
                <w:sz w:val="22"/>
                <w:szCs w:val="22"/>
              </w:rPr>
            </w:pPr>
            <w:del w:id="3175" w:author="Autor">
              <w:r w:rsidRPr="00BB2644" w:rsidDel="007E3DB1">
                <w:rPr>
                  <w:color w:val="000000"/>
                  <w:sz w:val="22"/>
                  <w:szCs w:val="22"/>
                </w:rPr>
                <w:delText>Názov opatrenia</w:delText>
              </w:r>
            </w:del>
          </w:p>
        </w:tc>
        <w:tc>
          <w:tcPr>
            <w:tcW w:w="5528" w:type="dxa"/>
            <w:gridSpan w:val="5"/>
            <w:shd w:val="clear" w:color="auto" w:fill="auto"/>
            <w:vAlign w:val="center"/>
            <w:hideMark/>
          </w:tcPr>
          <w:p w:rsidR="00BB2644" w:rsidRPr="00BB2644" w:rsidDel="007E3DB1" w:rsidRDefault="00BB2644" w:rsidP="00BB2644">
            <w:pPr>
              <w:rPr>
                <w:del w:id="3176" w:author="Autor"/>
                <w:color w:val="000000"/>
                <w:sz w:val="22"/>
                <w:szCs w:val="22"/>
              </w:rPr>
            </w:pPr>
            <w:del w:id="3177" w:author="Autor">
              <w:r w:rsidRPr="00BB2644" w:rsidDel="007E3DB1">
                <w:rPr>
                  <w:color w:val="000000"/>
                  <w:sz w:val="22"/>
                  <w:szCs w:val="22"/>
                </w:rPr>
                <w:delText> </w:delText>
              </w:r>
            </w:del>
          </w:p>
        </w:tc>
      </w:tr>
      <w:tr w:rsidR="00BB2644" w:rsidRPr="00BB2644" w:rsidDel="007E3DB1" w:rsidTr="004B5937">
        <w:trPr>
          <w:cantSplit/>
          <w:trHeight w:val="330"/>
          <w:del w:id="3178" w:author="Autor"/>
        </w:trPr>
        <w:tc>
          <w:tcPr>
            <w:tcW w:w="9087" w:type="dxa"/>
            <w:gridSpan w:val="7"/>
            <w:shd w:val="clear" w:color="auto" w:fill="auto"/>
            <w:vAlign w:val="center"/>
            <w:hideMark/>
          </w:tcPr>
          <w:p w:rsidR="00BB2644" w:rsidRPr="00BB2644" w:rsidDel="007E3DB1" w:rsidRDefault="00BB2644" w:rsidP="00BB2644">
            <w:pPr>
              <w:jc w:val="center"/>
              <w:rPr>
                <w:del w:id="3179" w:author="Autor"/>
                <w:b/>
                <w:bCs/>
                <w:color w:val="000000"/>
                <w:sz w:val="22"/>
                <w:szCs w:val="22"/>
              </w:rPr>
            </w:pPr>
            <w:del w:id="3180" w:author="Autor">
              <w:r w:rsidRPr="00BB2644" w:rsidDel="007E3DB1">
                <w:rPr>
                  <w:b/>
                  <w:bCs/>
                  <w:color w:val="000000"/>
                  <w:sz w:val="22"/>
                  <w:szCs w:val="22"/>
                </w:rPr>
                <w:delText>Identifikácia projektu a prijímateľa</w:delText>
              </w:r>
            </w:del>
          </w:p>
        </w:tc>
      </w:tr>
      <w:tr w:rsidR="00BB2644" w:rsidRPr="00BB2644" w:rsidDel="007E3DB1" w:rsidTr="004B5937">
        <w:trPr>
          <w:cantSplit/>
          <w:trHeight w:val="330"/>
          <w:del w:id="3181" w:author="Autor"/>
        </w:trPr>
        <w:tc>
          <w:tcPr>
            <w:tcW w:w="3559" w:type="dxa"/>
            <w:gridSpan w:val="2"/>
            <w:shd w:val="clear" w:color="auto" w:fill="auto"/>
            <w:vAlign w:val="center"/>
            <w:hideMark/>
          </w:tcPr>
          <w:p w:rsidR="00BB2644" w:rsidRPr="00BB2644" w:rsidDel="007E3DB1" w:rsidRDefault="00BB2644" w:rsidP="00BB2644">
            <w:pPr>
              <w:rPr>
                <w:del w:id="3182" w:author="Autor"/>
                <w:color w:val="000000"/>
                <w:sz w:val="22"/>
                <w:szCs w:val="22"/>
              </w:rPr>
            </w:pPr>
            <w:del w:id="3183" w:author="Autor">
              <w:r w:rsidRPr="00BB2644" w:rsidDel="007E3DB1">
                <w:rPr>
                  <w:color w:val="000000"/>
                  <w:sz w:val="22"/>
                  <w:szCs w:val="22"/>
                </w:rPr>
                <w:delText xml:space="preserve">Kód projektu v </w:delText>
              </w:r>
              <w:r w:rsidR="00372627" w:rsidDel="007E3DB1">
                <w:rPr>
                  <w:color w:val="000000"/>
                  <w:sz w:val="22"/>
                  <w:szCs w:val="22"/>
                </w:rPr>
                <w:delText>ITMS2014+</w:delText>
              </w:r>
            </w:del>
          </w:p>
        </w:tc>
        <w:tc>
          <w:tcPr>
            <w:tcW w:w="5528" w:type="dxa"/>
            <w:gridSpan w:val="5"/>
            <w:shd w:val="clear" w:color="auto" w:fill="auto"/>
            <w:vAlign w:val="center"/>
            <w:hideMark/>
          </w:tcPr>
          <w:p w:rsidR="00BB2644" w:rsidRPr="00BB2644" w:rsidDel="007E3DB1" w:rsidRDefault="00BB2644" w:rsidP="00BB2644">
            <w:pPr>
              <w:rPr>
                <w:del w:id="3184" w:author="Autor"/>
                <w:color w:val="000000"/>
                <w:sz w:val="22"/>
                <w:szCs w:val="22"/>
              </w:rPr>
            </w:pPr>
            <w:del w:id="3185" w:author="Autor">
              <w:r w:rsidRPr="00BB2644" w:rsidDel="007E3DB1">
                <w:rPr>
                  <w:color w:val="000000"/>
                  <w:sz w:val="22"/>
                  <w:szCs w:val="22"/>
                </w:rPr>
                <w:delText> </w:delText>
              </w:r>
            </w:del>
          </w:p>
        </w:tc>
      </w:tr>
      <w:tr w:rsidR="00BB2644" w:rsidRPr="00BB2644" w:rsidDel="007E3DB1" w:rsidTr="004B5937">
        <w:trPr>
          <w:cantSplit/>
          <w:trHeight w:val="300"/>
          <w:del w:id="3186" w:author="Autor"/>
        </w:trPr>
        <w:tc>
          <w:tcPr>
            <w:tcW w:w="3559" w:type="dxa"/>
            <w:gridSpan w:val="2"/>
            <w:shd w:val="clear" w:color="auto" w:fill="auto"/>
            <w:vAlign w:val="center"/>
            <w:hideMark/>
          </w:tcPr>
          <w:p w:rsidR="00BB2644" w:rsidRPr="00BB2644" w:rsidDel="007E3DB1" w:rsidRDefault="00BB2644" w:rsidP="00BB2644">
            <w:pPr>
              <w:rPr>
                <w:del w:id="3187" w:author="Autor"/>
                <w:color w:val="000000"/>
                <w:sz w:val="22"/>
                <w:szCs w:val="22"/>
              </w:rPr>
            </w:pPr>
            <w:del w:id="3188" w:author="Autor">
              <w:r w:rsidRPr="00BB2644" w:rsidDel="007E3DB1">
                <w:rPr>
                  <w:color w:val="000000"/>
                  <w:sz w:val="22"/>
                  <w:szCs w:val="22"/>
                </w:rPr>
                <w:delText>Názov projektu</w:delText>
              </w:r>
            </w:del>
          </w:p>
        </w:tc>
        <w:tc>
          <w:tcPr>
            <w:tcW w:w="5528" w:type="dxa"/>
            <w:gridSpan w:val="5"/>
            <w:shd w:val="clear" w:color="auto" w:fill="auto"/>
            <w:vAlign w:val="center"/>
            <w:hideMark/>
          </w:tcPr>
          <w:p w:rsidR="00BB2644" w:rsidRPr="00BB2644" w:rsidDel="007E3DB1" w:rsidRDefault="00BB2644" w:rsidP="00BB2644">
            <w:pPr>
              <w:rPr>
                <w:del w:id="3189" w:author="Autor"/>
                <w:color w:val="000000"/>
                <w:sz w:val="22"/>
                <w:szCs w:val="22"/>
              </w:rPr>
            </w:pPr>
            <w:del w:id="3190" w:author="Autor">
              <w:r w:rsidRPr="00BB2644" w:rsidDel="007E3DB1">
                <w:rPr>
                  <w:color w:val="000000"/>
                  <w:sz w:val="22"/>
                  <w:szCs w:val="22"/>
                </w:rPr>
                <w:delText> </w:delText>
              </w:r>
            </w:del>
          </w:p>
        </w:tc>
      </w:tr>
      <w:tr w:rsidR="00BB2644" w:rsidRPr="00BB2644" w:rsidDel="007E3DB1" w:rsidTr="004B5937">
        <w:trPr>
          <w:cantSplit/>
          <w:trHeight w:val="300"/>
          <w:del w:id="3191" w:author="Autor"/>
        </w:trPr>
        <w:tc>
          <w:tcPr>
            <w:tcW w:w="3559" w:type="dxa"/>
            <w:gridSpan w:val="2"/>
            <w:shd w:val="clear" w:color="auto" w:fill="auto"/>
            <w:vAlign w:val="center"/>
            <w:hideMark/>
          </w:tcPr>
          <w:p w:rsidR="00BB2644" w:rsidRPr="00BB2644" w:rsidDel="007E3DB1" w:rsidRDefault="00BB2644" w:rsidP="00BB2644">
            <w:pPr>
              <w:rPr>
                <w:del w:id="3192" w:author="Autor"/>
                <w:color w:val="000000"/>
                <w:sz w:val="22"/>
                <w:szCs w:val="22"/>
              </w:rPr>
            </w:pPr>
            <w:del w:id="3193" w:author="Autor">
              <w:r w:rsidRPr="00BB2644" w:rsidDel="007E3DB1">
                <w:rPr>
                  <w:color w:val="000000"/>
                  <w:sz w:val="22"/>
                  <w:szCs w:val="22"/>
                </w:rPr>
                <w:delText>Názov/Meno a adresa sídla prijímateľa</w:delText>
              </w:r>
            </w:del>
          </w:p>
        </w:tc>
        <w:tc>
          <w:tcPr>
            <w:tcW w:w="5528" w:type="dxa"/>
            <w:gridSpan w:val="5"/>
            <w:shd w:val="clear" w:color="auto" w:fill="auto"/>
            <w:vAlign w:val="center"/>
            <w:hideMark/>
          </w:tcPr>
          <w:p w:rsidR="00BB2644" w:rsidRPr="00BB2644" w:rsidDel="007E3DB1" w:rsidRDefault="00BB2644" w:rsidP="00BB2644">
            <w:pPr>
              <w:rPr>
                <w:del w:id="3194" w:author="Autor"/>
                <w:color w:val="000000"/>
                <w:sz w:val="22"/>
                <w:szCs w:val="22"/>
              </w:rPr>
            </w:pPr>
            <w:del w:id="3195" w:author="Autor">
              <w:r w:rsidRPr="00BB2644" w:rsidDel="007E3DB1">
                <w:rPr>
                  <w:color w:val="000000"/>
                  <w:sz w:val="22"/>
                  <w:szCs w:val="22"/>
                </w:rPr>
                <w:delText> </w:delText>
              </w:r>
            </w:del>
          </w:p>
        </w:tc>
      </w:tr>
      <w:tr w:rsidR="00BB2644" w:rsidRPr="00BB2644" w:rsidDel="007E3DB1" w:rsidTr="004B5937">
        <w:trPr>
          <w:cantSplit/>
          <w:trHeight w:val="300"/>
          <w:del w:id="3196" w:author="Autor"/>
        </w:trPr>
        <w:tc>
          <w:tcPr>
            <w:tcW w:w="3559" w:type="dxa"/>
            <w:gridSpan w:val="2"/>
            <w:shd w:val="clear" w:color="auto" w:fill="auto"/>
            <w:vAlign w:val="center"/>
            <w:hideMark/>
          </w:tcPr>
          <w:p w:rsidR="00BB2644" w:rsidRPr="00BB2644" w:rsidDel="007E3DB1" w:rsidRDefault="00BB2644" w:rsidP="00BB2644">
            <w:pPr>
              <w:rPr>
                <w:del w:id="3197" w:author="Autor"/>
                <w:color w:val="000000"/>
                <w:sz w:val="22"/>
                <w:szCs w:val="22"/>
              </w:rPr>
            </w:pPr>
            <w:del w:id="3198" w:author="Autor">
              <w:r w:rsidRPr="00BB2644" w:rsidDel="007E3DB1">
                <w:rPr>
                  <w:color w:val="000000"/>
                  <w:sz w:val="22"/>
                  <w:szCs w:val="22"/>
                </w:rPr>
                <w:delText>Druh verejného obstarávateľa / obstarávateľa podľa ZVO</w:delText>
              </w:r>
            </w:del>
          </w:p>
        </w:tc>
        <w:tc>
          <w:tcPr>
            <w:tcW w:w="5528" w:type="dxa"/>
            <w:gridSpan w:val="5"/>
            <w:shd w:val="clear" w:color="auto" w:fill="auto"/>
            <w:vAlign w:val="center"/>
            <w:hideMark/>
          </w:tcPr>
          <w:p w:rsidR="00BB2644" w:rsidRPr="00BB2644" w:rsidDel="007E3DB1" w:rsidRDefault="00BB2644" w:rsidP="00BB2644">
            <w:pPr>
              <w:rPr>
                <w:del w:id="3199" w:author="Autor"/>
                <w:color w:val="000000"/>
                <w:sz w:val="22"/>
                <w:szCs w:val="22"/>
              </w:rPr>
            </w:pPr>
            <w:del w:id="3200" w:author="Autor">
              <w:r w:rsidRPr="00BB2644" w:rsidDel="007E3DB1">
                <w:rPr>
                  <w:color w:val="000000"/>
                  <w:sz w:val="22"/>
                  <w:szCs w:val="22"/>
                </w:rPr>
                <w:delText> </w:delText>
              </w:r>
            </w:del>
          </w:p>
        </w:tc>
      </w:tr>
      <w:tr w:rsidR="00BB2644" w:rsidRPr="00BB2644" w:rsidDel="007E3DB1" w:rsidTr="004B5937">
        <w:trPr>
          <w:cantSplit/>
          <w:trHeight w:val="330"/>
          <w:del w:id="3201" w:author="Autor"/>
        </w:trPr>
        <w:tc>
          <w:tcPr>
            <w:tcW w:w="9087" w:type="dxa"/>
            <w:gridSpan w:val="7"/>
            <w:shd w:val="clear" w:color="auto" w:fill="auto"/>
            <w:vAlign w:val="center"/>
            <w:hideMark/>
          </w:tcPr>
          <w:p w:rsidR="00BB2644" w:rsidRPr="00BB2644" w:rsidDel="007E3DB1" w:rsidRDefault="00BB2644" w:rsidP="00BB2644">
            <w:pPr>
              <w:jc w:val="center"/>
              <w:rPr>
                <w:del w:id="3202" w:author="Autor"/>
                <w:b/>
                <w:bCs/>
                <w:color w:val="000000"/>
                <w:sz w:val="22"/>
                <w:szCs w:val="22"/>
              </w:rPr>
            </w:pPr>
            <w:del w:id="3203" w:author="Autor">
              <w:r w:rsidRPr="00BB2644" w:rsidDel="007E3DB1">
                <w:rPr>
                  <w:b/>
                  <w:bCs/>
                  <w:color w:val="000000"/>
                  <w:sz w:val="22"/>
                  <w:szCs w:val="22"/>
                </w:rPr>
                <w:delText>Identifikácia zákazky</w:delText>
              </w:r>
            </w:del>
          </w:p>
        </w:tc>
      </w:tr>
      <w:tr w:rsidR="00BB2644" w:rsidRPr="00BB2644" w:rsidDel="007E3DB1" w:rsidTr="004B5937">
        <w:trPr>
          <w:cantSplit/>
          <w:trHeight w:val="300"/>
          <w:del w:id="3204" w:author="Autor"/>
        </w:trPr>
        <w:tc>
          <w:tcPr>
            <w:tcW w:w="3559" w:type="dxa"/>
            <w:gridSpan w:val="2"/>
            <w:shd w:val="clear" w:color="auto" w:fill="auto"/>
            <w:vAlign w:val="center"/>
            <w:hideMark/>
          </w:tcPr>
          <w:p w:rsidR="00BB2644" w:rsidRPr="00BB2644" w:rsidDel="007E3DB1" w:rsidRDefault="00BB2644" w:rsidP="00BB2644">
            <w:pPr>
              <w:rPr>
                <w:del w:id="3205" w:author="Autor"/>
                <w:color w:val="000000"/>
                <w:sz w:val="22"/>
                <w:szCs w:val="22"/>
              </w:rPr>
            </w:pPr>
            <w:del w:id="3206" w:author="Autor">
              <w:r w:rsidRPr="00BB2644" w:rsidDel="007E3DB1">
                <w:rPr>
                  <w:color w:val="000000"/>
                  <w:sz w:val="22"/>
                  <w:szCs w:val="22"/>
                </w:rPr>
                <w:delText>Moment kontroly dodatku</w:delText>
              </w:r>
            </w:del>
          </w:p>
        </w:tc>
        <w:tc>
          <w:tcPr>
            <w:tcW w:w="5528" w:type="dxa"/>
            <w:gridSpan w:val="5"/>
            <w:shd w:val="clear" w:color="auto" w:fill="auto"/>
            <w:vAlign w:val="center"/>
            <w:hideMark/>
          </w:tcPr>
          <w:p w:rsidR="00BB2644" w:rsidRPr="00BB2644" w:rsidDel="007E3DB1" w:rsidRDefault="00BB2644" w:rsidP="00BB2644">
            <w:pPr>
              <w:rPr>
                <w:del w:id="3207" w:author="Autor"/>
                <w:color w:val="000000"/>
                <w:sz w:val="22"/>
                <w:szCs w:val="22"/>
              </w:rPr>
            </w:pPr>
            <w:del w:id="3208" w:author="Autor">
              <w:r w:rsidRPr="00BB2644" w:rsidDel="007E3DB1">
                <w:rPr>
                  <w:color w:val="000000"/>
                  <w:sz w:val="22"/>
                  <w:szCs w:val="22"/>
                </w:rPr>
                <w:delText>Po podpise dodatku</w:delText>
              </w:r>
            </w:del>
          </w:p>
        </w:tc>
      </w:tr>
      <w:tr w:rsidR="00BB2644" w:rsidRPr="00BB2644" w:rsidDel="007E3DB1" w:rsidTr="004B5937">
        <w:trPr>
          <w:cantSplit/>
          <w:trHeight w:val="885"/>
          <w:del w:id="3209" w:author="Autor"/>
        </w:trPr>
        <w:tc>
          <w:tcPr>
            <w:tcW w:w="3559" w:type="dxa"/>
            <w:gridSpan w:val="2"/>
            <w:shd w:val="clear" w:color="auto" w:fill="auto"/>
            <w:vAlign w:val="center"/>
            <w:hideMark/>
          </w:tcPr>
          <w:p w:rsidR="00BB2644" w:rsidRPr="00BB2644" w:rsidDel="007E3DB1" w:rsidRDefault="00BB2644" w:rsidP="00526B68">
            <w:pPr>
              <w:rPr>
                <w:del w:id="3210" w:author="Autor"/>
                <w:color w:val="000000"/>
                <w:sz w:val="22"/>
                <w:szCs w:val="22"/>
              </w:rPr>
            </w:pPr>
            <w:del w:id="3211" w:author="Autor">
              <w:r w:rsidRPr="00BB2644" w:rsidDel="007E3DB1">
                <w:rPr>
                  <w:color w:val="000000"/>
                  <w:sz w:val="22"/>
                  <w:szCs w:val="22"/>
                </w:rPr>
                <w:delText>Bol dodatok uzavretý na základe rokovacieho konania? (pozn</w:delText>
              </w:r>
              <w:r w:rsidR="00526B68" w:rsidDel="007E3DB1">
                <w:rPr>
                  <w:color w:val="000000"/>
                  <w:sz w:val="22"/>
                  <w:szCs w:val="22"/>
                </w:rPr>
                <w:delText>.</w:delText>
              </w:r>
              <w:r w:rsidRPr="00BB2644" w:rsidDel="007E3DB1">
                <w:rPr>
                  <w:color w:val="000000"/>
                  <w:sz w:val="22"/>
                  <w:szCs w:val="22"/>
                </w:rPr>
                <w:delText xml:space="preserve"> </w:delText>
              </w:r>
              <w:r w:rsidR="00526B68" w:rsidDel="007E3DB1">
                <w:rPr>
                  <w:color w:val="000000"/>
                  <w:sz w:val="22"/>
                  <w:szCs w:val="22"/>
                </w:rPr>
                <w:delText xml:space="preserve">- </w:delText>
              </w:r>
              <w:r w:rsidRPr="00BB2644" w:rsidDel="007E3DB1">
                <w:rPr>
                  <w:color w:val="000000"/>
                  <w:sz w:val="22"/>
                  <w:szCs w:val="22"/>
                </w:rPr>
                <w:delText>ak áno, vyplní sa aj príslušný KZ pre rokovacie konanie)</w:delText>
              </w:r>
            </w:del>
          </w:p>
        </w:tc>
        <w:tc>
          <w:tcPr>
            <w:tcW w:w="5528" w:type="dxa"/>
            <w:gridSpan w:val="5"/>
            <w:shd w:val="clear" w:color="auto" w:fill="auto"/>
            <w:vAlign w:val="center"/>
            <w:hideMark/>
          </w:tcPr>
          <w:p w:rsidR="00BB2644" w:rsidRPr="00BB2644" w:rsidDel="007E3DB1" w:rsidRDefault="00BB2644" w:rsidP="00BB2644">
            <w:pPr>
              <w:rPr>
                <w:del w:id="3212" w:author="Autor"/>
                <w:color w:val="000000"/>
                <w:sz w:val="22"/>
                <w:szCs w:val="22"/>
              </w:rPr>
            </w:pPr>
            <w:del w:id="3213" w:author="Autor">
              <w:r w:rsidRPr="00BB2644" w:rsidDel="007E3DB1">
                <w:rPr>
                  <w:color w:val="000000"/>
                  <w:sz w:val="22"/>
                  <w:szCs w:val="22"/>
                </w:rPr>
                <w:delText>Áno/Nie</w:delText>
              </w:r>
            </w:del>
          </w:p>
        </w:tc>
      </w:tr>
      <w:tr w:rsidR="00113951" w:rsidRPr="00BB2644" w:rsidDel="007E3DB1" w:rsidTr="009C68C1">
        <w:trPr>
          <w:cantSplit/>
          <w:trHeight w:val="328"/>
          <w:del w:id="3214" w:author="Autor"/>
        </w:trPr>
        <w:tc>
          <w:tcPr>
            <w:tcW w:w="3559" w:type="dxa"/>
            <w:gridSpan w:val="2"/>
            <w:shd w:val="clear" w:color="auto" w:fill="auto"/>
            <w:vAlign w:val="center"/>
          </w:tcPr>
          <w:p w:rsidR="00113951" w:rsidRPr="00BB2644" w:rsidDel="007E3DB1" w:rsidRDefault="00113951" w:rsidP="00526B68">
            <w:pPr>
              <w:rPr>
                <w:del w:id="3215" w:author="Autor"/>
                <w:color w:val="000000"/>
                <w:sz w:val="22"/>
                <w:szCs w:val="22"/>
              </w:rPr>
            </w:pPr>
            <w:del w:id="3216" w:author="Autor">
              <w:r w:rsidRPr="00863741" w:rsidDel="007E3DB1">
                <w:rPr>
                  <w:color w:val="000000"/>
                  <w:sz w:val="22"/>
                  <w:szCs w:val="22"/>
                </w:rPr>
                <w:delText>Identifikátor zákazky v</w:delText>
              </w:r>
              <w:r w:rsidDel="007E3DB1">
                <w:rPr>
                  <w:color w:val="000000"/>
                  <w:sz w:val="22"/>
                  <w:szCs w:val="22"/>
                </w:rPr>
                <w:delText> </w:delText>
              </w:r>
              <w:r w:rsidRPr="00863741" w:rsidDel="007E3DB1">
                <w:rPr>
                  <w:color w:val="000000"/>
                  <w:sz w:val="22"/>
                  <w:szCs w:val="22"/>
                </w:rPr>
                <w:delText>ITMS</w:delText>
              </w:r>
              <w:r w:rsidDel="007E3DB1">
                <w:rPr>
                  <w:color w:val="000000"/>
                  <w:sz w:val="22"/>
                  <w:szCs w:val="22"/>
                </w:rPr>
                <w:delText>2014+</w:delText>
              </w:r>
            </w:del>
          </w:p>
        </w:tc>
        <w:tc>
          <w:tcPr>
            <w:tcW w:w="5528" w:type="dxa"/>
            <w:gridSpan w:val="5"/>
            <w:shd w:val="clear" w:color="auto" w:fill="auto"/>
            <w:vAlign w:val="center"/>
          </w:tcPr>
          <w:p w:rsidR="00113951" w:rsidRPr="00BB2644" w:rsidDel="007E3DB1" w:rsidRDefault="00113951" w:rsidP="00BB2644">
            <w:pPr>
              <w:rPr>
                <w:del w:id="3217" w:author="Autor"/>
                <w:color w:val="000000"/>
                <w:sz w:val="22"/>
                <w:szCs w:val="22"/>
              </w:rPr>
            </w:pPr>
          </w:p>
        </w:tc>
      </w:tr>
      <w:tr w:rsidR="00BB2644" w:rsidRPr="00BB2644" w:rsidDel="007E3DB1" w:rsidTr="004B5937">
        <w:trPr>
          <w:cantSplit/>
          <w:trHeight w:val="300"/>
          <w:del w:id="3218" w:author="Autor"/>
        </w:trPr>
        <w:tc>
          <w:tcPr>
            <w:tcW w:w="3559" w:type="dxa"/>
            <w:gridSpan w:val="2"/>
            <w:shd w:val="clear" w:color="auto" w:fill="auto"/>
            <w:vAlign w:val="center"/>
            <w:hideMark/>
          </w:tcPr>
          <w:p w:rsidR="00BB2644" w:rsidRPr="00BB2644" w:rsidDel="007E3DB1" w:rsidRDefault="00BB2644" w:rsidP="00BB2644">
            <w:pPr>
              <w:rPr>
                <w:del w:id="3219" w:author="Autor"/>
                <w:color w:val="000000"/>
                <w:sz w:val="22"/>
                <w:szCs w:val="22"/>
              </w:rPr>
            </w:pPr>
            <w:del w:id="3220" w:author="Autor">
              <w:r w:rsidRPr="00BB2644" w:rsidDel="007E3DB1">
                <w:rPr>
                  <w:color w:val="000000"/>
                  <w:sz w:val="22"/>
                  <w:szCs w:val="22"/>
                </w:rPr>
                <w:delText>Názov zákazky</w:delText>
              </w:r>
            </w:del>
          </w:p>
        </w:tc>
        <w:tc>
          <w:tcPr>
            <w:tcW w:w="5528" w:type="dxa"/>
            <w:gridSpan w:val="5"/>
            <w:shd w:val="clear" w:color="auto" w:fill="auto"/>
            <w:vAlign w:val="center"/>
            <w:hideMark/>
          </w:tcPr>
          <w:p w:rsidR="00BB2644" w:rsidRPr="00BB2644" w:rsidDel="007E3DB1" w:rsidRDefault="00BB2644" w:rsidP="00BB2644">
            <w:pPr>
              <w:rPr>
                <w:del w:id="3221" w:author="Autor"/>
                <w:color w:val="000000"/>
                <w:sz w:val="22"/>
                <w:szCs w:val="22"/>
              </w:rPr>
            </w:pPr>
            <w:del w:id="3222" w:author="Autor">
              <w:r w:rsidRPr="00BB2644" w:rsidDel="007E3DB1">
                <w:rPr>
                  <w:color w:val="000000"/>
                  <w:sz w:val="22"/>
                  <w:szCs w:val="22"/>
                </w:rPr>
                <w:delText> </w:delText>
              </w:r>
            </w:del>
          </w:p>
        </w:tc>
      </w:tr>
      <w:tr w:rsidR="00BB2644" w:rsidRPr="00BB2644" w:rsidDel="007E3DB1" w:rsidTr="004B5937">
        <w:trPr>
          <w:cantSplit/>
          <w:trHeight w:val="300"/>
          <w:del w:id="3223" w:author="Autor"/>
        </w:trPr>
        <w:tc>
          <w:tcPr>
            <w:tcW w:w="3559" w:type="dxa"/>
            <w:gridSpan w:val="2"/>
            <w:shd w:val="clear" w:color="auto" w:fill="auto"/>
            <w:vAlign w:val="center"/>
            <w:hideMark/>
          </w:tcPr>
          <w:p w:rsidR="00BB2644" w:rsidRPr="00BB2644" w:rsidDel="007E3DB1" w:rsidRDefault="00BB2644" w:rsidP="00BB2644">
            <w:pPr>
              <w:rPr>
                <w:del w:id="3224" w:author="Autor"/>
                <w:color w:val="000000"/>
                <w:sz w:val="22"/>
                <w:szCs w:val="22"/>
              </w:rPr>
            </w:pPr>
            <w:del w:id="3225" w:author="Autor">
              <w:r w:rsidRPr="00BB2644" w:rsidDel="007E3DB1">
                <w:rPr>
                  <w:color w:val="000000"/>
                  <w:sz w:val="22"/>
                  <w:szCs w:val="22"/>
                </w:rPr>
                <w:delText>Názov dodávateľa</w:delText>
              </w:r>
            </w:del>
          </w:p>
        </w:tc>
        <w:tc>
          <w:tcPr>
            <w:tcW w:w="5528" w:type="dxa"/>
            <w:gridSpan w:val="5"/>
            <w:shd w:val="clear" w:color="auto" w:fill="auto"/>
            <w:vAlign w:val="center"/>
            <w:hideMark/>
          </w:tcPr>
          <w:p w:rsidR="00BB2644" w:rsidRPr="00BB2644" w:rsidDel="007E3DB1" w:rsidRDefault="00BB2644" w:rsidP="00BB2644">
            <w:pPr>
              <w:rPr>
                <w:del w:id="3226" w:author="Autor"/>
                <w:color w:val="000000"/>
                <w:sz w:val="22"/>
                <w:szCs w:val="22"/>
              </w:rPr>
            </w:pPr>
            <w:del w:id="3227" w:author="Autor">
              <w:r w:rsidRPr="00BB2644" w:rsidDel="007E3DB1">
                <w:rPr>
                  <w:color w:val="000000"/>
                  <w:sz w:val="22"/>
                  <w:szCs w:val="22"/>
                </w:rPr>
                <w:delText> </w:delText>
              </w:r>
            </w:del>
          </w:p>
        </w:tc>
      </w:tr>
      <w:tr w:rsidR="00BB2644" w:rsidRPr="00BB2644" w:rsidDel="007E3DB1" w:rsidTr="004B5937">
        <w:trPr>
          <w:cantSplit/>
          <w:trHeight w:val="300"/>
          <w:del w:id="3228" w:author="Autor"/>
        </w:trPr>
        <w:tc>
          <w:tcPr>
            <w:tcW w:w="3559" w:type="dxa"/>
            <w:gridSpan w:val="2"/>
            <w:shd w:val="clear" w:color="auto" w:fill="auto"/>
            <w:vAlign w:val="center"/>
            <w:hideMark/>
          </w:tcPr>
          <w:p w:rsidR="00BB2644" w:rsidRPr="00BB2644" w:rsidDel="007E3DB1" w:rsidRDefault="00BB2644" w:rsidP="00BB2644">
            <w:pPr>
              <w:rPr>
                <w:del w:id="3229" w:author="Autor"/>
                <w:color w:val="000000"/>
                <w:sz w:val="22"/>
                <w:szCs w:val="22"/>
              </w:rPr>
            </w:pPr>
            <w:del w:id="3230" w:author="Autor">
              <w:r w:rsidRPr="00BB2644" w:rsidDel="007E3DB1">
                <w:rPr>
                  <w:color w:val="000000"/>
                  <w:sz w:val="22"/>
                  <w:szCs w:val="22"/>
                </w:rPr>
                <w:delText>IČO dodávateľa</w:delText>
              </w:r>
            </w:del>
          </w:p>
        </w:tc>
        <w:tc>
          <w:tcPr>
            <w:tcW w:w="5528" w:type="dxa"/>
            <w:gridSpan w:val="5"/>
            <w:shd w:val="clear" w:color="auto" w:fill="auto"/>
            <w:vAlign w:val="center"/>
            <w:hideMark/>
          </w:tcPr>
          <w:p w:rsidR="00BB2644" w:rsidRPr="00BB2644" w:rsidDel="007E3DB1" w:rsidRDefault="00BB2644" w:rsidP="00BB2644">
            <w:pPr>
              <w:rPr>
                <w:del w:id="3231" w:author="Autor"/>
                <w:color w:val="000000"/>
                <w:sz w:val="22"/>
                <w:szCs w:val="22"/>
              </w:rPr>
            </w:pPr>
            <w:del w:id="3232" w:author="Autor">
              <w:r w:rsidRPr="00BB2644" w:rsidDel="007E3DB1">
                <w:rPr>
                  <w:color w:val="000000"/>
                  <w:sz w:val="22"/>
                  <w:szCs w:val="22"/>
                </w:rPr>
                <w:delText> </w:delText>
              </w:r>
            </w:del>
          </w:p>
        </w:tc>
      </w:tr>
      <w:tr w:rsidR="00BB2644" w:rsidRPr="00BB2644" w:rsidDel="007E3DB1" w:rsidTr="004B5937">
        <w:trPr>
          <w:cantSplit/>
          <w:trHeight w:val="300"/>
          <w:del w:id="3233" w:author="Autor"/>
        </w:trPr>
        <w:tc>
          <w:tcPr>
            <w:tcW w:w="3559" w:type="dxa"/>
            <w:gridSpan w:val="2"/>
            <w:shd w:val="clear" w:color="auto" w:fill="auto"/>
            <w:vAlign w:val="center"/>
            <w:hideMark/>
          </w:tcPr>
          <w:p w:rsidR="00BB2644" w:rsidRPr="00BB2644" w:rsidDel="007E3DB1" w:rsidRDefault="00BB2644" w:rsidP="00BB2644">
            <w:pPr>
              <w:rPr>
                <w:del w:id="3234" w:author="Autor"/>
                <w:color w:val="000000"/>
                <w:sz w:val="22"/>
                <w:szCs w:val="22"/>
              </w:rPr>
            </w:pPr>
            <w:del w:id="3235" w:author="Autor">
              <w:r w:rsidRPr="00BB2644" w:rsidDel="007E3DB1">
                <w:rPr>
                  <w:color w:val="000000"/>
                  <w:sz w:val="22"/>
                  <w:szCs w:val="22"/>
                </w:rPr>
                <w:delText>Hodnota zákazky bez DPH</w:delText>
              </w:r>
            </w:del>
          </w:p>
        </w:tc>
        <w:tc>
          <w:tcPr>
            <w:tcW w:w="5528" w:type="dxa"/>
            <w:gridSpan w:val="5"/>
            <w:shd w:val="clear" w:color="auto" w:fill="auto"/>
            <w:vAlign w:val="center"/>
            <w:hideMark/>
          </w:tcPr>
          <w:p w:rsidR="00BB2644" w:rsidRPr="00BB2644" w:rsidDel="007E3DB1" w:rsidRDefault="00BB2644" w:rsidP="00BB2644">
            <w:pPr>
              <w:rPr>
                <w:del w:id="3236" w:author="Autor"/>
                <w:color w:val="000000"/>
                <w:sz w:val="22"/>
                <w:szCs w:val="22"/>
              </w:rPr>
            </w:pPr>
            <w:del w:id="3237" w:author="Autor">
              <w:r w:rsidRPr="00BB2644" w:rsidDel="007E3DB1">
                <w:rPr>
                  <w:color w:val="000000"/>
                  <w:sz w:val="22"/>
                  <w:szCs w:val="22"/>
                </w:rPr>
                <w:delText> </w:delText>
              </w:r>
            </w:del>
          </w:p>
        </w:tc>
      </w:tr>
      <w:tr w:rsidR="00BB2644" w:rsidRPr="00BB2644" w:rsidDel="007E3DB1" w:rsidTr="004B5937">
        <w:trPr>
          <w:cantSplit/>
          <w:trHeight w:val="300"/>
          <w:del w:id="3238" w:author="Autor"/>
        </w:trPr>
        <w:tc>
          <w:tcPr>
            <w:tcW w:w="3559" w:type="dxa"/>
            <w:gridSpan w:val="2"/>
            <w:shd w:val="clear" w:color="auto" w:fill="auto"/>
            <w:vAlign w:val="center"/>
            <w:hideMark/>
          </w:tcPr>
          <w:p w:rsidR="00BB2644" w:rsidRPr="00BB2644" w:rsidDel="007E3DB1" w:rsidRDefault="00BB2644" w:rsidP="00BB2644">
            <w:pPr>
              <w:rPr>
                <w:del w:id="3239" w:author="Autor"/>
                <w:color w:val="000000"/>
                <w:sz w:val="22"/>
                <w:szCs w:val="22"/>
              </w:rPr>
            </w:pPr>
            <w:del w:id="3240" w:author="Autor">
              <w:r w:rsidRPr="00BB2644" w:rsidDel="007E3DB1">
                <w:rPr>
                  <w:color w:val="000000"/>
                  <w:sz w:val="22"/>
                  <w:szCs w:val="22"/>
                </w:rPr>
                <w:delText>Hodnota zákazky s DPH</w:delText>
              </w:r>
            </w:del>
          </w:p>
        </w:tc>
        <w:tc>
          <w:tcPr>
            <w:tcW w:w="5528" w:type="dxa"/>
            <w:gridSpan w:val="5"/>
            <w:shd w:val="clear" w:color="auto" w:fill="auto"/>
            <w:vAlign w:val="center"/>
            <w:hideMark/>
          </w:tcPr>
          <w:p w:rsidR="00BB2644" w:rsidRPr="00BB2644" w:rsidDel="007E3DB1" w:rsidRDefault="00BB2644" w:rsidP="00BB2644">
            <w:pPr>
              <w:rPr>
                <w:del w:id="3241" w:author="Autor"/>
                <w:color w:val="000000"/>
                <w:sz w:val="22"/>
                <w:szCs w:val="22"/>
              </w:rPr>
            </w:pPr>
            <w:del w:id="3242" w:author="Autor">
              <w:r w:rsidRPr="00BB2644" w:rsidDel="007E3DB1">
                <w:rPr>
                  <w:color w:val="000000"/>
                  <w:sz w:val="22"/>
                  <w:szCs w:val="22"/>
                </w:rPr>
                <w:delText> </w:delText>
              </w:r>
            </w:del>
          </w:p>
        </w:tc>
      </w:tr>
      <w:tr w:rsidR="00BB2644" w:rsidRPr="00BB2644" w:rsidDel="007E3DB1" w:rsidTr="004B5937">
        <w:trPr>
          <w:cantSplit/>
          <w:trHeight w:val="300"/>
          <w:del w:id="3243" w:author="Autor"/>
        </w:trPr>
        <w:tc>
          <w:tcPr>
            <w:tcW w:w="3559" w:type="dxa"/>
            <w:gridSpan w:val="2"/>
            <w:shd w:val="clear" w:color="auto" w:fill="auto"/>
            <w:vAlign w:val="center"/>
            <w:hideMark/>
          </w:tcPr>
          <w:p w:rsidR="00BB2644" w:rsidRPr="00BB2644" w:rsidDel="007E3DB1" w:rsidRDefault="00BB2644" w:rsidP="00BB2644">
            <w:pPr>
              <w:rPr>
                <w:del w:id="3244" w:author="Autor"/>
                <w:color w:val="000000"/>
                <w:sz w:val="22"/>
                <w:szCs w:val="22"/>
              </w:rPr>
            </w:pPr>
            <w:del w:id="3245" w:author="Autor">
              <w:r w:rsidRPr="00BB2644" w:rsidDel="007E3DB1">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7E3DB1" w:rsidRDefault="00BB2644" w:rsidP="00BB2644">
            <w:pPr>
              <w:rPr>
                <w:del w:id="3246" w:author="Autor"/>
                <w:color w:val="000000"/>
                <w:sz w:val="22"/>
                <w:szCs w:val="22"/>
              </w:rPr>
            </w:pPr>
            <w:del w:id="3247" w:author="Autor">
              <w:r w:rsidRPr="00BB2644" w:rsidDel="007E3DB1">
                <w:rPr>
                  <w:color w:val="000000"/>
                  <w:sz w:val="22"/>
                  <w:szCs w:val="22"/>
                </w:rPr>
                <w:delText> </w:delText>
              </w:r>
            </w:del>
          </w:p>
        </w:tc>
      </w:tr>
      <w:tr w:rsidR="00BB2644" w:rsidRPr="00BB2644" w:rsidDel="007E3DB1" w:rsidTr="004B5937">
        <w:trPr>
          <w:cantSplit/>
          <w:trHeight w:val="300"/>
          <w:del w:id="3248" w:author="Autor"/>
        </w:trPr>
        <w:tc>
          <w:tcPr>
            <w:tcW w:w="3559" w:type="dxa"/>
            <w:gridSpan w:val="2"/>
            <w:shd w:val="clear" w:color="auto" w:fill="auto"/>
            <w:vAlign w:val="center"/>
            <w:hideMark/>
          </w:tcPr>
          <w:p w:rsidR="00BB2644" w:rsidRPr="00BB2644" w:rsidDel="007E3DB1" w:rsidRDefault="00BB2644" w:rsidP="00BB2644">
            <w:pPr>
              <w:rPr>
                <w:del w:id="3249" w:author="Autor"/>
                <w:color w:val="000000"/>
                <w:sz w:val="22"/>
                <w:szCs w:val="22"/>
              </w:rPr>
            </w:pPr>
            <w:del w:id="3250" w:author="Autor">
              <w:r w:rsidRPr="00BB2644" w:rsidDel="007E3DB1">
                <w:rPr>
                  <w:color w:val="000000"/>
                  <w:sz w:val="22"/>
                  <w:szCs w:val="22"/>
                </w:rPr>
                <w:delText>Počet uzavretých dodatkov k zmluve</w:delText>
              </w:r>
            </w:del>
          </w:p>
        </w:tc>
        <w:tc>
          <w:tcPr>
            <w:tcW w:w="5528" w:type="dxa"/>
            <w:gridSpan w:val="5"/>
            <w:shd w:val="clear" w:color="auto" w:fill="auto"/>
            <w:vAlign w:val="center"/>
            <w:hideMark/>
          </w:tcPr>
          <w:p w:rsidR="00BB2644" w:rsidRPr="00BB2644" w:rsidDel="007E3DB1" w:rsidRDefault="00BB2644" w:rsidP="00BB2644">
            <w:pPr>
              <w:rPr>
                <w:del w:id="3251" w:author="Autor"/>
                <w:color w:val="000000"/>
                <w:sz w:val="22"/>
                <w:szCs w:val="22"/>
              </w:rPr>
            </w:pPr>
            <w:del w:id="3252" w:author="Autor">
              <w:r w:rsidRPr="00BB2644" w:rsidDel="007E3DB1">
                <w:rPr>
                  <w:color w:val="000000"/>
                  <w:sz w:val="22"/>
                  <w:szCs w:val="22"/>
                </w:rPr>
                <w:delText> </w:delText>
              </w:r>
            </w:del>
          </w:p>
        </w:tc>
      </w:tr>
      <w:tr w:rsidR="00BB2644" w:rsidRPr="00BB2644" w:rsidDel="007E3DB1" w:rsidTr="004B5937">
        <w:trPr>
          <w:cantSplit/>
          <w:trHeight w:val="300"/>
          <w:del w:id="3253" w:author="Autor"/>
        </w:trPr>
        <w:tc>
          <w:tcPr>
            <w:tcW w:w="3559" w:type="dxa"/>
            <w:gridSpan w:val="2"/>
            <w:shd w:val="clear" w:color="auto" w:fill="auto"/>
            <w:vAlign w:val="center"/>
            <w:hideMark/>
          </w:tcPr>
          <w:p w:rsidR="00BB2644" w:rsidRPr="00BB2644" w:rsidDel="007E3DB1" w:rsidRDefault="00BB2644" w:rsidP="00526B68">
            <w:pPr>
              <w:rPr>
                <w:del w:id="3254" w:author="Autor"/>
                <w:color w:val="000000"/>
                <w:sz w:val="22"/>
                <w:szCs w:val="22"/>
              </w:rPr>
            </w:pPr>
            <w:del w:id="3255" w:author="Autor">
              <w:r w:rsidRPr="00BB2644" w:rsidDel="007E3DB1">
                <w:rPr>
                  <w:color w:val="000000"/>
                  <w:sz w:val="22"/>
                  <w:szCs w:val="22"/>
                </w:rPr>
                <w:delText xml:space="preserve">Poradové </w:delText>
              </w:r>
              <w:r w:rsidR="00526B68" w:rsidRPr="00BB2644" w:rsidDel="007E3DB1">
                <w:rPr>
                  <w:color w:val="000000"/>
                  <w:sz w:val="22"/>
                  <w:szCs w:val="22"/>
                </w:rPr>
                <w:delText>č</w:delText>
              </w:r>
              <w:r w:rsidR="00526B68" w:rsidDel="007E3DB1">
                <w:rPr>
                  <w:color w:val="000000"/>
                  <w:sz w:val="22"/>
                  <w:szCs w:val="22"/>
                </w:rPr>
                <w:delText>í</w:delText>
              </w:r>
              <w:r w:rsidR="00526B68" w:rsidRPr="00BB2644" w:rsidDel="007E3DB1">
                <w:rPr>
                  <w:color w:val="000000"/>
                  <w:sz w:val="22"/>
                  <w:szCs w:val="22"/>
                </w:rPr>
                <w:delText xml:space="preserve">slo </w:delText>
              </w:r>
              <w:r w:rsidRPr="00BB2644" w:rsidDel="007E3DB1">
                <w:rPr>
                  <w:color w:val="000000"/>
                  <w:sz w:val="22"/>
                  <w:szCs w:val="22"/>
                </w:rPr>
                <w:delText>dodatku</w:delText>
              </w:r>
            </w:del>
          </w:p>
        </w:tc>
        <w:tc>
          <w:tcPr>
            <w:tcW w:w="5528" w:type="dxa"/>
            <w:gridSpan w:val="5"/>
            <w:shd w:val="clear" w:color="auto" w:fill="auto"/>
            <w:vAlign w:val="center"/>
            <w:hideMark/>
          </w:tcPr>
          <w:p w:rsidR="00BB2644" w:rsidRPr="00BB2644" w:rsidDel="007E3DB1" w:rsidRDefault="00BB2644" w:rsidP="00BB2644">
            <w:pPr>
              <w:rPr>
                <w:del w:id="3256" w:author="Autor"/>
                <w:color w:val="000000"/>
                <w:sz w:val="22"/>
                <w:szCs w:val="22"/>
              </w:rPr>
            </w:pPr>
            <w:del w:id="3257" w:author="Autor">
              <w:r w:rsidRPr="00BB2644" w:rsidDel="007E3DB1">
                <w:rPr>
                  <w:color w:val="000000"/>
                  <w:sz w:val="22"/>
                  <w:szCs w:val="22"/>
                </w:rPr>
                <w:delText> </w:delText>
              </w:r>
            </w:del>
          </w:p>
        </w:tc>
      </w:tr>
      <w:tr w:rsidR="00BB2644" w:rsidRPr="00BB2644" w:rsidDel="007E3DB1" w:rsidTr="004B5937">
        <w:trPr>
          <w:cantSplit/>
          <w:trHeight w:val="1395"/>
          <w:del w:id="3258" w:author="Autor"/>
        </w:trPr>
        <w:tc>
          <w:tcPr>
            <w:tcW w:w="3559" w:type="dxa"/>
            <w:gridSpan w:val="2"/>
            <w:shd w:val="clear" w:color="auto" w:fill="auto"/>
            <w:vAlign w:val="center"/>
            <w:hideMark/>
          </w:tcPr>
          <w:p w:rsidR="00BB2644" w:rsidRPr="00BB2644" w:rsidDel="007E3DB1" w:rsidRDefault="00BB2644" w:rsidP="00BB2644">
            <w:pPr>
              <w:rPr>
                <w:del w:id="3259" w:author="Autor"/>
                <w:color w:val="000000"/>
                <w:sz w:val="22"/>
                <w:szCs w:val="22"/>
              </w:rPr>
            </w:pPr>
            <w:del w:id="3260" w:author="Autor">
              <w:r w:rsidRPr="00BB2644" w:rsidDel="007E3DB1">
                <w:rPr>
                  <w:color w:val="000000"/>
                  <w:sz w:val="22"/>
                  <w:szCs w:val="22"/>
                </w:rPr>
                <w:delText>Stručný popis zmeny v rámci dodatku</w:delText>
              </w:r>
            </w:del>
          </w:p>
        </w:tc>
        <w:tc>
          <w:tcPr>
            <w:tcW w:w="5528" w:type="dxa"/>
            <w:gridSpan w:val="5"/>
            <w:shd w:val="clear" w:color="auto" w:fill="auto"/>
            <w:vAlign w:val="center"/>
            <w:hideMark/>
          </w:tcPr>
          <w:p w:rsidR="00BB2644" w:rsidRPr="00BB2644" w:rsidDel="007E3DB1" w:rsidRDefault="00BB2644" w:rsidP="00BB2644">
            <w:pPr>
              <w:rPr>
                <w:del w:id="3261" w:author="Autor"/>
                <w:color w:val="000000"/>
                <w:sz w:val="22"/>
                <w:szCs w:val="22"/>
              </w:rPr>
            </w:pPr>
            <w:del w:id="3262" w:author="Autor">
              <w:r w:rsidRPr="00BB2644" w:rsidDel="007E3DB1">
                <w:rPr>
                  <w:color w:val="000000"/>
                  <w:sz w:val="22"/>
                  <w:szCs w:val="22"/>
                </w:rPr>
                <w:delText> </w:delText>
              </w:r>
            </w:del>
          </w:p>
        </w:tc>
      </w:tr>
      <w:tr w:rsidR="00BB2644" w:rsidRPr="00BB2644" w:rsidDel="007E3DB1" w:rsidTr="004B5937">
        <w:trPr>
          <w:cantSplit/>
          <w:trHeight w:val="300"/>
          <w:del w:id="3263" w:author="Autor"/>
        </w:trPr>
        <w:tc>
          <w:tcPr>
            <w:tcW w:w="3559" w:type="dxa"/>
            <w:gridSpan w:val="2"/>
            <w:shd w:val="clear" w:color="auto" w:fill="auto"/>
            <w:vAlign w:val="center"/>
            <w:hideMark/>
          </w:tcPr>
          <w:p w:rsidR="00BB2644" w:rsidRPr="00BB2644" w:rsidDel="007E3DB1" w:rsidRDefault="00BB2644" w:rsidP="00BB2644">
            <w:pPr>
              <w:rPr>
                <w:del w:id="3264" w:author="Autor"/>
                <w:color w:val="000000"/>
                <w:sz w:val="22"/>
                <w:szCs w:val="22"/>
              </w:rPr>
            </w:pPr>
            <w:del w:id="3265" w:author="Autor">
              <w:r w:rsidRPr="00BB2644" w:rsidDel="007E3DB1">
                <w:rPr>
                  <w:color w:val="000000"/>
                  <w:sz w:val="22"/>
                  <w:szCs w:val="22"/>
                </w:rPr>
                <w:delText>Upravuje dodatok termín plnenia zákazky?</w:delText>
              </w:r>
            </w:del>
          </w:p>
        </w:tc>
        <w:tc>
          <w:tcPr>
            <w:tcW w:w="5528" w:type="dxa"/>
            <w:gridSpan w:val="5"/>
            <w:shd w:val="clear" w:color="auto" w:fill="auto"/>
            <w:vAlign w:val="center"/>
            <w:hideMark/>
          </w:tcPr>
          <w:p w:rsidR="00BB2644" w:rsidRPr="00BB2644" w:rsidDel="007E3DB1" w:rsidRDefault="00BB2644" w:rsidP="00BB2644">
            <w:pPr>
              <w:rPr>
                <w:del w:id="3266" w:author="Autor"/>
                <w:color w:val="000000"/>
                <w:sz w:val="22"/>
                <w:szCs w:val="22"/>
              </w:rPr>
            </w:pPr>
            <w:del w:id="3267" w:author="Autor">
              <w:r w:rsidRPr="00BB2644" w:rsidDel="007E3DB1">
                <w:rPr>
                  <w:color w:val="000000"/>
                  <w:sz w:val="22"/>
                  <w:szCs w:val="22"/>
                </w:rPr>
                <w:delText>Áno/Nie</w:delText>
              </w:r>
            </w:del>
          </w:p>
        </w:tc>
      </w:tr>
      <w:tr w:rsidR="00BB2644" w:rsidRPr="00BB2644" w:rsidDel="007E3DB1" w:rsidTr="004B5937">
        <w:trPr>
          <w:cantSplit/>
          <w:trHeight w:val="300"/>
          <w:del w:id="3268" w:author="Autor"/>
        </w:trPr>
        <w:tc>
          <w:tcPr>
            <w:tcW w:w="3559" w:type="dxa"/>
            <w:gridSpan w:val="2"/>
            <w:shd w:val="clear" w:color="auto" w:fill="auto"/>
            <w:vAlign w:val="center"/>
            <w:hideMark/>
          </w:tcPr>
          <w:p w:rsidR="00BB2644" w:rsidRPr="00BB2644" w:rsidDel="007E3DB1" w:rsidRDefault="00BB2644" w:rsidP="00BB2644">
            <w:pPr>
              <w:rPr>
                <w:del w:id="3269" w:author="Autor"/>
                <w:color w:val="000000"/>
                <w:sz w:val="22"/>
                <w:szCs w:val="22"/>
              </w:rPr>
            </w:pPr>
            <w:del w:id="3270" w:author="Autor">
              <w:r w:rsidRPr="00BB2644" w:rsidDel="007E3DB1">
                <w:rPr>
                  <w:color w:val="000000"/>
                  <w:sz w:val="22"/>
                  <w:szCs w:val="22"/>
                </w:rPr>
                <w:delText>Pôvodný termín plnenia zákazky</w:delText>
              </w:r>
            </w:del>
          </w:p>
        </w:tc>
        <w:tc>
          <w:tcPr>
            <w:tcW w:w="5528" w:type="dxa"/>
            <w:gridSpan w:val="5"/>
            <w:shd w:val="clear" w:color="auto" w:fill="auto"/>
            <w:vAlign w:val="center"/>
            <w:hideMark/>
          </w:tcPr>
          <w:p w:rsidR="00BB2644" w:rsidRPr="00BB2644" w:rsidDel="007E3DB1" w:rsidRDefault="00BB2644" w:rsidP="00BB2644">
            <w:pPr>
              <w:rPr>
                <w:del w:id="3271" w:author="Autor"/>
                <w:color w:val="000000"/>
                <w:sz w:val="22"/>
                <w:szCs w:val="22"/>
              </w:rPr>
            </w:pPr>
            <w:del w:id="3272" w:author="Autor">
              <w:r w:rsidRPr="00BB2644" w:rsidDel="007E3DB1">
                <w:rPr>
                  <w:color w:val="000000"/>
                  <w:sz w:val="22"/>
                  <w:szCs w:val="22"/>
                </w:rPr>
                <w:delText> </w:delText>
              </w:r>
            </w:del>
          </w:p>
        </w:tc>
      </w:tr>
      <w:tr w:rsidR="00BB2644" w:rsidRPr="00BB2644" w:rsidDel="007E3DB1" w:rsidTr="004B5937">
        <w:trPr>
          <w:cantSplit/>
          <w:trHeight w:val="300"/>
          <w:del w:id="3273" w:author="Autor"/>
        </w:trPr>
        <w:tc>
          <w:tcPr>
            <w:tcW w:w="3559" w:type="dxa"/>
            <w:gridSpan w:val="2"/>
            <w:shd w:val="clear" w:color="auto" w:fill="auto"/>
            <w:vAlign w:val="center"/>
            <w:hideMark/>
          </w:tcPr>
          <w:p w:rsidR="00BB2644" w:rsidRPr="00BB2644" w:rsidDel="007E3DB1" w:rsidRDefault="00BB2644" w:rsidP="00BB2644">
            <w:pPr>
              <w:rPr>
                <w:del w:id="3274" w:author="Autor"/>
                <w:color w:val="000000"/>
                <w:sz w:val="22"/>
                <w:szCs w:val="22"/>
              </w:rPr>
            </w:pPr>
            <w:del w:id="3275" w:author="Autor">
              <w:r w:rsidRPr="00BB2644" w:rsidDel="007E3DB1">
                <w:rPr>
                  <w:color w:val="000000"/>
                  <w:sz w:val="22"/>
                  <w:szCs w:val="22"/>
                </w:rPr>
                <w:delText>Navrhovaný termín plnenia zákazky</w:delText>
              </w:r>
            </w:del>
          </w:p>
        </w:tc>
        <w:tc>
          <w:tcPr>
            <w:tcW w:w="5528" w:type="dxa"/>
            <w:gridSpan w:val="5"/>
            <w:shd w:val="clear" w:color="auto" w:fill="auto"/>
            <w:vAlign w:val="center"/>
            <w:hideMark/>
          </w:tcPr>
          <w:p w:rsidR="00BB2644" w:rsidRPr="00BB2644" w:rsidDel="007E3DB1" w:rsidRDefault="00BB2644" w:rsidP="00BB2644">
            <w:pPr>
              <w:rPr>
                <w:del w:id="3276" w:author="Autor"/>
                <w:color w:val="000000"/>
                <w:sz w:val="22"/>
                <w:szCs w:val="22"/>
              </w:rPr>
            </w:pPr>
            <w:del w:id="3277" w:author="Autor">
              <w:r w:rsidRPr="00BB2644" w:rsidDel="007E3DB1">
                <w:rPr>
                  <w:color w:val="000000"/>
                  <w:sz w:val="22"/>
                  <w:szCs w:val="22"/>
                </w:rPr>
                <w:delText> </w:delText>
              </w:r>
            </w:del>
          </w:p>
        </w:tc>
      </w:tr>
      <w:tr w:rsidR="00BB2644" w:rsidRPr="00BB2644" w:rsidDel="007E3DB1" w:rsidTr="004B5937">
        <w:trPr>
          <w:cantSplit/>
          <w:trHeight w:val="300"/>
          <w:del w:id="3278" w:author="Autor"/>
        </w:trPr>
        <w:tc>
          <w:tcPr>
            <w:tcW w:w="3559" w:type="dxa"/>
            <w:gridSpan w:val="2"/>
            <w:shd w:val="clear" w:color="auto" w:fill="auto"/>
            <w:vAlign w:val="center"/>
            <w:hideMark/>
          </w:tcPr>
          <w:p w:rsidR="00BB2644" w:rsidRPr="00BB2644" w:rsidDel="007E3DB1" w:rsidRDefault="00BB2644" w:rsidP="00BB2644">
            <w:pPr>
              <w:rPr>
                <w:del w:id="3279" w:author="Autor"/>
                <w:color w:val="000000"/>
                <w:sz w:val="22"/>
                <w:szCs w:val="22"/>
              </w:rPr>
            </w:pPr>
            <w:del w:id="3280" w:author="Autor">
              <w:r w:rsidRPr="00BB2644" w:rsidDel="007E3DB1">
                <w:rPr>
                  <w:color w:val="000000"/>
                  <w:sz w:val="22"/>
                  <w:szCs w:val="22"/>
                </w:rPr>
                <w:delText>Upravuje dodatok cenu zákazky?</w:delText>
              </w:r>
            </w:del>
          </w:p>
        </w:tc>
        <w:tc>
          <w:tcPr>
            <w:tcW w:w="5528" w:type="dxa"/>
            <w:gridSpan w:val="5"/>
            <w:shd w:val="clear" w:color="auto" w:fill="auto"/>
            <w:vAlign w:val="center"/>
            <w:hideMark/>
          </w:tcPr>
          <w:p w:rsidR="00BB2644" w:rsidRPr="00BB2644" w:rsidDel="007E3DB1" w:rsidRDefault="00BB2644" w:rsidP="00BB2644">
            <w:pPr>
              <w:rPr>
                <w:del w:id="3281" w:author="Autor"/>
                <w:color w:val="000000"/>
                <w:sz w:val="22"/>
                <w:szCs w:val="22"/>
              </w:rPr>
            </w:pPr>
            <w:del w:id="3282" w:author="Autor">
              <w:r w:rsidRPr="00BB2644" w:rsidDel="007E3DB1">
                <w:rPr>
                  <w:color w:val="000000"/>
                  <w:sz w:val="22"/>
                  <w:szCs w:val="22"/>
                </w:rPr>
                <w:delText>Áno/Nie</w:delText>
              </w:r>
            </w:del>
          </w:p>
        </w:tc>
      </w:tr>
      <w:tr w:rsidR="00BB2644" w:rsidRPr="00BB2644" w:rsidDel="007E3DB1" w:rsidTr="004B5937">
        <w:trPr>
          <w:cantSplit/>
          <w:trHeight w:val="300"/>
          <w:del w:id="3283" w:author="Autor"/>
        </w:trPr>
        <w:tc>
          <w:tcPr>
            <w:tcW w:w="3559" w:type="dxa"/>
            <w:gridSpan w:val="2"/>
            <w:shd w:val="clear" w:color="auto" w:fill="auto"/>
            <w:vAlign w:val="center"/>
            <w:hideMark/>
          </w:tcPr>
          <w:p w:rsidR="00BB2644" w:rsidRPr="00BB2644" w:rsidDel="007E3DB1" w:rsidRDefault="00BB2644" w:rsidP="00BB2644">
            <w:pPr>
              <w:rPr>
                <w:del w:id="3284" w:author="Autor"/>
                <w:color w:val="000000"/>
                <w:sz w:val="22"/>
                <w:szCs w:val="22"/>
              </w:rPr>
            </w:pPr>
            <w:del w:id="3285" w:author="Autor">
              <w:r w:rsidRPr="00BB2644" w:rsidDel="007E3DB1">
                <w:rPr>
                  <w:color w:val="000000"/>
                  <w:sz w:val="22"/>
                  <w:szCs w:val="22"/>
                </w:rPr>
                <w:delText>Navrhovaná hodnota zákazky bez DPH</w:delText>
              </w:r>
            </w:del>
          </w:p>
        </w:tc>
        <w:tc>
          <w:tcPr>
            <w:tcW w:w="5528" w:type="dxa"/>
            <w:gridSpan w:val="5"/>
            <w:shd w:val="clear" w:color="auto" w:fill="auto"/>
            <w:vAlign w:val="center"/>
            <w:hideMark/>
          </w:tcPr>
          <w:p w:rsidR="00BB2644" w:rsidRPr="00BB2644" w:rsidDel="007E3DB1" w:rsidRDefault="00BB2644" w:rsidP="00BB2644">
            <w:pPr>
              <w:rPr>
                <w:del w:id="3286" w:author="Autor"/>
                <w:color w:val="000000"/>
                <w:sz w:val="22"/>
                <w:szCs w:val="22"/>
              </w:rPr>
            </w:pPr>
            <w:del w:id="3287" w:author="Autor">
              <w:r w:rsidRPr="00BB2644" w:rsidDel="007E3DB1">
                <w:rPr>
                  <w:color w:val="000000"/>
                  <w:sz w:val="22"/>
                  <w:szCs w:val="22"/>
                </w:rPr>
                <w:delText> </w:delText>
              </w:r>
            </w:del>
          </w:p>
        </w:tc>
      </w:tr>
      <w:tr w:rsidR="00BB2644" w:rsidRPr="00BB2644" w:rsidDel="007E3DB1" w:rsidTr="004B5937">
        <w:trPr>
          <w:cantSplit/>
          <w:trHeight w:val="300"/>
          <w:del w:id="3288" w:author="Autor"/>
        </w:trPr>
        <w:tc>
          <w:tcPr>
            <w:tcW w:w="3559" w:type="dxa"/>
            <w:gridSpan w:val="2"/>
            <w:shd w:val="clear" w:color="auto" w:fill="auto"/>
            <w:vAlign w:val="center"/>
            <w:hideMark/>
          </w:tcPr>
          <w:p w:rsidR="00BB2644" w:rsidRPr="00BB2644" w:rsidDel="007E3DB1" w:rsidRDefault="00BB2644" w:rsidP="00BB2644">
            <w:pPr>
              <w:rPr>
                <w:del w:id="3289" w:author="Autor"/>
                <w:color w:val="000000"/>
                <w:sz w:val="22"/>
                <w:szCs w:val="22"/>
              </w:rPr>
            </w:pPr>
            <w:del w:id="3290" w:author="Autor">
              <w:r w:rsidRPr="00BB2644" w:rsidDel="007E3DB1">
                <w:rPr>
                  <w:color w:val="000000"/>
                  <w:sz w:val="22"/>
                  <w:szCs w:val="22"/>
                </w:rPr>
                <w:delText>Navrhovaná hodnota zákazky s DPH</w:delText>
              </w:r>
            </w:del>
          </w:p>
        </w:tc>
        <w:tc>
          <w:tcPr>
            <w:tcW w:w="5528" w:type="dxa"/>
            <w:gridSpan w:val="5"/>
            <w:shd w:val="clear" w:color="auto" w:fill="auto"/>
            <w:vAlign w:val="center"/>
            <w:hideMark/>
          </w:tcPr>
          <w:p w:rsidR="00BB2644" w:rsidRPr="00BB2644" w:rsidDel="007E3DB1" w:rsidRDefault="00BB2644" w:rsidP="00BB2644">
            <w:pPr>
              <w:rPr>
                <w:del w:id="3291" w:author="Autor"/>
                <w:color w:val="000000"/>
                <w:sz w:val="22"/>
                <w:szCs w:val="22"/>
              </w:rPr>
            </w:pPr>
            <w:del w:id="3292" w:author="Autor">
              <w:r w:rsidRPr="00BB2644" w:rsidDel="007E3DB1">
                <w:rPr>
                  <w:color w:val="000000"/>
                  <w:sz w:val="22"/>
                  <w:szCs w:val="22"/>
                </w:rPr>
                <w:delText> </w:delText>
              </w:r>
            </w:del>
          </w:p>
        </w:tc>
      </w:tr>
      <w:tr w:rsidR="00BB2644" w:rsidRPr="00BB2644" w:rsidDel="007E3DB1" w:rsidTr="004B5937">
        <w:trPr>
          <w:cantSplit/>
          <w:trHeight w:val="300"/>
          <w:del w:id="3293" w:author="Autor"/>
        </w:trPr>
        <w:tc>
          <w:tcPr>
            <w:tcW w:w="3559" w:type="dxa"/>
            <w:gridSpan w:val="2"/>
            <w:shd w:val="clear" w:color="auto" w:fill="auto"/>
            <w:vAlign w:val="center"/>
            <w:hideMark/>
          </w:tcPr>
          <w:p w:rsidR="00BB2644" w:rsidRPr="00BB2644" w:rsidDel="007E3DB1" w:rsidRDefault="00BB2644" w:rsidP="00BB2644">
            <w:pPr>
              <w:rPr>
                <w:del w:id="3294" w:author="Autor"/>
                <w:color w:val="000000"/>
                <w:sz w:val="22"/>
                <w:szCs w:val="22"/>
              </w:rPr>
            </w:pPr>
            <w:del w:id="3295" w:author="Autor">
              <w:r w:rsidRPr="00BB2644" w:rsidDel="007E3DB1">
                <w:rPr>
                  <w:color w:val="000000"/>
                  <w:sz w:val="22"/>
                  <w:szCs w:val="22"/>
                </w:rPr>
                <w:delText>Oprávnené výdavky z navrhovanej hodnoty zákazky</w:delText>
              </w:r>
            </w:del>
          </w:p>
        </w:tc>
        <w:tc>
          <w:tcPr>
            <w:tcW w:w="5528" w:type="dxa"/>
            <w:gridSpan w:val="5"/>
            <w:shd w:val="clear" w:color="auto" w:fill="auto"/>
            <w:vAlign w:val="center"/>
            <w:hideMark/>
          </w:tcPr>
          <w:p w:rsidR="00BB2644" w:rsidRPr="00BB2644" w:rsidDel="007E3DB1" w:rsidRDefault="00BB2644" w:rsidP="00BB2644">
            <w:pPr>
              <w:rPr>
                <w:del w:id="3296" w:author="Autor"/>
                <w:color w:val="000000"/>
                <w:sz w:val="22"/>
                <w:szCs w:val="22"/>
              </w:rPr>
            </w:pPr>
            <w:del w:id="3297" w:author="Autor">
              <w:r w:rsidRPr="00BB2644" w:rsidDel="007E3DB1">
                <w:rPr>
                  <w:color w:val="000000"/>
                  <w:sz w:val="22"/>
                  <w:szCs w:val="22"/>
                </w:rPr>
                <w:delText> </w:delText>
              </w:r>
            </w:del>
          </w:p>
        </w:tc>
      </w:tr>
      <w:tr w:rsidR="00BB2644" w:rsidRPr="00BB2644" w:rsidDel="007E3DB1" w:rsidTr="004B5937">
        <w:trPr>
          <w:cantSplit/>
          <w:trHeight w:val="315"/>
          <w:del w:id="3298" w:author="Autor"/>
        </w:trPr>
        <w:tc>
          <w:tcPr>
            <w:tcW w:w="582" w:type="dxa"/>
            <w:shd w:val="clear" w:color="000000" w:fill="60497A"/>
            <w:vAlign w:val="center"/>
            <w:hideMark/>
          </w:tcPr>
          <w:p w:rsidR="00BB2644" w:rsidRPr="00BB2644" w:rsidDel="007E3DB1" w:rsidRDefault="00BB2644" w:rsidP="00BB2644">
            <w:pPr>
              <w:jc w:val="center"/>
              <w:rPr>
                <w:del w:id="3299" w:author="Autor"/>
                <w:b/>
                <w:bCs/>
                <w:color w:val="FFFFFF"/>
                <w:sz w:val="22"/>
                <w:szCs w:val="22"/>
              </w:rPr>
            </w:pPr>
            <w:del w:id="3300" w:author="Autor">
              <w:r w:rsidRPr="00BB2644" w:rsidDel="007E3DB1">
                <w:rPr>
                  <w:b/>
                  <w:bCs/>
                  <w:color w:val="FFFFFF"/>
                  <w:sz w:val="22"/>
                  <w:szCs w:val="22"/>
                </w:rPr>
                <w:delText>P. č.</w:delText>
              </w:r>
            </w:del>
          </w:p>
        </w:tc>
        <w:tc>
          <w:tcPr>
            <w:tcW w:w="4820" w:type="dxa"/>
            <w:gridSpan w:val="2"/>
            <w:shd w:val="clear" w:color="000000" w:fill="60497A"/>
            <w:vAlign w:val="center"/>
            <w:hideMark/>
          </w:tcPr>
          <w:p w:rsidR="00BB2644" w:rsidRPr="00BB2644" w:rsidDel="007E3DB1" w:rsidRDefault="00BB2644" w:rsidP="00BB2644">
            <w:pPr>
              <w:jc w:val="center"/>
              <w:rPr>
                <w:del w:id="3301" w:author="Autor"/>
                <w:b/>
                <w:bCs/>
                <w:color w:val="FFFFFF"/>
                <w:sz w:val="22"/>
                <w:szCs w:val="22"/>
              </w:rPr>
            </w:pPr>
            <w:del w:id="3302" w:author="Autor">
              <w:r w:rsidRPr="00BB2644" w:rsidDel="007E3DB1">
                <w:rPr>
                  <w:b/>
                  <w:bCs/>
                  <w:color w:val="FFFFFF"/>
                  <w:sz w:val="22"/>
                  <w:szCs w:val="22"/>
                </w:rPr>
                <w:delText>Kontrolné otázky</w:delText>
              </w:r>
            </w:del>
          </w:p>
        </w:tc>
        <w:tc>
          <w:tcPr>
            <w:tcW w:w="567" w:type="dxa"/>
            <w:shd w:val="clear" w:color="000000" w:fill="60497A"/>
            <w:vAlign w:val="center"/>
            <w:hideMark/>
          </w:tcPr>
          <w:p w:rsidR="00BB2644" w:rsidRPr="00BB2644" w:rsidDel="007E3DB1" w:rsidRDefault="00BB2644" w:rsidP="00BB2644">
            <w:pPr>
              <w:jc w:val="center"/>
              <w:rPr>
                <w:del w:id="3303" w:author="Autor"/>
                <w:b/>
                <w:bCs/>
                <w:color w:val="FFFFFF"/>
                <w:sz w:val="22"/>
                <w:szCs w:val="22"/>
              </w:rPr>
            </w:pPr>
            <w:del w:id="3304" w:author="Autor">
              <w:r w:rsidRPr="00BB2644" w:rsidDel="007E3DB1">
                <w:rPr>
                  <w:b/>
                  <w:bCs/>
                  <w:color w:val="FFFFFF"/>
                  <w:sz w:val="22"/>
                  <w:szCs w:val="22"/>
                </w:rPr>
                <w:delText>áno</w:delText>
              </w:r>
            </w:del>
          </w:p>
        </w:tc>
        <w:tc>
          <w:tcPr>
            <w:tcW w:w="567" w:type="dxa"/>
            <w:shd w:val="clear" w:color="000000" w:fill="60497A"/>
            <w:vAlign w:val="center"/>
            <w:hideMark/>
          </w:tcPr>
          <w:p w:rsidR="00BB2644" w:rsidRPr="00BB2644" w:rsidDel="007E3DB1" w:rsidRDefault="00BB2644" w:rsidP="00BB2644">
            <w:pPr>
              <w:jc w:val="center"/>
              <w:rPr>
                <w:del w:id="3305" w:author="Autor"/>
                <w:b/>
                <w:bCs/>
                <w:color w:val="FFFFFF"/>
                <w:sz w:val="22"/>
                <w:szCs w:val="22"/>
              </w:rPr>
            </w:pPr>
            <w:del w:id="3306" w:author="Autor">
              <w:r w:rsidRPr="00BB2644" w:rsidDel="007E3DB1">
                <w:rPr>
                  <w:b/>
                  <w:bCs/>
                  <w:color w:val="FFFFFF"/>
                  <w:sz w:val="22"/>
                  <w:szCs w:val="22"/>
                </w:rPr>
                <w:delText>nie</w:delText>
              </w:r>
            </w:del>
          </w:p>
        </w:tc>
        <w:tc>
          <w:tcPr>
            <w:tcW w:w="776" w:type="dxa"/>
            <w:shd w:val="clear" w:color="000000" w:fill="60497A"/>
            <w:vAlign w:val="center"/>
            <w:hideMark/>
          </w:tcPr>
          <w:p w:rsidR="00BB2644" w:rsidRPr="00BB2644" w:rsidDel="007E3DB1" w:rsidRDefault="00BB2644" w:rsidP="00BB2644">
            <w:pPr>
              <w:jc w:val="center"/>
              <w:rPr>
                <w:del w:id="3307" w:author="Autor"/>
                <w:b/>
                <w:bCs/>
                <w:color w:val="FFFFFF"/>
                <w:sz w:val="22"/>
                <w:szCs w:val="22"/>
              </w:rPr>
            </w:pPr>
            <w:del w:id="3308" w:author="Autor">
              <w:r w:rsidRPr="00BB2644" w:rsidDel="007E3DB1">
                <w:rPr>
                  <w:b/>
                  <w:bCs/>
                  <w:color w:val="FFFFFF"/>
                  <w:sz w:val="22"/>
                  <w:szCs w:val="22"/>
                </w:rPr>
                <w:delText>netýka sa</w:delText>
              </w:r>
            </w:del>
          </w:p>
        </w:tc>
        <w:tc>
          <w:tcPr>
            <w:tcW w:w="1775" w:type="dxa"/>
            <w:shd w:val="clear" w:color="000000" w:fill="60497A"/>
            <w:vAlign w:val="center"/>
            <w:hideMark/>
          </w:tcPr>
          <w:p w:rsidR="00BB2644" w:rsidRPr="00BB2644" w:rsidDel="007E3DB1" w:rsidRDefault="00BB2644" w:rsidP="00BB2644">
            <w:pPr>
              <w:jc w:val="center"/>
              <w:rPr>
                <w:del w:id="3309" w:author="Autor"/>
                <w:b/>
                <w:bCs/>
                <w:color w:val="FFFFFF"/>
                <w:sz w:val="22"/>
                <w:szCs w:val="22"/>
              </w:rPr>
            </w:pPr>
            <w:del w:id="3310" w:author="Autor">
              <w:r w:rsidRPr="00BB2644" w:rsidDel="007E3DB1">
                <w:rPr>
                  <w:b/>
                  <w:bCs/>
                  <w:color w:val="FFFFFF"/>
                  <w:sz w:val="22"/>
                  <w:szCs w:val="22"/>
                </w:rPr>
                <w:delText>Poznámka</w:delText>
              </w:r>
            </w:del>
          </w:p>
        </w:tc>
      </w:tr>
      <w:tr w:rsidR="00BB2644" w:rsidRPr="00BB2644" w:rsidDel="007E3DB1" w:rsidTr="004B5937">
        <w:trPr>
          <w:cantSplit/>
          <w:trHeight w:val="600"/>
          <w:del w:id="3311" w:author="Autor"/>
        </w:trPr>
        <w:tc>
          <w:tcPr>
            <w:tcW w:w="582" w:type="dxa"/>
            <w:shd w:val="clear" w:color="auto" w:fill="auto"/>
            <w:noWrap/>
            <w:vAlign w:val="center"/>
            <w:hideMark/>
          </w:tcPr>
          <w:p w:rsidR="00BB2644" w:rsidRPr="00BB2644" w:rsidDel="007E3DB1" w:rsidRDefault="00BB2644" w:rsidP="00BB2644">
            <w:pPr>
              <w:jc w:val="center"/>
              <w:rPr>
                <w:del w:id="3312" w:author="Autor"/>
                <w:color w:val="000000"/>
                <w:sz w:val="22"/>
                <w:szCs w:val="22"/>
              </w:rPr>
            </w:pPr>
            <w:del w:id="3313" w:author="Autor">
              <w:r w:rsidRPr="00BB2644" w:rsidDel="007E3DB1">
                <w:rPr>
                  <w:color w:val="000000"/>
                  <w:sz w:val="22"/>
                  <w:szCs w:val="22"/>
                </w:rPr>
                <w:delText>1</w:delText>
              </w:r>
            </w:del>
          </w:p>
        </w:tc>
        <w:tc>
          <w:tcPr>
            <w:tcW w:w="4820" w:type="dxa"/>
            <w:gridSpan w:val="2"/>
            <w:shd w:val="clear" w:color="auto" w:fill="auto"/>
            <w:vAlign w:val="center"/>
            <w:hideMark/>
          </w:tcPr>
          <w:p w:rsidR="00BB2644" w:rsidRPr="00BB2644" w:rsidDel="007E3DB1" w:rsidRDefault="00BB2644" w:rsidP="00BB2644">
            <w:pPr>
              <w:rPr>
                <w:del w:id="3314" w:author="Autor"/>
                <w:color w:val="000000"/>
                <w:sz w:val="22"/>
                <w:szCs w:val="22"/>
              </w:rPr>
            </w:pPr>
            <w:del w:id="3315" w:author="Autor">
              <w:r w:rsidRPr="00BB2644" w:rsidDel="007E3DB1">
                <w:rPr>
                  <w:color w:val="000000"/>
                  <w:sz w:val="22"/>
                  <w:szCs w:val="22"/>
                </w:rPr>
                <w:delText>Pokiaľ dodatok k zmluve menil cenu plnenia zákazky alebo jej časti, bol tento postup schválený rozhodnutím Rady ÚVO?</w:delText>
              </w:r>
            </w:del>
          </w:p>
        </w:tc>
        <w:tc>
          <w:tcPr>
            <w:tcW w:w="567" w:type="dxa"/>
            <w:shd w:val="clear" w:color="auto" w:fill="auto"/>
            <w:vAlign w:val="center"/>
            <w:hideMark/>
          </w:tcPr>
          <w:p w:rsidR="00BB2644" w:rsidRPr="00BB2644" w:rsidDel="007E3DB1" w:rsidRDefault="00BB2644" w:rsidP="00BB2644">
            <w:pPr>
              <w:jc w:val="center"/>
              <w:rPr>
                <w:del w:id="3316" w:author="Autor"/>
                <w:color w:val="000000"/>
                <w:sz w:val="22"/>
                <w:szCs w:val="22"/>
              </w:rPr>
            </w:pPr>
            <w:del w:id="3317" w:author="Autor">
              <w:r w:rsidRPr="00BB2644" w:rsidDel="007E3DB1">
                <w:rPr>
                  <w:color w:val="000000"/>
                  <w:sz w:val="22"/>
                  <w:szCs w:val="22"/>
                </w:rPr>
                <w:delText> </w:delText>
              </w:r>
            </w:del>
          </w:p>
        </w:tc>
        <w:tc>
          <w:tcPr>
            <w:tcW w:w="567" w:type="dxa"/>
            <w:shd w:val="clear" w:color="auto" w:fill="auto"/>
            <w:vAlign w:val="center"/>
            <w:hideMark/>
          </w:tcPr>
          <w:p w:rsidR="00BB2644" w:rsidRPr="00BB2644" w:rsidDel="007E3DB1" w:rsidRDefault="00BB2644" w:rsidP="00BB2644">
            <w:pPr>
              <w:jc w:val="center"/>
              <w:rPr>
                <w:del w:id="3318" w:author="Autor"/>
                <w:color w:val="000000"/>
                <w:sz w:val="22"/>
                <w:szCs w:val="22"/>
              </w:rPr>
            </w:pPr>
            <w:del w:id="3319" w:author="Autor">
              <w:r w:rsidRPr="00BB2644" w:rsidDel="007E3DB1">
                <w:rPr>
                  <w:color w:val="000000"/>
                  <w:sz w:val="22"/>
                  <w:szCs w:val="22"/>
                </w:rPr>
                <w:delText> </w:delText>
              </w:r>
            </w:del>
          </w:p>
        </w:tc>
        <w:tc>
          <w:tcPr>
            <w:tcW w:w="776" w:type="dxa"/>
            <w:shd w:val="clear" w:color="auto" w:fill="auto"/>
            <w:vAlign w:val="center"/>
            <w:hideMark/>
          </w:tcPr>
          <w:p w:rsidR="00BB2644" w:rsidRPr="00BB2644" w:rsidDel="007E3DB1" w:rsidRDefault="00BB2644" w:rsidP="00BB2644">
            <w:pPr>
              <w:jc w:val="center"/>
              <w:rPr>
                <w:del w:id="3320" w:author="Autor"/>
                <w:color w:val="000000"/>
                <w:sz w:val="22"/>
                <w:szCs w:val="22"/>
              </w:rPr>
            </w:pPr>
            <w:del w:id="3321" w:author="Autor">
              <w:r w:rsidRPr="00BB2644" w:rsidDel="007E3DB1">
                <w:rPr>
                  <w:color w:val="000000"/>
                  <w:sz w:val="22"/>
                  <w:szCs w:val="22"/>
                </w:rPr>
                <w:delText> </w:delText>
              </w:r>
            </w:del>
          </w:p>
        </w:tc>
        <w:tc>
          <w:tcPr>
            <w:tcW w:w="1775" w:type="dxa"/>
            <w:shd w:val="clear" w:color="auto" w:fill="auto"/>
            <w:vAlign w:val="center"/>
            <w:hideMark/>
          </w:tcPr>
          <w:p w:rsidR="00BB2644" w:rsidRPr="00BB2644" w:rsidDel="007E3DB1" w:rsidRDefault="00BB2644" w:rsidP="00BB2644">
            <w:pPr>
              <w:jc w:val="center"/>
              <w:rPr>
                <w:del w:id="3322" w:author="Autor"/>
                <w:color w:val="000000"/>
                <w:sz w:val="22"/>
                <w:szCs w:val="22"/>
              </w:rPr>
            </w:pPr>
            <w:del w:id="3323" w:author="Autor">
              <w:r w:rsidRPr="00BB2644" w:rsidDel="007E3DB1">
                <w:rPr>
                  <w:color w:val="000000"/>
                  <w:sz w:val="22"/>
                  <w:szCs w:val="22"/>
                </w:rPr>
                <w:delText> </w:delText>
              </w:r>
            </w:del>
          </w:p>
        </w:tc>
      </w:tr>
      <w:tr w:rsidR="009B67E5" w:rsidRPr="00BB2644" w:rsidDel="007E3DB1" w:rsidTr="009B67E5">
        <w:trPr>
          <w:cantSplit/>
          <w:trHeight w:val="505"/>
          <w:del w:id="3324" w:author="Autor"/>
        </w:trPr>
        <w:tc>
          <w:tcPr>
            <w:tcW w:w="582" w:type="dxa"/>
            <w:vMerge w:val="restart"/>
            <w:shd w:val="clear" w:color="auto" w:fill="auto"/>
            <w:noWrap/>
            <w:vAlign w:val="center"/>
            <w:hideMark/>
          </w:tcPr>
          <w:p w:rsidR="009B67E5" w:rsidRPr="00BB2644" w:rsidDel="007E3DB1" w:rsidRDefault="009B67E5" w:rsidP="00BB2644">
            <w:pPr>
              <w:jc w:val="center"/>
              <w:rPr>
                <w:del w:id="3325" w:author="Autor"/>
                <w:color w:val="000000"/>
                <w:sz w:val="22"/>
                <w:szCs w:val="22"/>
              </w:rPr>
            </w:pPr>
            <w:del w:id="3326" w:author="Autor">
              <w:r w:rsidRPr="00BB2644" w:rsidDel="007E3DB1">
                <w:rPr>
                  <w:color w:val="000000"/>
                  <w:sz w:val="22"/>
                  <w:szCs w:val="22"/>
                </w:rPr>
                <w:delText>2</w:delText>
              </w:r>
            </w:del>
          </w:p>
        </w:tc>
        <w:tc>
          <w:tcPr>
            <w:tcW w:w="4820" w:type="dxa"/>
            <w:gridSpan w:val="2"/>
            <w:vMerge w:val="restart"/>
            <w:shd w:val="clear" w:color="auto" w:fill="auto"/>
            <w:vAlign w:val="center"/>
            <w:hideMark/>
          </w:tcPr>
          <w:p w:rsidR="009B67E5" w:rsidRPr="00BB2644" w:rsidDel="007E3DB1" w:rsidRDefault="009B67E5" w:rsidP="00BB2644">
            <w:pPr>
              <w:rPr>
                <w:del w:id="3327" w:author="Autor"/>
                <w:color w:val="000000"/>
                <w:sz w:val="22"/>
                <w:szCs w:val="22"/>
              </w:rPr>
            </w:pPr>
            <w:del w:id="3328" w:author="Autor">
              <w:r w:rsidRPr="00BB2644" w:rsidDel="007E3DB1">
                <w:rPr>
                  <w:color w:val="000000"/>
                  <w:sz w:val="22"/>
                  <w:szCs w:val="22"/>
                </w:rPr>
                <w:delText xml:space="preserve">a) Je výsledný dodatok zverejnený v súlade so zákonom o slobodnom prístupe k informáciám? </w:delText>
              </w:r>
              <w:r w:rsidRPr="00BB2644" w:rsidDel="007E3DB1">
                <w:rPr>
                  <w:color w:val="000000"/>
                  <w:sz w:val="22"/>
                  <w:szCs w:val="22"/>
                </w:rPr>
                <w:br/>
                <w:delText>b) Je znenie dodatku v súlade so závermi vykonanej ex-ante kontroly a dokumentáciou schválenou v rámci tejto ex-ante kontroly?</w:delText>
              </w:r>
              <w:r w:rsidRPr="00BB2644" w:rsidDel="007E3DB1">
                <w:rPr>
                  <w:color w:val="000000"/>
                  <w:sz w:val="22"/>
                  <w:szCs w:val="22"/>
                </w:rPr>
                <w:br/>
                <w:delText>c) Je dodatok podpísaný oprávnenými osobami?</w:delText>
              </w:r>
            </w:del>
          </w:p>
        </w:tc>
        <w:tc>
          <w:tcPr>
            <w:tcW w:w="567" w:type="dxa"/>
            <w:shd w:val="clear" w:color="auto" w:fill="auto"/>
            <w:vAlign w:val="center"/>
            <w:hideMark/>
          </w:tcPr>
          <w:p w:rsidR="009B67E5" w:rsidRPr="00BB2644" w:rsidDel="007E3DB1" w:rsidRDefault="009B67E5" w:rsidP="00BB2644">
            <w:pPr>
              <w:jc w:val="center"/>
              <w:rPr>
                <w:del w:id="3329" w:author="Autor"/>
                <w:color w:val="000000"/>
                <w:sz w:val="22"/>
                <w:szCs w:val="22"/>
              </w:rPr>
            </w:pPr>
            <w:del w:id="3330" w:author="Autor">
              <w:r w:rsidRPr="00BB2644" w:rsidDel="007E3DB1">
                <w:rPr>
                  <w:color w:val="000000"/>
                  <w:sz w:val="22"/>
                  <w:szCs w:val="22"/>
                </w:rPr>
                <w:delText> </w:delText>
              </w:r>
            </w:del>
          </w:p>
        </w:tc>
        <w:tc>
          <w:tcPr>
            <w:tcW w:w="567" w:type="dxa"/>
            <w:shd w:val="clear" w:color="auto" w:fill="auto"/>
            <w:vAlign w:val="center"/>
            <w:hideMark/>
          </w:tcPr>
          <w:p w:rsidR="009B67E5" w:rsidRPr="00BB2644" w:rsidDel="007E3DB1" w:rsidRDefault="009B67E5" w:rsidP="00BB2644">
            <w:pPr>
              <w:jc w:val="center"/>
              <w:rPr>
                <w:del w:id="3331" w:author="Autor"/>
                <w:color w:val="000000"/>
                <w:sz w:val="22"/>
                <w:szCs w:val="22"/>
              </w:rPr>
            </w:pPr>
            <w:del w:id="3332" w:author="Autor">
              <w:r w:rsidRPr="00BB2644" w:rsidDel="007E3DB1">
                <w:rPr>
                  <w:color w:val="000000"/>
                  <w:sz w:val="22"/>
                  <w:szCs w:val="22"/>
                </w:rPr>
                <w:delText> </w:delText>
              </w:r>
            </w:del>
          </w:p>
        </w:tc>
        <w:tc>
          <w:tcPr>
            <w:tcW w:w="776" w:type="dxa"/>
            <w:shd w:val="clear" w:color="auto" w:fill="auto"/>
            <w:vAlign w:val="center"/>
            <w:hideMark/>
          </w:tcPr>
          <w:p w:rsidR="009B67E5" w:rsidRPr="00BB2644" w:rsidDel="007E3DB1" w:rsidRDefault="009B67E5" w:rsidP="00BB2644">
            <w:pPr>
              <w:jc w:val="center"/>
              <w:rPr>
                <w:del w:id="3333" w:author="Autor"/>
                <w:color w:val="000000"/>
                <w:sz w:val="22"/>
                <w:szCs w:val="22"/>
              </w:rPr>
            </w:pPr>
            <w:del w:id="3334" w:author="Autor">
              <w:r w:rsidRPr="00BB2644" w:rsidDel="007E3DB1">
                <w:rPr>
                  <w:color w:val="000000"/>
                  <w:sz w:val="22"/>
                  <w:szCs w:val="22"/>
                </w:rPr>
                <w:delText> </w:delText>
              </w:r>
            </w:del>
          </w:p>
        </w:tc>
        <w:tc>
          <w:tcPr>
            <w:tcW w:w="1775" w:type="dxa"/>
            <w:shd w:val="clear" w:color="auto" w:fill="auto"/>
            <w:vAlign w:val="center"/>
            <w:hideMark/>
          </w:tcPr>
          <w:p w:rsidR="009B67E5" w:rsidRPr="00BB2644" w:rsidDel="007E3DB1" w:rsidRDefault="009B67E5" w:rsidP="00BB2644">
            <w:pPr>
              <w:jc w:val="center"/>
              <w:rPr>
                <w:del w:id="3335" w:author="Autor"/>
                <w:color w:val="000000"/>
                <w:sz w:val="22"/>
                <w:szCs w:val="22"/>
              </w:rPr>
            </w:pPr>
            <w:del w:id="3336" w:author="Autor">
              <w:r w:rsidRPr="00BB2644" w:rsidDel="007E3DB1">
                <w:rPr>
                  <w:color w:val="000000"/>
                  <w:sz w:val="22"/>
                  <w:szCs w:val="22"/>
                </w:rPr>
                <w:delText> </w:delText>
              </w:r>
            </w:del>
          </w:p>
        </w:tc>
      </w:tr>
      <w:tr w:rsidR="009B67E5" w:rsidRPr="00BB2644" w:rsidDel="007E3DB1" w:rsidTr="004B5937">
        <w:trPr>
          <w:cantSplit/>
          <w:trHeight w:val="505"/>
          <w:del w:id="3337" w:author="Autor"/>
        </w:trPr>
        <w:tc>
          <w:tcPr>
            <w:tcW w:w="582" w:type="dxa"/>
            <w:vMerge/>
            <w:shd w:val="clear" w:color="auto" w:fill="auto"/>
            <w:noWrap/>
            <w:vAlign w:val="center"/>
          </w:tcPr>
          <w:p w:rsidR="009B67E5" w:rsidRPr="00BB2644" w:rsidDel="007E3DB1" w:rsidRDefault="009B67E5" w:rsidP="00BB2644">
            <w:pPr>
              <w:jc w:val="center"/>
              <w:rPr>
                <w:del w:id="3338" w:author="Autor"/>
                <w:color w:val="000000"/>
                <w:sz w:val="22"/>
                <w:szCs w:val="22"/>
              </w:rPr>
            </w:pPr>
          </w:p>
        </w:tc>
        <w:tc>
          <w:tcPr>
            <w:tcW w:w="4820" w:type="dxa"/>
            <w:gridSpan w:val="2"/>
            <w:vMerge/>
            <w:shd w:val="clear" w:color="auto" w:fill="auto"/>
            <w:vAlign w:val="center"/>
          </w:tcPr>
          <w:p w:rsidR="009B67E5" w:rsidRPr="00BB2644" w:rsidDel="007E3DB1" w:rsidRDefault="009B67E5" w:rsidP="00BB2644">
            <w:pPr>
              <w:rPr>
                <w:del w:id="3339"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40"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41" w:author="Autor"/>
                <w:color w:val="000000"/>
                <w:sz w:val="22"/>
                <w:szCs w:val="22"/>
              </w:rPr>
            </w:pPr>
          </w:p>
        </w:tc>
        <w:tc>
          <w:tcPr>
            <w:tcW w:w="776" w:type="dxa"/>
            <w:shd w:val="clear" w:color="auto" w:fill="auto"/>
            <w:vAlign w:val="center"/>
          </w:tcPr>
          <w:p w:rsidR="009B67E5" w:rsidRPr="00BB2644" w:rsidDel="007E3DB1" w:rsidRDefault="009B67E5" w:rsidP="00BB2644">
            <w:pPr>
              <w:jc w:val="center"/>
              <w:rPr>
                <w:del w:id="3342" w:author="Autor"/>
                <w:color w:val="000000"/>
                <w:sz w:val="22"/>
                <w:szCs w:val="22"/>
              </w:rPr>
            </w:pPr>
          </w:p>
        </w:tc>
        <w:tc>
          <w:tcPr>
            <w:tcW w:w="1775" w:type="dxa"/>
            <w:shd w:val="clear" w:color="auto" w:fill="auto"/>
            <w:vAlign w:val="center"/>
          </w:tcPr>
          <w:p w:rsidR="009B67E5" w:rsidRPr="00BB2644" w:rsidDel="007E3DB1" w:rsidRDefault="009B67E5" w:rsidP="00BB2644">
            <w:pPr>
              <w:jc w:val="center"/>
              <w:rPr>
                <w:del w:id="3343" w:author="Autor"/>
                <w:color w:val="000000"/>
                <w:sz w:val="22"/>
                <w:szCs w:val="22"/>
              </w:rPr>
            </w:pPr>
          </w:p>
        </w:tc>
      </w:tr>
      <w:tr w:rsidR="009B67E5" w:rsidRPr="00BB2644" w:rsidDel="007E3DB1" w:rsidTr="004B5937">
        <w:trPr>
          <w:cantSplit/>
          <w:trHeight w:val="505"/>
          <w:del w:id="3344" w:author="Autor"/>
        </w:trPr>
        <w:tc>
          <w:tcPr>
            <w:tcW w:w="582" w:type="dxa"/>
            <w:vMerge/>
            <w:shd w:val="clear" w:color="auto" w:fill="auto"/>
            <w:noWrap/>
            <w:vAlign w:val="center"/>
          </w:tcPr>
          <w:p w:rsidR="009B67E5" w:rsidRPr="00BB2644" w:rsidDel="007E3DB1" w:rsidRDefault="009B67E5" w:rsidP="00BB2644">
            <w:pPr>
              <w:jc w:val="center"/>
              <w:rPr>
                <w:del w:id="3345" w:author="Autor"/>
                <w:color w:val="000000"/>
                <w:sz w:val="22"/>
                <w:szCs w:val="22"/>
              </w:rPr>
            </w:pPr>
          </w:p>
        </w:tc>
        <w:tc>
          <w:tcPr>
            <w:tcW w:w="4820" w:type="dxa"/>
            <w:gridSpan w:val="2"/>
            <w:vMerge/>
            <w:shd w:val="clear" w:color="auto" w:fill="auto"/>
            <w:vAlign w:val="center"/>
          </w:tcPr>
          <w:p w:rsidR="009B67E5" w:rsidRPr="00BB2644" w:rsidDel="007E3DB1" w:rsidRDefault="009B67E5" w:rsidP="00BB2644">
            <w:pPr>
              <w:rPr>
                <w:del w:id="3346"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47"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48" w:author="Autor"/>
                <w:color w:val="000000"/>
                <w:sz w:val="22"/>
                <w:szCs w:val="22"/>
              </w:rPr>
            </w:pPr>
          </w:p>
        </w:tc>
        <w:tc>
          <w:tcPr>
            <w:tcW w:w="776" w:type="dxa"/>
            <w:shd w:val="clear" w:color="auto" w:fill="auto"/>
            <w:vAlign w:val="center"/>
          </w:tcPr>
          <w:p w:rsidR="009B67E5" w:rsidRPr="00BB2644" w:rsidDel="007E3DB1" w:rsidRDefault="009B67E5" w:rsidP="00BB2644">
            <w:pPr>
              <w:jc w:val="center"/>
              <w:rPr>
                <w:del w:id="3349" w:author="Autor"/>
                <w:color w:val="000000"/>
                <w:sz w:val="22"/>
                <w:szCs w:val="22"/>
              </w:rPr>
            </w:pPr>
          </w:p>
        </w:tc>
        <w:tc>
          <w:tcPr>
            <w:tcW w:w="1775" w:type="dxa"/>
            <w:shd w:val="clear" w:color="auto" w:fill="auto"/>
            <w:vAlign w:val="center"/>
          </w:tcPr>
          <w:p w:rsidR="009B67E5" w:rsidRPr="00BB2644" w:rsidDel="007E3DB1" w:rsidRDefault="009B67E5" w:rsidP="00BB2644">
            <w:pPr>
              <w:jc w:val="center"/>
              <w:rPr>
                <w:del w:id="3350" w:author="Autor"/>
                <w:color w:val="000000"/>
                <w:sz w:val="22"/>
                <w:szCs w:val="22"/>
              </w:rPr>
            </w:pPr>
          </w:p>
        </w:tc>
      </w:tr>
      <w:tr w:rsidR="009B67E5" w:rsidRPr="00BB2644" w:rsidDel="007E3DB1" w:rsidTr="009B67E5">
        <w:trPr>
          <w:cantSplit/>
          <w:trHeight w:val="845"/>
          <w:del w:id="3351" w:author="Autor"/>
        </w:trPr>
        <w:tc>
          <w:tcPr>
            <w:tcW w:w="582" w:type="dxa"/>
            <w:vMerge w:val="restart"/>
            <w:shd w:val="clear" w:color="auto" w:fill="auto"/>
            <w:noWrap/>
            <w:vAlign w:val="center"/>
          </w:tcPr>
          <w:p w:rsidR="009B67E5" w:rsidRPr="00BB2644" w:rsidDel="007E3DB1" w:rsidRDefault="009B67E5" w:rsidP="00BB2644">
            <w:pPr>
              <w:jc w:val="center"/>
              <w:rPr>
                <w:del w:id="3352" w:author="Autor"/>
                <w:color w:val="000000"/>
                <w:sz w:val="22"/>
                <w:szCs w:val="22"/>
              </w:rPr>
            </w:pPr>
            <w:del w:id="3353" w:author="Autor">
              <w:r w:rsidDel="007E3DB1">
                <w:rPr>
                  <w:color w:val="000000"/>
                  <w:sz w:val="22"/>
                  <w:szCs w:val="22"/>
                </w:rPr>
                <w:delText>3</w:delText>
              </w:r>
            </w:del>
          </w:p>
        </w:tc>
        <w:tc>
          <w:tcPr>
            <w:tcW w:w="4820" w:type="dxa"/>
            <w:gridSpan w:val="2"/>
            <w:vMerge w:val="restart"/>
            <w:shd w:val="clear" w:color="auto" w:fill="auto"/>
            <w:vAlign w:val="center"/>
          </w:tcPr>
          <w:p w:rsidR="009B67E5" w:rsidRPr="0048257F" w:rsidDel="007E3DB1" w:rsidRDefault="009B67E5" w:rsidP="009B67E5">
            <w:pPr>
              <w:rPr>
                <w:del w:id="3354" w:author="Autor"/>
                <w:color w:val="000000"/>
                <w:sz w:val="22"/>
                <w:szCs w:val="22"/>
              </w:rPr>
            </w:pPr>
            <w:del w:id="3355" w:author="Autor">
              <w:r w:rsidRPr="0048257F" w:rsidDel="007E3DB1">
                <w:rPr>
                  <w:color w:val="000000"/>
                  <w:sz w:val="22"/>
                  <w:szCs w:val="22"/>
                </w:rPr>
                <w:delText xml:space="preserve"> </w:delText>
              </w:r>
              <w:r w:rsidDel="007E3DB1">
                <w:rPr>
                  <w:color w:val="000000"/>
                  <w:sz w:val="22"/>
                  <w:szCs w:val="22"/>
                </w:rPr>
                <w:delText xml:space="preserve">a) </w:delText>
              </w:r>
              <w:r w:rsidRPr="0048257F" w:rsidDel="007E3DB1">
                <w:rPr>
                  <w:color w:val="000000"/>
                  <w:sz w:val="22"/>
                  <w:szCs w:val="22"/>
                </w:rPr>
                <w:delText>Je úspešný uchádzač zapísaný v registri partnerov verejného sektora?</w:delText>
              </w:r>
            </w:del>
          </w:p>
          <w:p w:rsidR="009B67E5" w:rsidRPr="0048257F" w:rsidDel="007E3DB1" w:rsidRDefault="009B67E5" w:rsidP="009B67E5">
            <w:pPr>
              <w:rPr>
                <w:del w:id="3356" w:author="Autor"/>
                <w:color w:val="000000"/>
                <w:sz w:val="22"/>
                <w:szCs w:val="22"/>
              </w:rPr>
            </w:pPr>
            <w:del w:id="3357" w:author="Autor">
              <w:r w:rsidDel="007E3DB1">
                <w:rPr>
                  <w:color w:val="000000"/>
                  <w:sz w:val="22"/>
                  <w:szCs w:val="22"/>
                </w:rPr>
                <w:delText xml:space="preserve">b) </w:delText>
              </w:r>
              <w:r w:rsidRPr="0048257F" w:rsidDel="007E3DB1">
                <w:rPr>
                  <w:color w:val="000000"/>
                  <w:sz w:val="22"/>
                  <w:szCs w:val="22"/>
                </w:rPr>
                <w:delText xml:space="preserve">Sú subdodávatelia úspešného uchádzača, ktorí majú povinnosť zapisovať sa do registra partnerov verejného sektora, zapísaní v registri partnerov verejného sektora?          </w:delText>
              </w:r>
            </w:del>
          </w:p>
          <w:p w:rsidR="009B67E5" w:rsidRPr="00BB2644" w:rsidDel="007E3DB1" w:rsidRDefault="009B67E5" w:rsidP="009B67E5">
            <w:pPr>
              <w:rPr>
                <w:del w:id="3358" w:author="Autor"/>
                <w:color w:val="000000"/>
                <w:sz w:val="22"/>
                <w:szCs w:val="22"/>
              </w:rPr>
            </w:pPr>
            <w:del w:id="3359" w:author="Autor">
              <w:r w:rsidDel="007E3DB1">
                <w:rPr>
                  <w:color w:val="000000"/>
                  <w:sz w:val="22"/>
                  <w:szCs w:val="22"/>
                </w:rPr>
                <w:delText xml:space="preserve">c) </w:delText>
              </w:r>
              <w:r w:rsidRPr="0048257F" w:rsidDel="007E3DB1">
                <w:rPr>
                  <w:color w:val="000000"/>
                  <w:sz w:val="22"/>
                  <w:szCs w:val="22"/>
                </w:rPr>
                <w:delText xml:space="preserve">Má úspešný uchádzač a subdodávateľ úspešného uchádzača (ak relevantné) zapísaných v registri partnerov verejného sektora konečných užívateľov výhod?    </w:delText>
              </w:r>
            </w:del>
          </w:p>
        </w:tc>
        <w:tc>
          <w:tcPr>
            <w:tcW w:w="567" w:type="dxa"/>
            <w:shd w:val="clear" w:color="auto" w:fill="auto"/>
            <w:vAlign w:val="center"/>
          </w:tcPr>
          <w:p w:rsidR="009B67E5" w:rsidRPr="00BB2644" w:rsidDel="007E3DB1" w:rsidRDefault="009B67E5" w:rsidP="00BB2644">
            <w:pPr>
              <w:jc w:val="center"/>
              <w:rPr>
                <w:del w:id="3360"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61" w:author="Autor"/>
                <w:color w:val="000000"/>
                <w:sz w:val="22"/>
                <w:szCs w:val="22"/>
              </w:rPr>
            </w:pPr>
          </w:p>
        </w:tc>
        <w:tc>
          <w:tcPr>
            <w:tcW w:w="776" w:type="dxa"/>
            <w:shd w:val="clear" w:color="auto" w:fill="auto"/>
            <w:vAlign w:val="center"/>
          </w:tcPr>
          <w:p w:rsidR="009B67E5" w:rsidRPr="00BB2644" w:rsidDel="007E3DB1" w:rsidRDefault="009B67E5" w:rsidP="00BB2644">
            <w:pPr>
              <w:jc w:val="center"/>
              <w:rPr>
                <w:del w:id="3362" w:author="Autor"/>
                <w:color w:val="000000"/>
                <w:sz w:val="22"/>
                <w:szCs w:val="22"/>
              </w:rPr>
            </w:pPr>
          </w:p>
        </w:tc>
        <w:tc>
          <w:tcPr>
            <w:tcW w:w="1775" w:type="dxa"/>
            <w:shd w:val="clear" w:color="auto" w:fill="auto"/>
            <w:vAlign w:val="center"/>
          </w:tcPr>
          <w:p w:rsidR="009B67E5" w:rsidRPr="00BB2644" w:rsidDel="007E3DB1" w:rsidRDefault="009B67E5" w:rsidP="00BB2644">
            <w:pPr>
              <w:jc w:val="center"/>
              <w:rPr>
                <w:del w:id="3363" w:author="Autor"/>
                <w:color w:val="000000"/>
                <w:sz w:val="22"/>
                <w:szCs w:val="22"/>
              </w:rPr>
            </w:pPr>
          </w:p>
        </w:tc>
      </w:tr>
      <w:tr w:rsidR="009B67E5" w:rsidRPr="00BB2644" w:rsidDel="007E3DB1" w:rsidTr="004B5937">
        <w:trPr>
          <w:cantSplit/>
          <w:trHeight w:val="845"/>
          <w:del w:id="3364" w:author="Autor"/>
        </w:trPr>
        <w:tc>
          <w:tcPr>
            <w:tcW w:w="582" w:type="dxa"/>
            <w:vMerge/>
            <w:shd w:val="clear" w:color="auto" w:fill="auto"/>
            <w:noWrap/>
            <w:vAlign w:val="center"/>
          </w:tcPr>
          <w:p w:rsidR="009B67E5" w:rsidDel="007E3DB1" w:rsidRDefault="009B67E5" w:rsidP="00BB2644">
            <w:pPr>
              <w:jc w:val="center"/>
              <w:rPr>
                <w:del w:id="3365" w:author="Autor"/>
                <w:color w:val="000000"/>
                <w:sz w:val="22"/>
                <w:szCs w:val="22"/>
              </w:rPr>
            </w:pPr>
          </w:p>
        </w:tc>
        <w:tc>
          <w:tcPr>
            <w:tcW w:w="4820" w:type="dxa"/>
            <w:gridSpan w:val="2"/>
            <w:vMerge/>
            <w:shd w:val="clear" w:color="auto" w:fill="auto"/>
            <w:vAlign w:val="center"/>
          </w:tcPr>
          <w:p w:rsidR="009B67E5" w:rsidRPr="0048257F" w:rsidDel="007E3DB1" w:rsidRDefault="009B67E5" w:rsidP="009B67E5">
            <w:pPr>
              <w:rPr>
                <w:del w:id="3366"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67"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68" w:author="Autor"/>
                <w:color w:val="000000"/>
                <w:sz w:val="22"/>
                <w:szCs w:val="22"/>
              </w:rPr>
            </w:pPr>
          </w:p>
        </w:tc>
        <w:tc>
          <w:tcPr>
            <w:tcW w:w="776" w:type="dxa"/>
            <w:shd w:val="clear" w:color="auto" w:fill="auto"/>
            <w:vAlign w:val="center"/>
          </w:tcPr>
          <w:p w:rsidR="009B67E5" w:rsidRPr="00BB2644" w:rsidDel="007E3DB1" w:rsidRDefault="009B67E5" w:rsidP="00BB2644">
            <w:pPr>
              <w:jc w:val="center"/>
              <w:rPr>
                <w:del w:id="3369" w:author="Autor"/>
                <w:color w:val="000000"/>
                <w:sz w:val="22"/>
                <w:szCs w:val="22"/>
              </w:rPr>
            </w:pPr>
          </w:p>
        </w:tc>
        <w:tc>
          <w:tcPr>
            <w:tcW w:w="1775" w:type="dxa"/>
            <w:shd w:val="clear" w:color="auto" w:fill="auto"/>
            <w:vAlign w:val="center"/>
          </w:tcPr>
          <w:p w:rsidR="009B67E5" w:rsidRPr="00BB2644" w:rsidDel="007E3DB1" w:rsidRDefault="009B67E5" w:rsidP="00BB2644">
            <w:pPr>
              <w:jc w:val="center"/>
              <w:rPr>
                <w:del w:id="3370" w:author="Autor"/>
                <w:color w:val="000000"/>
                <w:sz w:val="22"/>
                <w:szCs w:val="22"/>
              </w:rPr>
            </w:pPr>
          </w:p>
        </w:tc>
      </w:tr>
      <w:tr w:rsidR="009B67E5" w:rsidRPr="00BB2644" w:rsidDel="007E3DB1" w:rsidTr="004B5937">
        <w:trPr>
          <w:cantSplit/>
          <w:trHeight w:val="845"/>
          <w:del w:id="3371" w:author="Autor"/>
        </w:trPr>
        <w:tc>
          <w:tcPr>
            <w:tcW w:w="582" w:type="dxa"/>
            <w:vMerge/>
            <w:shd w:val="clear" w:color="auto" w:fill="auto"/>
            <w:noWrap/>
            <w:vAlign w:val="center"/>
          </w:tcPr>
          <w:p w:rsidR="009B67E5" w:rsidDel="007E3DB1" w:rsidRDefault="009B67E5" w:rsidP="00BB2644">
            <w:pPr>
              <w:jc w:val="center"/>
              <w:rPr>
                <w:del w:id="3372" w:author="Autor"/>
                <w:color w:val="000000"/>
                <w:sz w:val="22"/>
                <w:szCs w:val="22"/>
              </w:rPr>
            </w:pPr>
          </w:p>
        </w:tc>
        <w:tc>
          <w:tcPr>
            <w:tcW w:w="4820" w:type="dxa"/>
            <w:gridSpan w:val="2"/>
            <w:vMerge/>
            <w:shd w:val="clear" w:color="auto" w:fill="auto"/>
            <w:vAlign w:val="center"/>
          </w:tcPr>
          <w:p w:rsidR="009B67E5" w:rsidRPr="0048257F" w:rsidDel="007E3DB1" w:rsidRDefault="009B67E5" w:rsidP="009B67E5">
            <w:pPr>
              <w:rPr>
                <w:del w:id="3373"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74" w:author="Autor"/>
                <w:color w:val="000000"/>
                <w:sz w:val="22"/>
                <w:szCs w:val="22"/>
              </w:rPr>
            </w:pPr>
          </w:p>
        </w:tc>
        <w:tc>
          <w:tcPr>
            <w:tcW w:w="567" w:type="dxa"/>
            <w:shd w:val="clear" w:color="auto" w:fill="auto"/>
            <w:vAlign w:val="center"/>
          </w:tcPr>
          <w:p w:rsidR="009B67E5" w:rsidRPr="00BB2644" w:rsidDel="007E3DB1" w:rsidRDefault="009B67E5" w:rsidP="00BB2644">
            <w:pPr>
              <w:jc w:val="center"/>
              <w:rPr>
                <w:del w:id="3375" w:author="Autor"/>
                <w:color w:val="000000"/>
                <w:sz w:val="22"/>
                <w:szCs w:val="22"/>
              </w:rPr>
            </w:pPr>
          </w:p>
        </w:tc>
        <w:tc>
          <w:tcPr>
            <w:tcW w:w="776" w:type="dxa"/>
            <w:shd w:val="clear" w:color="auto" w:fill="auto"/>
            <w:vAlign w:val="center"/>
          </w:tcPr>
          <w:p w:rsidR="009B67E5" w:rsidRPr="00BB2644" w:rsidDel="007E3DB1" w:rsidRDefault="009B67E5" w:rsidP="00BB2644">
            <w:pPr>
              <w:jc w:val="center"/>
              <w:rPr>
                <w:del w:id="3376" w:author="Autor"/>
                <w:color w:val="000000"/>
                <w:sz w:val="22"/>
                <w:szCs w:val="22"/>
              </w:rPr>
            </w:pPr>
          </w:p>
        </w:tc>
        <w:tc>
          <w:tcPr>
            <w:tcW w:w="1775" w:type="dxa"/>
            <w:shd w:val="clear" w:color="auto" w:fill="auto"/>
            <w:vAlign w:val="center"/>
          </w:tcPr>
          <w:p w:rsidR="009B67E5" w:rsidRPr="00BB2644" w:rsidDel="007E3DB1" w:rsidRDefault="009B67E5" w:rsidP="00BB2644">
            <w:pPr>
              <w:jc w:val="center"/>
              <w:rPr>
                <w:del w:id="3377" w:author="Autor"/>
                <w:color w:val="000000"/>
                <w:sz w:val="22"/>
                <w:szCs w:val="22"/>
              </w:rPr>
            </w:pPr>
          </w:p>
        </w:tc>
      </w:tr>
      <w:tr w:rsidR="00BB2644" w:rsidRPr="00BB2644" w:rsidDel="007E3DB1" w:rsidTr="004B5937">
        <w:trPr>
          <w:cantSplit/>
          <w:trHeight w:val="900"/>
          <w:del w:id="3378" w:author="Autor"/>
        </w:trPr>
        <w:tc>
          <w:tcPr>
            <w:tcW w:w="582" w:type="dxa"/>
            <w:shd w:val="clear" w:color="auto" w:fill="auto"/>
            <w:noWrap/>
            <w:vAlign w:val="center"/>
            <w:hideMark/>
          </w:tcPr>
          <w:p w:rsidR="00BB2644" w:rsidRPr="00BB2644" w:rsidDel="007E3DB1" w:rsidRDefault="00FE44EB" w:rsidP="00BB2644">
            <w:pPr>
              <w:jc w:val="center"/>
              <w:rPr>
                <w:del w:id="3379" w:author="Autor"/>
                <w:color w:val="000000"/>
                <w:sz w:val="22"/>
                <w:szCs w:val="22"/>
              </w:rPr>
            </w:pPr>
            <w:del w:id="3380" w:author="Autor">
              <w:r w:rsidDel="007E3DB1">
                <w:rPr>
                  <w:color w:val="000000"/>
                  <w:sz w:val="22"/>
                  <w:szCs w:val="22"/>
                </w:rPr>
                <w:delText>4</w:delText>
              </w:r>
            </w:del>
          </w:p>
        </w:tc>
        <w:tc>
          <w:tcPr>
            <w:tcW w:w="4820" w:type="dxa"/>
            <w:gridSpan w:val="2"/>
            <w:shd w:val="clear" w:color="auto" w:fill="auto"/>
            <w:vAlign w:val="center"/>
            <w:hideMark/>
          </w:tcPr>
          <w:p w:rsidR="00BB2644" w:rsidRPr="00BB2644" w:rsidDel="007E3DB1" w:rsidRDefault="00BB2644" w:rsidP="00BB2644">
            <w:pPr>
              <w:rPr>
                <w:del w:id="3381" w:author="Autor"/>
                <w:color w:val="000000"/>
                <w:sz w:val="22"/>
                <w:szCs w:val="22"/>
              </w:rPr>
            </w:pPr>
            <w:del w:id="3382" w:author="Autor">
              <w:r w:rsidRPr="00BB2644" w:rsidDel="007E3DB1">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hideMark/>
          </w:tcPr>
          <w:p w:rsidR="00BB2644" w:rsidRPr="00BB2644" w:rsidDel="007E3DB1" w:rsidRDefault="00BB2644" w:rsidP="00BB2644">
            <w:pPr>
              <w:jc w:val="center"/>
              <w:rPr>
                <w:del w:id="3383" w:author="Autor"/>
                <w:color w:val="000000"/>
                <w:sz w:val="22"/>
                <w:szCs w:val="22"/>
              </w:rPr>
            </w:pPr>
            <w:del w:id="3384" w:author="Autor">
              <w:r w:rsidRPr="00BB2644" w:rsidDel="007E3DB1">
                <w:rPr>
                  <w:color w:val="000000"/>
                  <w:sz w:val="22"/>
                  <w:szCs w:val="22"/>
                </w:rPr>
                <w:delText> </w:delText>
              </w:r>
            </w:del>
          </w:p>
        </w:tc>
        <w:tc>
          <w:tcPr>
            <w:tcW w:w="567" w:type="dxa"/>
            <w:shd w:val="clear" w:color="auto" w:fill="auto"/>
            <w:vAlign w:val="center"/>
            <w:hideMark/>
          </w:tcPr>
          <w:p w:rsidR="00BB2644" w:rsidRPr="00BB2644" w:rsidDel="007E3DB1" w:rsidRDefault="00BB2644" w:rsidP="00BB2644">
            <w:pPr>
              <w:jc w:val="center"/>
              <w:rPr>
                <w:del w:id="3385" w:author="Autor"/>
                <w:color w:val="000000"/>
                <w:sz w:val="22"/>
                <w:szCs w:val="22"/>
              </w:rPr>
            </w:pPr>
            <w:del w:id="3386" w:author="Autor">
              <w:r w:rsidRPr="00BB2644" w:rsidDel="007E3DB1">
                <w:rPr>
                  <w:color w:val="000000"/>
                  <w:sz w:val="22"/>
                  <w:szCs w:val="22"/>
                </w:rPr>
                <w:delText> </w:delText>
              </w:r>
            </w:del>
          </w:p>
        </w:tc>
        <w:tc>
          <w:tcPr>
            <w:tcW w:w="776" w:type="dxa"/>
            <w:shd w:val="clear" w:color="auto" w:fill="auto"/>
            <w:vAlign w:val="center"/>
            <w:hideMark/>
          </w:tcPr>
          <w:p w:rsidR="00BB2644" w:rsidRPr="00BB2644" w:rsidDel="007E3DB1" w:rsidRDefault="00BB2644" w:rsidP="00BB2644">
            <w:pPr>
              <w:jc w:val="center"/>
              <w:rPr>
                <w:del w:id="3387" w:author="Autor"/>
                <w:color w:val="000000"/>
                <w:sz w:val="22"/>
                <w:szCs w:val="22"/>
              </w:rPr>
            </w:pPr>
            <w:del w:id="3388" w:author="Autor">
              <w:r w:rsidRPr="00BB2644" w:rsidDel="007E3DB1">
                <w:rPr>
                  <w:color w:val="000000"/>
                  <w:sz w:val="22"/>
                  <w:szCs w:val="22"/>
                </w:rPr>
                <w:delText> </w:delText>
              </w:r>
            </w:del>
          </w:p>
        </w:tc>
        <w:tc>
          <w:tcPr>
            <w:tcW w:w="1775" w:type="dxa"/>
            <w:shd w:val="clear" w:color="auto" w:fill="auto"/>
            <w:vAlign w:val="center"/>
            <w:hideMark/>
          </w:tcPr>
          <w:p w:rsidR="00BB2644" w:rsidRPr="00BB2644" w:rsidDel="007E3DB1" w:rsidRDefault="00BB2644" w:rsidP="00BB2644">
            <w:pPr>
              <w:jc w:val="center"/>
              <w:rPr>
                <w:del w:id="3389" w:author="Autor"/>
                <w:color w:val="000000"/>
                <w:sz w:val="22"/>
                <w:szCs w:val="22"/>
              </w:rPr>
            </w:pPr>
            <w:del w:id="3390" w:author="Autor">
              <w:r w:rsidRPr="00BB2644" w:rsidDel="007E3DB1">
                <w:rPr>
                  <w:color w:val="000000"/>
                  <w:sz w:val="22"/>
                  <w:szCs w:val="22"/>
                </w:rPr>
                <w:delText> </w:delText>
              </w:r>
            </w:del>
          </w:p>
        </w:tc>
      </w:tr>
      <w:tr w:rsidR="00FC5F44" w:rsidRPr="00BB2644" w:rsidDel="007E3DB1" w:rsidTr="004B5937">
        <w:trPr>
          <w:cantSplit/>
          <w:trHeight w:val="300"/>
          <w:del w:id="3391" w:author="Autor"/>
        </w:trPr>
        <w:tc>
          <w:tcPr>
            <w:tcW w:w="582" w:type="dxa"/>
            <w:shd w:val="clear" w:color="auto" w:fill="auto"/>
            <w:noWrap/>
            <w:vAlign w:val="center"/>
          </w:tcPr>
          <w:p w:rsidR="00FC5F44" w:rsidRPr="00BB2644" w:rsidDel="007E3DB1" w:rsidRDefault="00FE44EB" w:rsidP="00BB2644">
            <w:pPr>
              <w:jc w:val="center"/>
              <w:rPr>
                <w:del w:id="3392" w:author="Autor"/>
                <w:color w:val="000000"/>
                <w:sz w:val="22"/>
                <w:szCs w:val="22"/>
              </w:rPr>
            </w:pPr>
            <w:del w:id="3393" w:author="Autor">
              <w:r w:rsidDel="007E3DB1">
                <w:rPr>
                  <w:color w:val="000000"/>
                  <w:sz w:val="22"/>
                  <w:szCs w:val="22"/>
                </w:rPr>
                <w:delText>5</w:delText>
              </w:r>
            </w:del>
          </w:p>
        </w:tc>
        <w:tc>
          <w:tcPr>
            <w:tcW w:w="4820" w:type="dxa"/>
            <w:gridSpan w:val="2"/>
            <w:shd w:val="clear" w:color="auto" w:fill="auto"/>
            <w:vAlign w:val="center"/>
          </w:tcPr>
          <w:p w:rsidR="00FC5F44" w:rsidRPr="00BB2644" w:rsidDel="007E3DB1" w:rsidRDefault="00FC5F44" w:rsidP="00BB2644">
            <w:pPr>
              <w:rPr>
                <w:del w:id="3394" w:author="Autor"/>
                <w:color w:val="000000"/>
                <w:sz w:val="22"/>
                <w:szCs w:val="22"/>
              </w:rPr>
            </w:pPr>
            <w:del w:id="3395" w:author="Autor">
              <w:r w:rsidDel="007E3DB1">
                <w:rPr>
                  <w:color w:val="000000"/>
                  <w:sz w:val="22"/>
                </w:rPr>
                <w:delText>Prišlo k podstatnému zníženiu rozsahu predmetu zákazky?</w:delText>
              </w:r>
            </w:del>
          </w:p>
        </w:tc>
        <w:tc>
          <w:tcPr>
            <w:tcW w:w="567" w:type="dxa"/>
            <w:shd w:val="clear" w:color="auto" w:fill="auto"/>
            <w:vAlign w:val="center"/>
          </w:tcPr>
          <w:p w:rsidR="00FC5F44" w:rsidRPr="00BB2644" w:rsidDel="007E3DB1" w:rsidRDefault="00FC5F44" w:rsidP="00BB2644">
            <w:pPr>
              <w:jc w:val="center"/>
              <w:rPr>
                <w:del w:id="3396" w:author="Autor"/>
                <w:color w:val="000000"/>
                <w:sz w:val="22"/>
                <w:szCs w:val="22"/>
              </w:rPr>
            </w:pPr>
          </w:p>
        </w:tc>
        <w:tc>
          <w:tcPr>
            <w:tcW w:w="567" w:type="dxa"/>
            <w:shd w:val="clear" w:color="auto" w:fill="auto"/>
            <w:vAlign w:val="center"/>
          </w:tcPr>
          <w:p w:rsidR="00FC5F44" w:rsidRPr="00BB2644" w:rsidDel="007E3DB1" w:rsidRDefault="00FC5F44" w:rsidP="00BB2644">
            <w:pPr>
              <w:jc w:val="center"/>
              <w:rPr>
                <w:del w:id="3397" w:author="Autor"/>
                <w:color w:val="000000"/>
                <w:sz w:val="22"/>
                <w:szCs w:val="22"/>
              </w:rPr>
            </w:pPr>
          </w:p>
        </w:tc>
        <w:tc>
          <w:tcPr>
            <w:tcW w:w="776" w:type="dxa"/>
            <w:shd w:val="clear" w:color="auto" w:fill="auto"/>
            <w:vAlign w:val="center"/>
          </w:tcPr>
          <w:p w:rsidR="00FC5F44" w:rsidRPr="00BB2644" w:rsidDel="007E3DB1" w:rsidRDefault="00FC5F44" w:rsidP="00BB2644">
            <w:pPr>
              <w:jc w:val="center"/>
              <w:rPr>
                <w:del w:id="3398" w:author="Autor"/>
                <w:color w:val="000000"/>
                <w:sz w:val="22"/>
                <w:szCs w:val="22"/>
              </w:rPr>
            </w:pPr>
          </w:p>
        </w:tc>
        <w:tc>
          <w:tcPr>
            <w:tcW w:w="1775" w:type="dxa"/>
            <w:shd w:val="clear" w:color="auto" w:fill="auto"/>
            <w:vAlign w:val="center"/>
          </w:tcPr>
          <w:p w:rsidR="00FC5F44" w:rsidRPr="00BB2644" w:rsidDel="007E3DB1" w:rsidRDefault="00FC5F44" w:rsidP="00BB2644">
            <w:pPr>
              <w:jc w:val="center"/>
              <w:rPr>
                <w:del w:id="3399" w:author="Autor"/>
                <w:color w:val="000000"/>
                <w:sz w:val="22"/>
                <w:szCs w:val="22"/>
              </w:rPr>
            </w:pPr>
          </w:p>
        </w:tc>
      </w:tr>
      <w:tr w:rsidR="00BB2644" w:rsidRPr="00BB2644" w:rsidDel="007E3DB1" w:rsidTr="004B5937">
        <w:trPr>
          <w:cantSplit/>
          <w:trHeight w:val="300"/>
          <w:del w:id="3400" w:author="Autor"/>
        </w:trPr>
        <w:tc>
          <w:tcPr>
            <w:tcW w:w="582" w:type="dxa"/>
            <w:shd w:val="clear" w:color="auto" w:fill="auto"/>
            <w:noWrap/>
            <w:vAlign w:val="center"/>
            <w:hideMark/>
          </w:tcPr>
          <w:p w:rsidR="00BB2644" w:rsidRPr="00BB2644" w:rsidDel="007E3DB1" w:rsidRDefault="00FE44EB" w:rsidP="00BB2644">
            <w:pPr>
              <w:jc w:val="center"/>
              <w:rPr>
                <w:del w:id="3401" w:author="Autor"/>
                <w:color w:val="000000"/>
                <w:sz w:val="22"/>
                <w:szCs w:val="22"/>
              </w:rPr>
            </w:pPr>
            <w:del w:id="3402" w:author="Autor">
              <w:r w:rsidDel="007E3DB1">
                <w:rPr>
                  <w:color w:val="000000"/>
                  <w:sz w:val="22"/>
                  <w:szCs w:val="22"/>
                </w:rPr>
                <w:delText>6</w:delText>
              </w:r>
            </w:del>
          </w:p>
        </w:tc>
        <w:tc>
          <w:tcPr>
            <w:tcW w:w="4820" w:type="dxa"/>
            <w:gridSpan w:val="2"/>
            <w:shd w:val="clear" w:color="auto" w:fill="auto"/>
            <w:vAlign w:val="center"/>
            <w:hideMark/>
          </w:tcPr>
          <w:p w:rsidR="00BB2644" w:rsidRPr="00BB2644" w:rsidDel="007E3DB1" w:rsidRDefault="00BB2644" w:rsidP="00BB2644">
            <w:pPr>
              <w:rPr>
                <w:del w:id="3403" w:author="Autor"/>
                <w:color w:val="000000"/>
                <w:sz w:val="22"/>
                <w:szCs w:val="22"/>
              </w:rPr>
            </w:pPr>
            <w:del w:id="3404" w:author="Autor">
              <w:r w:rsidRPr="00BB2644" w:rsidDel="007E3DB1">
                <w:rPr>
                  <w:color w:val="000000"/>
                  <w:sz w:val="22"/>
                  <w:szCs w:val="22"/>
                </w:rPr>
                <w:delText>Neboli identifikované iné porušenia pravidiel a postupov verejného obstarávania?</w:delText>
              </w:r>
            </w:del>
          </w:p>
        </w:tc>
        <w:tc>
          <w:tcPr>
            <w:tcW w:w="567" w:type="dxa"/>
            <w:shd w:val="clear" w:color="auto" w:fill="auto"/>
            <w:vAlign w:val="center"/>
            <w:hideMark/>
          </w:tcPr>
          <w:p w:rsidR="00BB2644" w:rsidRPr="00BB2644" w:rsidDel="007E3DB1" w:rsidRDefault="00BB2644" w:rsidP="00BB2644">
            <w:pPr>
              <w:jc w:val="center"/>
              <w:rPr>
                <w:del w:id="3405" w:author="Autor"/>
                <w:color w:val="000000"/>
                <w:sz w:val="22"/>
                <w:szCs w:val="22"/>
              </w:rPr>
            </w:pPr>
            <w:del w:id="3406" w:author="Autor">
              <w:r w:rsidRPr="00BB2644" w:rsidDel="007E3DB1">
                <w:rPr>
                  <w:color w:val="000000"/>
                  <w:sz w:val="22"/>
                  <w:szCs w:val="22"/>
                </w:rPr>
                <w:delText> </w:delText>
              </w:r>
            </w:del>
          </w:p>
        </w:tc>
        <w:tc>
          <w:tcPr>
            <w:tcW w:w="567" w:type="dxa"/>
            <w:shd w:val="clear" w:color="auto" w:fill="auto"/>
            <w:vAlign w:val="center"/>
            <w:hideMark/>
          </w:tcPr>
          <w:p w:rsidR="00BB2644" w:rsidRPr="00BB2644" w:rsidDel="007E3DB1" w:rsidRDefault="00BB2644" w:rsidP="00BB2644">
            <w:pPr>
              <w:jc w:val="center"/>
              <w:rPr>
                <w:del w:id="3407" w:author="Autor"/>
                <w:color w:val="000000"/>
                <w:sz w:val="22"/>
                <w:szCs w:val="22"/>
              </w:rPr>
            </w:pPr>
            <w:del w:id="3408" w:author="Autor">
              <w:r w:rsidRPr="00BB2644" w:rsidDel="007E3DB1">
                <w:rPr>
                  <w:color w:val="000000"/>
                  <w:sz w:val="22"/>
                  <w:szCs w:val="22"/>
                </w:rPr>
                <w:delText> </w:delText>
              </w:r>
            </w:del>
          </w:p>
        </w:tc>
        <w:tc>
          <w:tcPr>
            <w:tcW w:w="776" w:type="dxa"/>
            <w:shd w:val="clear" w:color="auto" w:fill="auto"/>
            <w:vAlign w:val="center"/>
            <w:hideMark/>
          </w:tcPr>
          <w:p w:rsidR="00BB2644" w:rsidRPr="00BB2644" w:rsidDel="007E3DB1" w:rsidRDefault="00BB2644" w:rsidP="00BB2644">
            <w:pPr>
              <w:jc w:val="center"/>
              <w:rPr>
                <w:del w:id="3409" w:author="Autor"/>
                <w:color w:val="000000"/>
                <w:sz w:val="22"/>
                <w:szCs w:val="22"/>
              </w:rPr>
            </w:pPr>
            <w:del w:id="3410" w:author="Autor">
              <w:r w:rsidRPr="00BB2644" w:rsidDel="007E3DB1">
                <w:rPr>
                  <w:color w:val="000000"/>
                  <w:sz w:val="22"/>
                  <w:szCs w:val="22"/>
                </w:rPr>
                <w:delText> </w:delText>
              </w:r>
            </w:del>
          </w:p>
        </w:tc>
        <w:tc>
          <w:tcPr>
            <w:tcW w:w="1775" w:type="dxa"/>
            <w:shd w:val="clear" w:color="auto" w:fill="auto"/>
            <w:vAlign w:val="center"/>
            <w:hideMark/>
          </w:tcPr>
          <w:p w:rsidR="00BB2644" w:rsidRPr="00BB2644" w:rsidDel="007E3DB1" w:rsidRDefault="00BB2644" w:rsidP="00BB2644">
            <w:pPr>
              <w:jc w:val="center"/>
              <w:rPr>
                <w:del w:id="3411" w:author="Autor"/>
                <w:color w:val="000000"/>
                <w:sz w:val="22"/>
                <w:szCs w:val="22"/>
              </w:rPr>
            </w:pPr>
            <w:del w:id="3412" w:author="Autor">
              <w:r w:rsidRPr="00BB2644" w:rsidDel="007E3DB1">
                <w:rPr>
                  <w:color w:val="000000"/>
                  <w:sz w:val="22"/>
                  <w:szCs w:val="22"/>
                </w:rPr>
                <w:delText> </w:delText>
              </w:r>
            </w:del>
          </w:p>
        </w:tc>
      </w:tr>
      <w:tr w:rsidR="00E2408D" w:rsidRPr="00BB2644" w:rsidDel="007E3DB1" w:rsidTr="004B5937">
        <w:trPr>
          <w:cantSplit/>
          <w:trHeight w:val="300"/>
          <w:del w:id="3413" w:author="Autor"/>
        </w:trPr>
        <w:tc>
          <w:tcPr>
            <w:tcW w:w="9087" w:type="dxa"/>
            <w:gridSpan w:val="7"/>
            <w:shd w:val="clear" w:color="auto" w:fill="auto"/>
            <w:noWrap/>
            <w:vAlign w:val="center"/>
          </w:tcPr>
          <w:p w:rsidR="00E2408D" w:rsidRPr="00BD2FCC" w:rsidDel="007E3DB1" w:rsidRDefault="00E2408D" w:rsidP="00CB451E">
            <w:pPr>
              <w:jc w:val="both"/>
              <w:rPr>
                <w:del w:id="3414" w:author="Autor"/>
                <w:b/>
                <w:sz w:val="20"/>
                <w:szCs w:val="20"/>
              </w:rPr>
            </w:pPr>
            <w:del w:id="3415" w:author="Autor">
              <w:r w:rsidRPr="00BD2FCC" w:rsidDel="007E3DB1">
                <w:rPr>
                  <w:b/>
                  <w:sz w:val="20"/>
                  <w:szCs w:val="20"/>
                </w:rPr>
                <w:delText>VYJADRENIE</w:delText>
              </w:r>
            </w:del>
          </w:p>
          <w:p w:rsidR="00E2408D" w:rsidRPr="00BD2FCC" w:rsidDel="007E3DB1" w:rsidRDefault="00E2408D" w:rsidP="00CB451E">
            <w:pPr>
              <w:jc w:val="both"/>
              <w:rPr>
                <w:del w:id="3416" w:author="Autor"/>
                <w:sz w:val="20"/>
                <w:szCs w:val="20"/>
              </w:rPr>
            </w:pPr>
          </w:p>
          <w:p w:rsidR="009503C9" w:rsidRPr="00A20234" w:rsidDel="007E3DB1" w:rsidRDefault="009503C9" w:rsidP="009503C9">
            <w:pPr>
              <w:jc w:val="both"/>
              <w:rPr>
                <w:del w:id="3417" w:author="Autor"/>
                <w:sz w:val="20"/>
                <w:szCs w:val="20"/>
              </w:rPr>
            </w:pPr>
            <w:del w:id="3418" w:author="Autor">
              <w:r w:rsidRPr="00A20234" w:rsidDel="007E3DB1">
                <w:rPr>
                  <w:sz w:val="20"/>
                  <w:szCs w:val="20"/>
                </w:rPr>
                <w:delText>Na základe overených skutočností potvrdzujem, že (uveďte jednu z možností v súlade s ustanovením § 7 ods. 3 zákona o finančnej kontrole).</w:delText>
              </w:r>
              <w:r w:rsidRPr="00A20234" w:rsidDel="007E3DB1">
                <w:rPr>
                  <w:sz w:val="20"/>
                  <w:szCs w:val="20"/>
                </w:rPr>
                <w:footnoteReference w:customMarkFollows="1" w:id="122"/>
                <w:delText>[1]</w:delText>
              </w:r>
            </w:del>
          </w:p>
          <w:p w:rsidR="00E2408D" w:rsidRPr="00BB2644" w:rsidDel="007E3DB1" w:rsidRDefault="00E2408D" w:rsidP="00D57320">
            <w:pPr>
              <w:rPr>
                <w:del w:id="3422" w:author="Autor"/>
                <w:b/>
                <w:bCs/>
                <w:color w:val="000000"/>
                <w:sz w:val="22"/>
                <w:szCs w:val="22"/>
              </w:rPr>
            </w:pPr>
          </w:p>
        </w:tc>
      </w:tr>
      <w:tr w:rsidR="00E2408D" w:rsidRPr="00BB2644" w:rsidDel="007E3DB1" w:rsidTr="004B5937">
        <w:trPr>
          <w:cantSplit/>
          <w:trHeight w:val="300"/>
          <w:del w:id="3423" w:author="Autor"/>
        </w:trPr>
        <w:tc>
          <w:tcPr>
            <w:tcW w:w="3559" w:type="dxa"/>
            <w:gridSpan w:val="2"/>
            <w:shd w:val="clear" w:color="auto" w:fill="auto"/>
            <w:vAlign w:val="center"/>
            <w:hideMark/>
          </w:tcPr>
          <w:p w:rsidR="00E2408D" w:rsidRPr="00BB2644" w:rsidDel="007E3DB1" w:rsidRDefault="004B5937" w:rsidP="00CB451E">
            <w:pPr>
              <w:rPr>
                <w:del w:id="3424" w:author="Autor"/>
                <w:b/>
                <w:bCs/>
                <w:sz w:val="22"/>
                <w:szCs w:val="22"/>
              </w:rPr>
            </w:pPr>
            <w:del w:id="3425" w:author="Autor">
              <w:r w:rsidRPr="004B5937" w:rsidDel="007E3DB1">
                <w:rPr>
                  <w:b/>
                  <w:bCs/>
                  <w:sz w:val="22"/>
                  <w:szCs w:val="22"/>
                </w:rPr>
                <w:delText>Kontrolu vykonal</w:delText>
              </w:r>
              <w:r w:rsidR="009503C9" w:rsidDel="007E3DB1">
                <w:rPr>
                  <w:rStyle w:val="Odkaznapoznmkupodiarou"/>
                  <w:b/>
                  <w:bCs/>
                  <w:sz w:val="22"/>
                  <w:szCs w:val="22"/>
                </w:rPr>
                <w:footnoteReference w:customMarkFollows="1" w:id="123"/>
                <w:delText>2</w:delText>
              </w:r>
              <w:r w:rsidRPr="004B5937" w:rsidDel="007E3DB1">
                <w:rPr>
                  <w:b/>
                  <w:bCs/>
                  <w:sz w:val="22"/>
                  <w:szCs w:val="22"/>
                </w:rPr>
                <w:delText>:</w:delText>
              </w:r>
            </w:del>
          </w:p>
        </w:tc>
        <w:tc>
          <w:tcPr>
            <w:tcW w:w="5528" w:type="dxa"/>
            <w:gridSpan w:val="5"/>
            <w:shd w:val="clear" w:color="auto" w:fill="auto"/>
            <w:vAlign w:val="center"/>
            <w:hideMark/>
          </w:tcPr>
          <w:p w:rsidR="00E2408D" w:rsidRPr="00BB2644" w:rsidDel="007E3DB1" w:rsidRDefault="00E2408D" w:rsidP="00CB451E">
            <w:pPr>
              <w:rPr>
                <w:del w:id="3428" w:author="Autor"/>
                <w:color w:val="000000"/>
                <w:sz w:val="22"/>
                <w:szCs w:val="22"/>
              </w:rPr>
            </w:pPr>
            <w:del w:id="3429" w:author="Autor">
              <w:r w:rsidRPr="00BB2644" w:rsidDel="007E3DB1">
                <w:rPr>
                  <w:color w:val="000000"/>
                  <w:sz w:val="22"/>
                  <w:szCs w:val="22"/>
                </w:rPr>
                <w:delText> </w:delText>
              </w:r>
            </w:del>
          </w:p>
        </w:tc>
      </w:tr>
      <w:tr w:rsidR="00E2408D" w:rsidRPr="00BB2644" w:rsidDel="007E3DB1" w:rsidTr="004B5937">
        <w:trPr>
          <w:cantSplit/>
          <w:trHeight w:val="300"/>
          <w:del w:id="3430" w:author="Autor"/>
        </w:trPr>
        <w:tc>
          <w:tcPr>
            <w:tcW w:w="3559" w:type="dxa"/>
            <w:gridSpan w:val="2"/>
            <w:shd w:val="clear" w:color="auto" w:fill="auto"/>
            <w:vAlign w:val="center"/>
            <w:hideMark/>
          </w:tcPr>
          <w:p w:rsidR="00E2408D" w:rsidRPr="00BB2644" w:rsidDel="007E3DB1" w:rsidRDefault="00E2408D" w:rsidP="00CB451E">
            <w:pPr>
              <w:rPr>
                <w:del w:id="3431" w:author="Autor"/>
                <w:b/>
                <w:bCs/>
                <w:sz w:val="22"/>
                <w:szCs w:val="22"/>
              </w:rPr>
            </w:pPr>
            <w:del w:id="3432" w:author="Autor">
              <w:r w:rsidRPr="00BB2644" w:rsidDel="007E3DB1">
                <w:rPr>
                  <w:b/>
                  <w:bCs/>
                  <w:sz w:val="22"/>
                  <w:szCs w:val="22"/>
                </w:rPr>
                <w:delText>Dátum:</w:delText>
              </w:r>
            </w:del>
          </w:p>
        </w:tc>
        <w:tc>
          <w:tcPr>
            <w:tcW w:w="5528" w:type="dxa"/>
            <w:gridSpan w:val="5"/>
            <w:shd w:val="clear" w:color="auto" w:fill="auto"/>
            <w:vAlign w:val="center"/>
            <w:hideMark/>
          </w:tcPr>
          <w:p w:rsidR="00E2408D" w:rsidRPr="00BB2644" w:rsidDel="007E3DB1" w:rsidRDefault="00E2408D" w:rsidP="00CB451E">
            <w:pPr>
              <w:rPr>
                <w:del w:id="3433" w:author="Autor"/>
                <w:color w:val="000000"/>
                <w:sz w:val="22"/>
                <w:szCs w:val="22"/>
              </w:rPr>
            </w:pPr>
            <w:del w:id="3434" w:author="Autor">
              <w:r w:rsidRPr="00BB2644" w:rsidDel="007E3DB1">
                <w:rPr>
                  <w:color w:val="000000"/>
                  <w:sz w:val="22"/>
                  <w:szCs w:val="22"/>
                </w:rPr>
                <w:delText> </w:delText>
              </w:r>
            </w:del>
          </w:p>
        </w:tc>
      </w:tr>
      <w:tr w:rsidR="00E2408D" w:rsidRPr="00BB2644" w:rsidDel="007E3DB1" w:rsidTr="004B5937">
        <w:trPr>
          <w:cantSplit/>
          <w:trHeight w:val="300"/>
          <w:del w:id="3435" w:author="Autor"/>
        </w:trPr>
        <w:tc>
          <w:tcPr>
            <w:tcW w:w="3559" w:type="dxa"/>
            <w:gridSpan w:val="2"/>
            <w:shd w:val="clear" w:color="000000" w:fill="FFFFFF"/>
            <w:vAlign w:val="center"/>
            <w:hideMark/>
          </w:tcPr>
          <w:p w:rsidR="00E2408D" w:rsidRPr="00BB2644" w:rsidDel="007E3DB1" w:rsidRDefault="00E2408D" w:rsidP="00CB451E">
            <w:pPr>
              <w:rPr>
                <w:del w:id="3436" w:author="Autor"/>
                <w:b/>
                <w:bCs/>
                <w:sz w:val="22"/>
                <w:szCs w:val="22"/>
              </w:rPr>
            </w:pPr>
            <w:del w:id="3437" w:author="Autor">
              <w:r w:rsidRPr="00BB2644" w:rsidDel="007E3DB1">
                <w:rPr>
                  <w:b/>
                  <w:bCs/>
                  <w:sz w:val="22"/>
                  <w:szCs w:val="22"/>
                </w:rPr>
                <w:delText>Podpis:</w:delText>
              </w:r>
            </w:del>
          </w:p>
        </w:tc>
        <w:tc>
          <w:tcPr>
            <w:tcW w:w="5528" w:type="dxa"/>
            <w:gridSpan w:val="5"/>
            <w:shd w:val="clear" w:color="auto" w:fill="auto"/>
            <w:vAlign w:val="center"/>
            <w:hideMark/>
          </w:tcPr>
          <w:p w:rsidR="00E2408D" w:rsidRPr="00BB2644" w:rsidDel="007E3DB1" w:rsidRDefault="00E2408D" w:rsidP="00CB451E">
            <w:pPr>
              <w:rPr>
                <w:del w:id="3438" w:author="Autor"/>
                <w:color w:val="000000"/>
                <w:sz w:val="22"/>
                <w:szCs w:val="22"/>
              </w:rPr>
            </w:pPr>
            <w:del w:id="3439" w:author="Autor">
              <w:r w:rsidRPr="00BB2644" w:rsidDel="007E3DB1">
                <w:rPr>
                  <w:color w:val="000000"/>
                  <w:sz w:val="22"/>
                  <w:szCs w:val="22"/>
                </w:rPr>
                <w:delText> </w:delText>
              </w:r>
            </w:del>
          </w:p>
        </w:tc>
      </w:tr>
      <w:tr w:rsidR="00E2408D" w:rsidRPr="00BB2644" w:rsidDel="007E3DB1" w:rsidTr="004B5937">
        <w:trPr>
          <w:cantSplit/>
          <w:trHeight w:val="300"/>
          <w:del w:id="3440" w:author="Autor"/>
        </w:trPr>
        <w:tc>
          <w:tcPr>
            <w:tcW w:w="9087" w:type="dxa"/>
            <w:gridSpan w:val="7"/>
            <w:shd w:val="clear" w:color="auto" w:fill="auto"/>
            <w:noWrap/>
            <w:vAlign w:val="bottom"/>
            <w:hideMark/>
          </w:tcPr>
          <w:p w:rsidR="00E2408D" w:rsidRPr="00BB2644" w:rsidDel="007E3DB1" w:rsidRDefault="00E2408D" w:rsidP="00CB451E">
            <w:pPr>
              <w:jc w:val="center"/>
              <w:rPr>
                <w:del w:id="3441" w:author="Autor"/>
                <w:color w:val="000000"/>
                <w:sz w:val="22"/>
                <w:szCs w:val="22"/>
              </w:rPr>
            </w:pPr>
            <w:del w:id="3442" w:author="Autor">
              <w:r w:rsidRPr="00BB2644" w:rsidDel="007E3DB1">
                <w:rPr>
                  <w:color w:val="000000"/>
                  <w:sz w:val="22"/>
                  <w:szCs w:val="22"/>
                </w:rPr>
                <w:delText> </w:delText>
              </w:r>
            </w:del>
          </w:p>
        </w:tc>
      </w:tr>
      <w:tr w:rsidR="00E2408D" w:rsidRPr="00BB2644" w:rsidDel="007E3DB1" w:rsidTr="004B5937">
        <w:trPr>
          <w:cantSplit/>
          <w:trHeight w:val="300"/>
          <w:del w:id="3443" w:author="Autor"/>
        </w:trPr>
        <w:tc>
          <w:tcPr>
            <w:tcW w:w="3559" w:type="dxa"/>
            <w:gridSpan w:val="2"/>
            <w:shd w:val="clear" w:color="000000" w:fill="FFFFFF"/>
            <w:vAlign w:val="center"/>
            <w:hideMark/>
          </w:tcPr>
          <w:p w:rsidR="00E2408D" w:rsidRPr="00BB2644" w:rsidDel="007E3DB1" w:rsidRDefault="00E2408D" w:rsidP="00CB451E">
            <w:pPr>
              <w:rPr>
                <w:del w:id="3444" w:author="Autor"/>
                <w:b/>
                <w:bCs/>
                <w:sz w:val="22"/>
                <w:szCs w:val="22"/>
              </w:rPr>
            </w:pPr>
            <w:del w:id="3445" w:author="Autor">
              <w:r w:rsidRPr="00BB2644" w:rsidDel="007E3DB1">
                <w:rPr>
                  <w:b/>
                  <w:bCs/>
                  <w:sz w:val="22"/>
                  <w:szCs w:val="22"/>
                </w:rPr>
                <w:delText>Kontrolu vykonal</w:delText>
              </w:r>
              <w:r w:rsidR="009503C9" w:rsidDel="007E3DB1">
                <w:rPr>
                  <w:rStyle w:val="Odkaznapoznmkupodiarou"/>
                  <w:b/>
                  <w:bCs/>
                  <w:sz w:val="22"/>
                  <w:szCs w:val="22"/>
                </w:rPr>
                <w:footnoteReference w:customMarkFollows="1" w:id="124"/>
                <w:delText>3</w:delText>
              </w:r>
              <w:r w:rsidRPr="00BB2644" w:rsidDel="007E3DB1">
                <w:rPr>
                  <w:b/>
                  <w:bCs/>
                  <w:sz w:val="22"/>
                  <w:szCs w:val="22"/>
                </w:rPr>
                <w:delText>:</w:delText>
              </w:r>
            </w:del>
          </w:p>
        </w:tc>
        <w:tc>
          <w:tcPr>
            <w:tcW w:w="5528" w:type="dxa"/>
            <w:gridSpan w:val="5"/>
            <w:shd w:val="clear" w:color="auto" w:fill="auto"/>
            <w:vAlign w:val="center"/>
            <w:hideMark/>
          </w:tcPr>
          <w:p w:rsidR="00E2408D" w:rsidRPr="00BB2644" w:rsidDel="007E3DB1" w:rsidRDefault="00E2408D" w:rsidP="00CB451E">
            <w:pPr>
              <w:rPr>
                <w:del w:id="3448" w:author="Autor"/>
                <w:color w:val="000000"/>
                <w:sz w:val="22"/>
                <w:szCs w:val="22"/>
              </w:rPr>
            </w:pPr>
            <w:del w:id="3449" w:author="Autor">
              <w:r w:rsidRPr="00BB2644" w:rsidDel="007E3DB1">
                <w:rPr>
                  <w:color w:val="000000"/>
                  <w:sz w:val="22"/>
                  <w:szCs w:val="22"/>
                </w:rPr>
                <w:delText> </w:delText>
              </w:r>
            </w:del>
          </w:p>
        </w:tc>
      </w:tr>
      <w:tr w:rsidR="00E2408D" w:rsidRPr="00BB2644" w:rsidDel="007E3DB1" w:rsidTr="004B5937">
        <w:trPr>
          <w:cantSplit/>
          <w:trHeight w:val="300"/>
          <w:del w:id="3450" w:author="Autor"/>
        </w:trPr>
        <w:tc>
          <w:tcPr>
            <w:tcW w:w="3559" w:type="dxa"/>
            <w:gridSpan w:val="2"/>
            <w:shd w:val="clear" w:color="000000" w:fill="FFFFFF"/>
            <w:vAlign w:val="center"/>
            <w:hideMark/>
          </w:tcPr>
          <w:p w:rsidR="00E2408D" w:rsidRPr="00BB2644" w:rsidDel="007E3DB1" w:rsidRDefault="00E2408D" w:rsidP="00CB451E">
            <w:pPr>
              <w:rPr>
                <w:del w:id="3451" w:author="Autor"/>
                <w:b/>
                <w:bCs/>
                <w:sz w:val="22"/>
                <w:szCs w:val="22"/>
              </w:rPr>
            </w:pPr>
            <w:del w:id="3452" w:author="Autor">
              <w:r w:rsidRPr="00BB2644" w:rsidDel="007E3DB1">
                <w:rPr>
                  <w:b/>
                  <w:bCs/>
                  <w:sz w:val="22"/>
                  <w:szCs w:val="22"/>
                </w:rPr>
                <w:delText xml:space="preserve">Dátum: </w:delText>
              </w:r>
            </w:del>
          </w:p>
        </w:tc>
        <w:tc>
          <w:tcPr>
            <w:tcW w:w="5528" w:type="dxa"/>
            <w:gridSpan w:val="5"/>
            <w:shd w:val="clear" w:color="auto" w:fill="auto"/>
            <w:vAlign w:val="center"/>
            <w:hideMark/>
          </w:tcPr>
          <w:p w:rsidR="00E2408D" w:rsidRPr="00BB2644" w:rsidDel="007E3DB1" w:rsidRDefault="00E2408D" w:rsidP="00CB451E">
            <w:pPr>
              <w:rPr>
                <w:del w:id="3453" w:author="Autor"/>
                <w:color w:val="000000"/>
                <w:sz w:val="22"/>
                <w:szCs w:val="22"/>
              </w:rPr>
            </w:pPr>
            <w:del w:id="3454" w:author="Autor">
              <w:r w:rsidRPr="00BB2644" w:rsidDel="007E3DB1">
                <w:rPr>
                  <w:color w:val="000000"/>
                  <w:sz w:val="22"/>
                  <w:szCs w:val="22"/>
                </w:rPr>
                <w:delText> </w:delText>
              </w:r>
            </w:del>
          </w:p>
        </w:tc>
      </w:tr>
      <w:tr w:rsidR="00E2408D" w:rsidRPr="00BB2644" w:rsidDel="007E3DB1" w:rsidTr="004B5937">
        <w:trPr>
          <w:cantSplit/>
          <w:trHeight w:val="300"/>
          <w:del w:id="3455" w:author="Autor"/>
        </w:trPr>
        <w:tc>
          <w:tcPr>
            <w:tcW w:w="3559" w:type="dxa"/>
            <w:gridSpan w:val="2"/>
            <w:shd w:val="clear" w:color="000000" w:fill="FFFFFF"/>
            <w:vAlign w:val="center"/>
            <w:hideMark/>
          </w:tcPr>
          <w:p w:rsidR="00E2408D" w:rsidRPr="00BB2644" w:rsidDel="007E3DB1" w:rsidRDefault="00E2408D" w:rsidP="00CB451E">
            <w:pPr>
              <w:rPr>
                <w:del w:id="3456" w:author="Autor"/>
                <w:b/>
                <w:bCs/>
                <w:sz w:val="22"/>
                <w:szCs w:val="22"/>
              </w:rPr>
            </w:pPr>
            <w:del w:id="3457" w:author="Autor">
              <w:r w:rsidRPr="00BB2644" w:rsidDel="007E3DB1">
                <w:rPr>
                  <w:b/>
                  <w:bCs/>
                  <w:sz w:val="22"/>
                  <w:szCs w:val="22"/>
                </w:rPr>
                <w:delText>Podpis:</w:delText>
              </w:r>
            </w:del>
          </w:p>
        </w:tc>
        <w:tc>
          <w:tcPr>
            <w:tcW w:w="5528" w:type="dxa"/>
            <w:gridSpan w:val="5"/>
            <w:shd w:val="clear" w:color="auto" w:fill="auto"/>
            <w:vAlign w:val="center"/>
            <w:hideMark/>
          </w:tcPr>
          <w:p w:rsidR="00E2408D" w:rsidRPr="00BB2644" w:rsidDel="007E3DB1" w:rsidRDefault="00E2408D" w:rsidP="00CB451E">
            <w:pPr>
              <w:rPr>
                <w:del w:id="3458" w:author="Autor"/>
                <w:color w:val="000000"/>
                <w:sz w:val="22"/>
                <w:szCs w:val="22"/>
              </w:rPr>
            </w:pPr>
            <w:del w:id="3459" w:author="Autor">
              <w:r w:rsidRPr="00BB2644" w:rsidDel="007E3DB1">
                <w:rPr>
                  <w:color w:val="000000"/>
                  <w:sz w:val="22"/>
                  <w:szCs w:val="22"/>
                </w:rPr>
                <w:delText> </w:delText>
              </w:r>
            </w:del>
          </w:p>
        </w:tc>
      </w:tr>
    </w:tbl>
    <w:p w:rsidR="00BD77E9" w:rsidDel="007E3DB1" w:rsidRDefault="00BD77E9" w:rsidP="00066390">
      <w:pPr>
        <w:rPr>
          <w:del w:id="3460" w:author="Autor"/>
        </w:rPr>
      </w:pPr>
    </w:p>
    <w:p w:rsidR="00BD77E9" w:rsidRDefault="00BD77E9">
      <w:pPr>
        <w:spacing w:after="200" w:line="276" w:lineRule="auto"/>
      </w:pPr>
      <w:del w:id="3461" w:author="Autor">
        <w:r w:rsidDel="007E3DB1">
          <w:br w:type="page"/>
        </w:r>
      </w:del>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6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346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ins w:id="3463" w:author="Autor">
              <w:r w:rsidR="00682F85">
                <w:rPr>
                  <w:color w:val="000000"/>
                  <w:sz w:val="22"/>
                  <w:szCs w:val="22"/>
                </w:rPr>
                <w:t>prioritnej osi</w:t>
              </w:r>
            </w:ins>
            <w:del w:id="3464" w:author="Autor">
              <w:r w:rsidRPr="00BB2644" w:rsidDel="00682F85">
                <w:rPr>
                  <w:color w:val="000000"/>
                  <w:sz w:val="22"/>
                  <w:szCs w:val="22"/>
                </w:rPr>
                <w:delText>opatrenia</w:delText>
              </w:r>
            </w:del>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9503C9" w:rsidRPr="00A20234" w:rsidRDefault="009503C9" w:rsidP="009503C9">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5"/>
              <w:t>[1]</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12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ins w:id="3465" w:author="Autor">
              <w:r w:rsidR="00B4159F">
                <w:rPr>
                  <w:b/>
                  <w:bCs/>
                  <w:sz w:val="22"/>
                  <w:szCs w:val="22"/>
                </w:rPr>
                <w:t>schválil</w:t>
              </w:r>
              <w:r w:rsidR="00B4159F" w:rsidRPr="00BB2644" w:rsidDel="00B4159F">
                <w:rPr>
                  <w:b/>
                  <w:bCs/>
                  <w:sz w:val="22"/>
                  <w:szCs w:val="22"/>
                </w:rPr>
                <w:t xml:space="preserve"> </w:t>
              </w:r>
            </w:ins>
            <w:del w:id="3466" w:author="Autor">
              <w:r w:rsidRPr="00BB2644" w:rsidDel="00B4159F">
                <w:rPr>
                  <w:b/>
                  <w:bCs/>
                  <w:sz w:val="22"/>
                  <w:szCs w:val="22"/>
                </w:rPr>
                <w:delText>vykonal</w:delText>
              </w:r>
            </w:del>
            <w:r w:rsidR="009503C9">
              <w:rPr>
                <w:rStyle w:val="Odkaznapoznmkupodiarou"/>
                <w:b/>
                <w:bCs/>
                <w:sz w:val="22"/>
                <w:szCs w:val="22"/>
              </w:rPr>
              <w:footnoteReference w:customMarkFollows="1" w:id="12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689" w:rsidRDefault="00752689" w:rsidP="00B948E0">
      <w:r>
        <w:separator/>
      </w:r>
    </w:p>
  </w:endnote>
  <w:endnote w:type="continuationSeparator" w:id="0">
    <w:p w:rsidR="00752689" w:rsidRDefault="0075268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C4B" w:rsidRDefault="003E7C4B" w:rsidP="00627EA3">
    <w:pPr>
      <w:pStyle w:val="Pta"/>
      <w:jc w:val="right"/>
    </w:pPr>
    <w:r>
      <w:rPr>
        <w:noProof/>
      </w:rPr>
      <mc:AlternateContent>
        <mc:Choice Requires="wps">
          <w:drawing>
            <wp:anchor distT="0" distB="0" distL="114300" distR="114300" simplePos="0" relativeHeight="251657216"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15A22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3E7C4B" w:rsidRDefault="003E7C4B">
    <w:pPr>
      <w:pStyle w:val="Pta"/>
      <w:jc w:val="right"/>
    </w:pPr>
    <w:r>
      <w:rPr>
        <w:noProof/>
      </w:rPr>
      <w:drawing>
        <wp:anchor distT="0" distB="0" distL="114300" distR="114300" simplePos="0" relativeHeight="251658240"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2C54FD">
      <w:rPr>
        <w:noProof/>
      </w:rPr>
      <w:t>27</w:t>
    </w:r>
    <w:r>
      <w:fldChar w:fldCharType="end"/>
    </w:r>
  </w:p>
  <w:p w:rsidR="003E7C4B" w:rsidRPr="00627EA3" w:rsidRDefault="003E7C4B"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C4B" w:rsidRPr="00350AAD" w:rsidRDefault="003E7C4B" w:rsidP="00350AAD">
    <w:pPr>
      <w:tabs>
        <w:tab w:val="center" w:pos="4536"/>
        <w:tab w:val="right" w:pos="9072"/>
      </w:tabs>
      <w:jc w:val="right"/>
    </w:pPr>
    <w:r w:rsidRPr="00350AAD">
      <w:rPr>
        <w:noProof/>
      </w:rPr>
      <mc:AlternateContent>
        <mc:Choice Requires="wps">
          <w:drawing>
            <wp:anchor distT="0" distB="0" distL="114300" distR="114300" simplePos="0" relativeHeight="251659264"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2C8A8C5" id="Rovná spojnica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3E7C4B" w:rsidRPr="00350AAD" w:rsidRDefault="003E7C4B" w:rsidP="00350AAD">
    <w:pPr>
      <w:tabs>
        <w:tab w:val="center" w:pos="4536"/>
        <w:tab w:val="right" w:pos="9072"/>
      </w:tabs>
      <w:jc w:val="right"/>
    </w:pPr>
    <w:r w:rsidRPr="00350AAD">
      <w:rPr>
        <w:noProof/>
      </w:rPr>
      <w:drawing>
        <wp:anchor distT="0" distB="0" distL="114300" distR="114300" simplePos="0" relativeHeight="251660288"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2C54FD">
      <w:rPr>
        <w:noProof/>
      </w:rPr>
      <w:t>1</w:t>
    </w:r>
    <w:r w:rsidRPr="00350AAD">
      <w:fldChar w:fldCharType="end"/>
    </w:r>
  </w:p>
  <w:p w:rsidR="003E7C4B" w:rsidRPr="00350AAD" w:rsidRDefault="003E7C4B" w:rsidP="00350AAD">
    <w:pPr>
      <w:tabs>
        <w:tab w:val="center" w:pos="4536"/>
        <w:tab w:val="right" w:pos="9072"/>
      </w:tabs>
    </w:pPr>
  </w:p>
  <w:p w:rsidR="003E7C4B" w:rsidRPr="00350AAD" w:rsidRDefault="003E7C4B"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689" w:rsidRDefault="00752689" w:rsidP="00B948E0">
      <w:r>
        <w:separator/>
      </w:r>
    </w:p>
  </w:footnote>
  <w:footnote w:type="continuationSeparator" w:id="0">
    <w:p w:rsidR="00752689" w:rsidRDefault="00752689" w:rsidP="00B948E0">
      <w:r>
        <w:continuationSeparator/>
      </w:r>
    </w:p>
  </w:footnote>
  <w:footnote w:id="1">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5809AF">
      <w:pPr>
        <w:pStyle w:val="Textpoznmkypodiarou"/>
      </w:pPr>
    </w:p>
  </w:footnote>
  <w:footnote w:id="2">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3E7C4B" w:rsidDel="006D16F2" w:rsidRDefault="003E7C4B" w:rsidP="00C35C73">
      <w:pPr>
        <w:pStyle w:val="Textpoznmkypodiarou"/>
        <w:rPr>
          <w:del w:id="29" w:author="Autor"/>
        </w:rPr>
      </w:pPr>
      <w:del w:id="30" w:author="Autor">
        <w:r w:rsidDel="006D16F2">
          <w:rPr>
            <w:rStyle w:val="Odkaznapoznmkupodiarou"/>
          </w:rPr>
          <w:delText>3</w:delText>
        </w:r>
        <w:r w:rsidDel="006D16F2">
          <w:delText xml:space="preserve"> </w:delText>
        </w:r>
        <w:r w:rsidRPr="00744A1E" w:rsidDel="006D16F2">
          <w:delText xml:space="preserve">RO uvedie meno, priezvisko a pozíciu </w:delText>
        </w:r>
        <w:r w:rsidDel="006D16F2">
          <w:delText xml:space="preserve">štatutárneho orgánu alebo ním určeného </w:delText>
        </w:r>
        <w:r w:rsidRPr="00744A1E" w:rsidDel="006D16F2">
          <w:delText>vedúceho zamestnanca.</w:delText>
        </w:r>
      </w:del>
    </w:p>
  </w:footnote>
  <w:footnote w:id="4">
    <w:p w:rsidR="003E7C4B" w:rsidRDefault="003E7C4B" w:rsidP="00C35C73">
      <w:pPr>
        <w:pStyle w:val="Textpoznmkypodiarou"/>
        <w:rPr>
          <w:ins w:id="32" w:author="Autor"/>
        </w:rPr>
      </w:pPr>
      <w:ins w:id="33"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5">
    <w:p w:rsidR="003E7C4B" w:rsidDel="005464E3" w:rsidRDefault="003E7C4B" w:rsidP="005C249D">
      <w:pPr>
        <w:pStyle w:val="Textpoznmkypodiarou"/>
        <w:jc w:val="both"/>
        <w:rPr>
          <w:del w:id="284" w:author="Autor"/>
        </w:rPr>
      </w:pPr>
      <w:del w:id="285" w:author="Autor">
        <w:r w:rsidDel="005464E3">
          <w:rPr>
            <w:rStyle w:val="Odkaznapoznmkupodiarou"/>
          </w:rPr>
          <w:delText>[1]</w:delText>
        </w:r>
        <w:r w:rsidDel="005464E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5464E3">
          <w:rPr>
            <w:u w:val="single"/>
          </w:rPr>
          <w:delText>pri každej osobe osobitne</w:delText>
        </w:r>
        <w:r w:rsidDel="005464E3">
          <w:delText xml:space="preserve">. </w:delText>
        </w:r>
      </w:del>
    </w:p>
    <w:p w:rsidR="003E7C4B" w:rsidDel="005464E3" w:rsidRDefault="003E7C4B" w:rsidP="005809AF">
      <w:pPr>
        <w:pStyle w:val="Textpoznmkypodiarou"/>
        <w:rPr>
          <w:del w:id="286" w:author="Autor"/>
        </w:rPr>
      </w:pPr>
    </w:p>
  </w:footnote>
  <w:footnote w:id="6">
    <w:p w:rsidR="003E7C4B" w:rsidDel="005464E3" w:rsidRDefault="003E7C4B" w:rsidP="00C35C73">
      <w:pPr>
        <w:pStyle w:val="Textpoznmkypodiarou"/>
        <w:rPr>
          <w:del w:id="291" w:author="Autor"/>
        </w:rPr>
      </w:pPr>
      <w:del w:id="292" w:author="Autor">
        <w:r w:rsidDel="005464E3">
          <w:rPr>
            <w:rStyle w:val="Odkaznapoznmkupodiarou"/>
          </w:rPr>
          <w:delText>2</w:delText>
        </w:r>
        <w:r w:rsidDel="005464E3">
          <w:delText xml:space="preserve"> </w:delText>
        </w:r>
        <w:r w:rsidRPr="0043575B" w:rsidDel="005464E3">
          <w:delText xml:space="preserve">RO uvedie meno, priezvisko a pozíciu </w:delText>
        </w:r>
        <w:r w:rsidDel="005464E3">
          <w:delText xml:space="preserve">všetkých zamestnancov, ktorí danú kontrolu vykonali okrem štatutárneho orgánu alebo ním určeného </w:delText>
        </w:r>
        <w:r w:rsidRPr="00744A1E" w:rsidDel="005464E3">
          <w:delText>vedúceho zamestnanca</w:delText>
        </w:r>
        <w:r w:rsidDel="005464E3">
          <w:delText>. Každý zamestnanec sa uvedie osobitne.</w:delText>
        </w:r>
      </w:del>
    </w:p>
  </w:footnote>
  <w:footnote w:id="7">
    <w:p w:rsidR="003E7C4B" w:rsidDel="005464E3" w:rsidRDefault="003E7C4B" w:rsidP="00C35C73">
      <w:pPr>
        <w:pStyle w:val="Textpoznmkypodiarou"/>
        <w:rPr>
          <w:del w:id="315" w:author="Autor"/>
        </w:rPr>
      </w:pPr>
      <w:del w:id="316" w:author="Autor">
        <w:r w:rsidDel="005464E3">
          <w:rPr>
            <w:rStyle w:val="Odkaznapoznmkupodiarou"/>
          </w:rPr>
          <w:delText>3</w:delText>
        </w:r>
        <w:r w:rsidDel="005464E3">
          <w:delText xml:space="preserve"> </w:delText>
        </w:r>
        <w:r w:rsidRPr="00744A1E" w:rsidDel="005464E3">
          <w:delText xml:space="preserve">RO uvedie meno, priezvisko a pozíciu </w:delText>
        </w:r>
        <w:r w:rsidDel="005464E3">
          <w:delText xml:space="preserve">štatutárneho orgánu alebo ním určeného </w:delText>
        </w:r>
        <w:r w:rsidRPr="00744A1E" w:rsidDel="005464E3">
          <w:delText>vedúceho zamestnanca.</w:delText>
        </w:r>
      </w:del>
    </w:p>
  </w:footnote>
  <w:footnote w:id="8">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9">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3E7C4B" w:rsidRDefault="003E7C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12">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
    <w:p w:rsidR="003E7C4B" w:rsidRDefault="003E7C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4">
    <w:p w:rsidR="003E7C4B" w:rsidDel="005464E3" w:rsidRDefault="003E7C4B" w:rsidP="005C249D">
      <w:pPr>
        <w:pStyle w:val="Textpoznmkypodiarou"/>
        <w:jc w:val="both"/>
        <w:rPr>
          <w:del w:id="586" w:author="Autor"/>
        </w:rPr>
      </w:pPr>
      <w:del w:id="587" w:author="Autor">
        <w:r w:rsidDel="005464E3">
          <w:rPr>
            <w:rStyle w:val="Odkaznapoznmkupodiarou"/>
          </w:rPr>
          <w:delText>[1]</w:delText>
        </w:r>
        <w:r w:rsidDel="005464E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5464E3">
          <w:rPr>
            <w:u w:val="single"/>
          </w:rPr>
          <w:delText>pri každej osobe osobitne</w:delText>
        </w:r>
        <w:r w:rsidDel="005464E3">
          <w:delText>.</w:delText>
        </w:r>
      </w:del>
    </w:p>
    <w:p w:rsidR="003E7C4B" w:rsidDel="005464E3" w:rsidRDefault="003E7C4B" w:rsidP="009503C9">
      <w:pPr>
        <w:pStyle w:val="Textpoznmkypodiarou"/>
        <w:rPr>
          <w:del w:id="588" w:author="Autor"/>
        </w:rPr>
      </w:pPr>
    </w:p>
  </w:footnote>
  <w:footnote w:id="15">
    <w:p w:rsidR="003E7C4B" w:rsidDel="005464E3" w:rsidRDefault="003E7C4B" w:rsidP="00C35C73">
      <w:pPr>
        <w:pStyle w:val="Textpoznmkypodiarou"/>
        <w:rPr>
          <w:del w:id="593" w:author="Autor"/>
        </w:rPr>
      </w:pPr>
      <w:del w:id="594" w:author="Autor">
        <w:r w:rsidDel="005464E3">
          <w:rPr>
            <w:rStyle w:val="Odkaznapoznmkupodiarou"/>
          </w:rPr>
          <w:delText>2</w:delText>
        </w:r>
        <w:r w:rsidDel="005464E3">
          <w:delText xml:space="preserve"> </w:delText>
        </w:r>
        <w:r w:rsidRPr="0043575B" w:rsidDel="005464E3">
          <w:delText xml:space="preserve">RO uvedie meno, priezvisko a pozíciu </w:delText>
        </w:r>
        <w:r w:rsidDel="005464E3">
          <w:delText xml:space="preserve">všetkých zamestnancov, ktorí danú kontrolu vykonali okrem štatutárneho orgánu alebo ním určeného </w:delText>
        </w:r>
        <w:r w:rsidRPr="00744A1E" w:rsidDel="005464E3">
          <w:delText>vedúceho zamestnanca</w:delText>
        </w:r>
        <w:r w:rsidDel="005464E3">
          <w:delText>. Každý zamestnanec sa uvedie osobitne.</w:delText>
        </w:r>
      </w:del>
    </w:p>
  </w:footnote>
  <w:footnote w:id="16">
    <w:p w:rsidR="003E7C4B" w:rsidDel="005464E3" w:rsidRDefault="003E7C4B" w:rsidP="00C35C73">
      <w:pPr>
        <w:pStyle w:val="Textpoznmkypodiarou"/>
        <w:rPr>
          <w:del w:id="617" w:author="Autor"/>
        </w:rPr>
      </w:pPr>
      <w:del w:id="618" w:author="Autor">
        <w:r w:rsidDel="005464E3">
          <w:rPr>
            <w:rStyle w:val="Odkaznapoznmkupodiarou"/>
          </w:rPr>
          <w:delText>3</w:delText>
        </w:r>
        <w:r w:rsidDel="005464E3">
          <w:delText xml:space="preserve"> </w:delText>
        </w:r>
        <w:r w:rsidRPr="00744A1E" w:rsidDel="005464E3">
          <w:delText xml:space="preserve">RO uvedie meno, priezvisko a pozíciu </w:delText>
        </w:r>
        <w:r w:rsidDel="005464E3">
          <w:delText xml:space="preserve">štatutárneho orgánu alebo ním určeného </w:delText>
        </w:r>
        <w:r w:rsidRPr="00744A1E" w:rsidDel="005464E3">
          <w:delText>vedúceho zamestnanca.</w:delText>
        </w:r>
      </w:del>
    </w:p>
  </w:footnote>
  <w:footnote w:id="17">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18">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3E7C4B" w:rsidDel="009503C9" w:rsidRDefault="003E7C4B" w:rsidP="00C35C73">
      <w:pPr>
        <w:pStyle w:val="Textpoznmkypodiarou"/>
        <w:rPr>
          <w:del w:id="636" w:author="Autor"/>
        </w:rPr>
      </w:pPr>
    </w:p>
  </w:footnote>
  <w:footnote w:id="19">
    <w:p w:rsidR="003E7C4B" w:rsidRDefault="003E7C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0">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21">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3E7C4B" w:rsidRDefault="003E7C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24">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5">
    <w:p w:rsidR="003E7C4B" w:rsidRDefault="003E7C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6">
    <w:p w:rsidR="003E7C4B" w:rsidDel="005464E3" w:rsidRDefault="003E7C4B" w:rsidP="005C249D">
      <w:pPr>
        <w:pStyle w:val="Textpoznmkypodiarou"/>
        <w:jc w:val="both"/>
        <w:rPr>
          <w:del w:id="881" w:author="Autor"/>
        </w:rPr>
      </w:pPr>
      <w:del w:id="882" w:author="Autor">
        <w:r w:rsidDel="005464E3">
          <w:rPr>
            <w:rStyle w:val="Odkaznapoznmkupodiarou"/>
          </w:rPr>
          <w:delText>[1]</w:delText>
        </w:r>
        <w:r w:rsidDel="005464E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5464E3">
          <w:rPr>
            <w:u w:val="single"/>
          </w:rPr>
          <w:delText>pri každej osobe osobitne</w:delText>
        </w:r>
        <w:r w:rsidDel="005464E3">
          <w:delText xml:space="preserve">.  </w:delText>
        </w:r>
      </w:del>
    </w:p>
    <w:p w:rsidR="003E7C4B" w:rsidDel="005464E3" w:rsidRDefault="003E7C4B" w:rsidP="009503C9">
      <w:pPr>
        <w:pStyle w:val="Textpoznmkypodiarou"/>
        <w:rPr>
          <w:del w:id="883" w:author="Autor"/>
        </w:rPr>
      </w:pPr>
    </w:p>
  </w:footnote>
  <w:footnote w:id="27">
    <w:p w:rsidR="003E7C4B" w:rsidDel="005464E3" w:rsidRDefault="003E7C4B" w:rsidP="00840116">
      <w:pPr>
        <w:pStyle w:val="Textpoznmkypodiarou"/>
        <w:rPr>
          <w:del w:id="889" w:author="Autor"/>
        </w:rPr>
      </w:pPr>
      <w:del w:id="890" w:author="Autor">
        <w:r w:rsidDel="005464E3">
          <w:rPr>
            <w:rStyle w:val="Odkaznapoznmkupodiarou"/>
          </w:rPr>
          <w:delText>2</w:delText>
        </w:r>
        <w:r w:rsidDel="005464E3">
          <w:delText xml:space="preserve"> </w:delText>
        </w:r>
        <w:r w:rsidRPr="0043575B" w:rsidDel="005464E3">
          <w:delText xml:space="preserve">RO uvedie meno, priezvisko a pozíciu </w:delText>
        </w:r>
        <w:r w:rsidDel="005464E3">
          <w:delText xml:space="preserve">všetkých zamestnancov, ktorí danú kontrolu vykonali okrem štatutárneho orgánu alebo ním určeného </w:delText>
        </w:r>
        <w:r w:rsidRPr="00744A1E" w:rsidDel="005464E3">
          <w:delText>vedúceho zamestnanca</w:delText>
        </w:r>
        <w:r w:rsidDel="005464E3">
          <w:delText>. Každý zamestnanec sa uvedie osobitne.</w:delText>
        </w:r>
      </w:del>
    </w:p>
  </w:footnote>
  <w:footnote w:id="28">
    <w:p w:rsidR="003E7C4B" w:rsidDel="005464E3" w:rsidRDefault="003E7C4B" w:rsidP="00840116">
      <w:pPr>
        <w:pStyle w:val="Textpoznmkypodiarou"/>
        <w:rPr>
          <w:del w:id="912" w:author="Autor"/>
        </w:rPr>
      </w:pPr>
      <w:del w:id="913" w:author="Autor">
        <w:r w:rsidDel="005464E3">
          <w:rPr>
            <w:rStyle w:val="Odkaznapoznmkupodiarou"/>
          </w:rPr>
          <w:delText>3</w:delText>
        </w:r>
        <w:r w:rsidDel="005464E3">
          <w:delText xml:space="preserve"> </w:delText>
        </w:r>
        <w:r w:rsidRPr="00744A1E" w:rsidDel="005464E3">
          <w:delText xml:space="preserve">RO uvedie meno, priezvisko a pozíciu </w:delText>
        </w:r>
        <w:r w:rsidDel="005464E3">
          <w:delText xml:space="preserve">štatutárneho orgánu alebo ním určeného </w:delText>
        </w:r>
        <w:r w:rsidRPr="00744A1E" w:rsidDel="005464E3">
          <w:delText>vedúceho zamestnanca.</w:delText>
        </w:r>
      </w:del>
    </w:p>
  </w:footnote>
  <w:footnote w:id="29">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30">
    <w:p w:rsidR="003E7C4B" w:rsidRDefault="003E7C4B"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1">
    <w:p w:rsidR="003E7C4B" w:rsidRDefault="003E7C4B"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2">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33">
    <w:p w:rsidR="003E7C4B" w:rsidRDefault="003E7C4B"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3E7C4B" w:rsidRDefault="003E7C4B"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36">
    <w:p w:rsidR="003E7C4B" w:rsidRDefault="003E7C4B"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7">
    <w:p w:rsidR="003E7C4B" w:rsidRDefault="003E7C4B"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8">
    <w:p w:rsidR="003E7C4B" w:rsidDel="005464E3" w:rsidRDefault="003E7C4B" w:rsidP="005C249D">
      <w:pPr>
        <w:pStyle w:val="Textpoznmkypodiarou"/>
        <w:jc w:val="both"/>
        <w:rPr>
          <w:del w:id="1275" w:author="Autor"/>
        </w:rPr>
      </w:pPr>
      <w:del w:id="1276" w:author="Autor">
        <w:r w:rsidDel="005464E3">
          <w:rPr>
            <w:rStyle w:val="Odkaznapoznmkupodiarou"/>
          </w:rPr>
          <w:delText>[1]</w:delText>
        </w:r>
        <w:r w:rsidDel="005464E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5464E3">
          <w:rPr>
            <w:u w:val="single"/>
          </w:rPr>
          <w:delText>pri každej osobe osobitne</w:delText>
        </w:r>
        <w:r w:rsidDel="005464E3">
          <w:delText xml:space="preserve">. </w:delText>
        </w:r>
      </w:del>
    </w:p>
    <w:p w:rsidR="003E7C4B" w:rsidDel="005464E3" w:rsidRDefault="003E7C4B" w:rsidP="009503C9">
      <w:pPr>
        <w:pStyle w:val="Textpoznmkypodiarou"/>
        <w:rPr>
          <w:del w:id="1277" w:author="Autor"/>
        </w:rPr>
      </w:pPr>
    </w:p>
  </w:footnote>
  <w:footnote w:id="39">
    <w:p w:rsidR="003E7C4B" w:rsidDel="005464E3" w:rsidRDefault="003E7C4B" w:rsidP="00C35C73">
      <w:pPr>
        <w:pStyle w:val="Textpoznmkypodiarou"/>
        <w:rPr>
          <w:del w:id="1282" w:author="Autor"/>
        </w:rPr>
      </w:pPr>
      <w:del w:id="1283" w:author="Autor">
        <w:r w:rsidDel="005464E3">
          <w:rPr>
            <w:rStyle w:val="Odkaznapoznmkupodiarou"/>
          </w:rPr>
          <w:delText>2</w:delText>
        </w:r>
        <w:r w:rsidDel="005464E3">
          <w:delText xml:space="preserve"> </w:delText>
        </w:r>
        <w:r w:rsidRPr="0043575B" w:rsidDel="005464E3">
          <w:delText xml:space="preserve">RO uvedie meno, priezvisko a pozíciu </w:delText>
        </w:r>
        <w:r w:rsidDel="005464E3">
          <w:delText xml:space="preserve">všetkých zamestnancov, ktorí danú kontrolu vykonali okrem štatutárneho orgánu alebo ním určeného </w:delText>
        </w:r>
        <w:r w:rsidRPr="00744A1E" w:rsidDel="005464E3">
          <w:delText>vedúceho zamestnanca</w:delText>
        </w:r>
        <w:r w:rsidDel="005464E3">
          <w:delText>. Každý zamestnanec sa uvedie osobitne.</w:delText>
        </w:r>
      </w:del>
    </w:p>
  </w:footnote>
  <w:footnote w:id="40">
    <w:p w:rsidR="003E7C4B" w:rsidDel="005464E3" w:rsidRDefault="003E7C4B" w:rsidP="00C35C73">
      <w:pPr>
        <w:pStyle w:val="Textpoznmkypodiarou"/>
        <w:rPr>
          <w:del w:id="1302" w:author="Autor"/>
        </w:rPr>
      </w:pPr>
      <w:del w:id="1303" w:author="Autor">
        <w:r w:rsidDel="005464E3">
          <w:rPr>
            <w:rStyle w:val="Odkaznapoznmkupodiarou"/>
          </w:rPr>
          <w:delText>3</w:delText>
        </w:r>
        <w:r w:rsidDel="005464E3">
          <w:delText xml:space="preserve"> </w:delText>
        </w:r>
        <w:r w:rsidRPr="00744A1E" w:rsidDel="005464E3">
          <w:delText xml:space="preserve">RO uvedie meno, priezvisko a pozíciu </w:delText>
        </w:r>
        <w:r w:rsidDel="005464E3">
          <w:delText xml:space="preserve">štatutárneho orgánu alebo ním určeného </w:delText>
        </w:r>
        <w:r w:rsidRPr="00744A1E" w:rsidDel="005464E3">
          <w:delText>vedúceho zamestnanca.</w:delText>
        </w:r>
      </w:del>
    </w:p>
  </w:footnote>
  <w:footnote w:id="41">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42">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3">
    <w:p w:rsidR="003E7C4B" w:rsidRDefault="003E7C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44">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45">
    <w:p w:rsidR="003E7C4B" w:rsidRDefault="003E7C4B"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3E7C4B" w:rsidRDefault="003E7C4B"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48">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9">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0">
    <w:p w:rsidR="003E7C4B" w:rsidDel="005464E3" w:rsidRDefault="003E7C4B" w:rsidP="005C249D">
      <w:pPr>
        <w:pStyle w:val="Textpoznmkypodiarou"/>
        <w:jc w:val="both"/>
        <w:rPr>
          <w:del w:id="1544" w:author="Autor"/>
        </w:rPr>
      </w:pPr>
      <w:del w:id="1545" w:author="Autor">
        <w:r w:rsidDel="005464E3">
          <w:rPr>
            <w:rStyle w:val="Odkaznapoznmkupodiarou"/>
          </w:rPr>
          <w:delText>[1]</w:delText>
        </w:r>
        <w:r w:rsidDel="005464E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5464E3">
          <w:rPr>
            <w:u w:val="single"/>
          </w:rPr>
          <w:delText>pri každej osobe osobitne</w:delText>
        </w:r>
        <w:r w:rsidDel="005464E3">
          <w:delText xml:space="preserve">. </w:delText>
        </w:r>
      </w:del>
    </w:p>
    <w:p w:rsidR="003E7C4B" w:rsidDel="005464E3" w:rsidRDefault="003E7C4B" w:rsidP="009503C9">
      <w:pPr>
        <w:pStyle w:val="Textpoznmkypodiarou"/>
        <w:rPr>
          <w:del w:id="1546" w:author="Autor"/>
        </w:rPr>
      </w:pPr>
    </w:p>
  </w:footnote>
  <w:footnote w:id="51">
    <w:p w:rsidR="003E7C4B" w:rsidDel="005464E3" w:rsidRDefault="003E7C4B" w:rsidP="00E2408D">
      <w:pPr>
        <w:pStyle w:val="Textpoznmkypodiarou"/>
        <w:rPr>
          <w:del w:id="1550" w:author="Autor"/>
        </w:rPr>
      </w:pPr>
      <w:del w:id="1551" w:author="Autor">
        <w:r w:rsidDel="005464E3">
          <w:rPr>
            <w:rStyle w:val="Odkaznapoznmkupodiarou"/>
          </w:rPr>
          <w:delText>2</w:delText>
        </w:r>
        <w:r w:rsidDel="005464E3">
          <w:delText xml:space="preserve"> </w:delText>
        </w:r>
        <w:r w:rsidRPr="0043575B" w:rsidDel="005464E3">
          <w:delText xml:space="preserve">RO uvedie meno, priezvisko a pozíciu </w:delText>
        </w:r>
        <w:r w:rsidDel="005464E3">
          <w:delText xml:space="preserve">všetkých zamestnancov, ktorí danú kontrolu vykonali okrem štatutárneho orgánu alebo ním určeného </w:delText>
        </w:r>
        <w:r w:rsidRPr="00744A1E" w:rsidDel="005464E3">
          <w:delText>vedúceho zamestnanca</w:delText>
        </w:r>
        <w:r w:rsidDel="005464E3">
          <w:delText>. Každý zamestnanec sa uvedie osobitne.</w:delText>
        </w:r>
      </w:del>
    </w:p>
  </w:footnote>
  <w:footnote w:id="52">
    <w:p w:rsidR="003E7C4B" w:rsidDel="005464E3" w:rsidRDefault="003E7C4B" w:rsidP="00E2408D">
      <w:pPr>
        <w:pStyle w:val="Textpoznmkypodiarou"/>
        <w:rPr>
          <w:del w:id="1570" w:author="Autor"/>
        </w:rPr>
      </w:pPr>
      <w:del w:id="1571" w:author="Autor">
        <w:r w:rsidDel="005464E3">
          <w:rPr>
            <w:rStyle w:val="Odkaznapoznmkupodiarou"/>
          </w:rPr>
          <w:delText>3</w:delText>
        </w:r>
        <w:r w:rsidDel="005464E3">
          <w:delText xml:space="preserve"> </w:delText>
        </w:r>
        <w:r w:rsidRPr="00744A1E" w:rsidDel="005464E3">
          <w:delText xml:space="preserve">RO uvedie meno, priezvisko a pozíciu </w:delText>
        </w:r>
        <w:r w:rsidDel="005464E3">
          <w:delText xml:space="preserve">štatutárneho orgánu alebo ním určeného </w:delText>
        </w:r>
        <w:r w:rsidRPr="00744A1E" w:rsidDel="005464E3">
          <w:delText>vedúceho zamestnanca.</w:delText>
        </w:r>
      </w:del>
    </w:p>
  </w:footnote>
  <w:footnote w:id="53">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54">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5">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6">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57">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60">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1">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2">
    <w:p w:rsidR="003E7C4B" w:rsidDel="009634DB" w:rsidRDefault="003E7C4B" w:rsidP="005C249D">
      <w:pPr>
        <w:pStyle w:val="Textpoznmkypodiarou"/>
        <w:jc w:val="both"/>
        <w:rPr>
          <w:del w:id="1932" w:author="Autor"/>
        </w:rPr>
      </w:pPr>
      <w:del w:id="1933" w:author="Autor">
        <w:r w:rsidDel="009634DB">
          <w:rPr>
            <w:rStyle w:val="Odkaznapoznmkupodiarou"/>
          </w:rPr>
          <w:delText>[1]</w:delText>
        </w:r>
        <w:r w:rsidDel="009634DB">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9634DB">
          <w:rPr>
            <w:u w:val="single"/>
          </w:rPr>
          <w:delText>pri každej osobe osobitne</w:delText>
        </w:r>
        <w:r w:rsidDel="009634DB">
          <w:delText xml:space="preserve">. </w:delText>
        </w:r>
      </w:del>
    </w:p>
    <w:p w:rsidR="003E7C4B" w:rsidDel="009634DB" w:rsidRDefault="003E7C4B" w:rsidP="009503C9">
      <w:pPr>
        <w:pStyle w:val="Textpoznmkypodiarou"/>
        <w:rPr>
          <w:del w:id="1934" w:author="Autor"/>
        </w:rPr>
      </w:pPr>
    </w:p>
  </w:footnote>
  <w:footnote w:id="63">
    <w:p w:rsidR="003E7C4B" w:rsidDel="009634DB" w:rsidRDefault="003E7C4B" w:rsidP="00E2408D">
      <w:pPr>
        <w:pStyle w:val="Textpoznmkypodiarou"/>
        <w:rPr>
          <w:del w:id="1938" w:author="Autor"/>
        </w:rPr>
      </w:pPr>
      <w:del w:id="1939" w:author="Autor">
        <w:r w:rsidDel="009634DB">
          <w:rPr>
            <w:rStyle w:val="Odkaznapoznmkupodiarou"/>
          </w:rPr>
          <w:delText>2</w:delText>
        </w:r>
        <w:r w:rsidDel="009634DB">
          <w:delText xml:space="preserve"> </w:delText>
        </w:r>
        <w:r w:rsidRPr="0043575B" w:rsidDel="009634DB">
          <w:delText xml:space="preserve">RO uvedie meno, priezvisko a pozíciu </w:delText>
        </w:r>
        <w:r w:rsidDel="009634DB">
          <w:delText xml:space="preserve">všetkých zamestnancov, ktorí danú kontrolu vykonali okrem štatutárneho orgánu alebo ním určeného </w:delText>
        </w:r>
        <w:r w:rsidRPr="00744A1E" w:rsidDel="009634DB">
          <w:delText>vedúceho zamestnanca</w:delText>
        </w:r>
        <w:r w:rsidDel="009634DB">
          <w:delText>. Každý zamestnanec sa uvedie osobitne.</w:delText>
        </w:r>
      </w:del>
    </w:p>
  </w:footnote>
  <w:footnote w:id="64">
    <w:p w:rsidR="003E7C4B" w:rsidDel="009634DB" w:rsidRDefault="003E7C4B" w:rsidP="00E2408D">
      <w:pPr>
        <w:pStyle w:val="Textpoznmkypodiarou"/>
        <w:rPr>
          <w:del w:id="1958" w:author="Autor"/>
        </w:rPr>
      </w:pPr>
      <w:del w:id="1959" w:author="Autor">
        <w:r w:rsidDel="009634DB">
          <w:rPr>
            <w:rStyle w:val="Odkaznapoznmkupodiarou"/>
          </w:rPr>
          <w:delText>3</w:delText>
        </w:r>
        <w:r w:rsidDel="009634DB">
          <w:delText xml:space="preserve"> </w:delText>
        </w:r>
        <w:r w:rsidRPr="00744A1E" w:rsidDel="009634DB">
          <w:delText xml:space="preserve">RO uvedie meno, priezvisko a pozíciu </w:delText>
        </w:r>
        <w:r w:rsidDel="009634DB">
          <w:delText xml:space="preserve">štatutárneho orgánu alebo ním určeného </w:delText>
        </w:r>
        <w:r w:rsidRPr="00744A1E" w:rsidDel="009634DB">
          <w:delText>vedúceho zamestnanca.</w:delText>
        </w:r>
      </w:del>
    </w:p>
  </w:footnote>
  <w:footnote w:id="65">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66">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7">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8">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69">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1">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72">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3">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4">
    <w:p w:rsidR="003E7C4B" w:rsidDel="009634DB" w:rsidRDefault="003E7C4B" w:rsidP="005C249D">
      <w:pPr>
        <w:pStyle w:val="Textpoznmkypodiarou"/>
        <w:jc w:val="both"/>
        <w:rPr>
          <w:del w:id="2294" w:author="Autor"/>
        </w:rPr>
      </w:pPr>
      <w:del w:id="2295" w:author="Autor">
        <w:r w:rsidDel="009634DB">
          <w:rPr>
            <w:rStyle w:val="Odkaznapoznmkupodiarou"/>
          </w:rPr>
          <w:delText>[1]</w:delText>
        </w:r>
        <w:r w:rsidDel="009634DB">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9634DB">
          <w:rPr>
            <w:u w:val="single"/>
          </w:rPr>
          <w:delText>pri každej osobe osobitne</w:delText>
        </w:r>
        <w:r w:rsidDel="009634DB">
          <w:delText>.</w:delText>
        </w:r>
      </w:del>
    </w:p>
    <w:p w:rsidR="003E7C4B" w:rsidDel="009634DB" w:rsidRDefault="003E7C4B" w:rsidP="009503C9">
      <w:pPr>
        <w:pStyle w:val="Textpoznmkypodiarou"/>
        <w:rPr>
          <w:del w:id="2296" w:author="Autor"/>
        </w:rPr>
      </w:pPr>
    </w:p>
  </w:footnote>
  <w:footnote w:id="75">
    <w:p w:rsidR="003E7C4B" w:rsidDel="009634DB" w:rsidRDefault="003E7C4B" w:rsidP="00E2408D">
      <w:pPr>
        <w:pStyle w:val="Textpoznmkypodiarou"/>
        <w:rPr>
          <w:del w:id="2302" w:author="Autor"/>
        </w:rPr>
      </w:pPr>
      <w:del w:id="2303" w:author="Autor">
        <w:r w:rsidDel="009634DB">
          <w:rPr>
            <w:rStyle w:val="Odkaznapoznmkupodiarou"/>
          </w:rPr>
          <w:delText>2</w:delText>
        </w:r>
        <w:r w:rsidDel="009634DB">
          <w:delText xml:space="preserve"> </w:delText>
        </w:r>
        <w:r w:rsidRPr="0043575B" w:rsidDel="009634DB">
          <w:delText xml:space="preserve">RO uvedie meno, priezvisko a pozíciu </w:delText>
        </w:r>
        <w:r w:rsidDel="009634DB">
          <w:delText xml:space="preserve">všetkých zamestnancov, ktorí danú kontrolu vykonali okrem štatutárneho orgánu alebo ním určeného </w:delText>
        </w:r>
        <w:r w:rsidRPr="00744A1E" w:rsidDel="009634DB">
          <w:delText>vedúceho zamestnanca</w:delText>
        </w:r>
        <w:r w:rsidDel="009634DB">
          <w:delText>. Každý zamestnanec sa uvedie osobitne.</w:delText>
        </w:r>
      </w:del>
    </w:p>
  </w:footnote>
  <w:footnote w:id="76">
    <w:p w:rsidR="003E7C4B" w:rsidDel="009634DB" w:rsidRDefault="003E7C4B" w:rsidP="00E2408D">
      <w:pPr>
        <w:pStyle w:val="Textpoznmkypodiarou"/>
        <w:rPr>
          <w:del w:id="2322" w:author="Autor"/>
        </w:rPr>
      </w:pPr>
      <w:del w:id="2323" w:author="Autor">
        <w:r w:rsidDel="009634DB">
          <w:rPr>
            <w:rStyle w:val="Odkaznapoznmkupodiarou"/>
          </w:rPr>
          <w:delText>3</w:delText>
        </w:r>
        <w:r w:rsidDel="009634DB">
          <w:delText xml:space="preserve"> </w:delText>
        </w:r>
        <w:r w:rsidRPr="00744A1E" w:rsidDel="009634DB">
          <w:delText xml:space="preserve">RO uvedie meno, priezvisko a pozíciu </w:delText>
        </w:r>
        <w:r w:rsidDel="009634DB">
          <w:delText xml:space="preserve">štatutárneho orgánu alebo ním určeného </w:delText>
        </w:r>
        <w:r w:rsidRPr="00744A1E" w:rsidDel="009634DB">
          <w:delText>vedúceho zamestnanca.</w:delText>
        </w:r>
      </w:del>
    </w:p>
  </w:footnote>
  <w:footnote w:id="77">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78">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9">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0">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81">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3">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84">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5">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6">
    <w:p w:rsidR="003E7C4B" w:rsidDel="009634DB" w:rsidRDefault="003E7C4B" w:rsidP="005C249D">
      <w:pPr>
        <w:pStyle w:val="Textpoznmkypodiarou"/>
        <w:jc w:val="both"/>
        <w:rPr>
          <w:del w:id="2684" w:author="Autor"/>
        </w:rPr>
      </w:pPr>
      <w:del w:id="2685" w:author="Autor">
        <w:r w:rsidDel="009634DB">
          <w:rPr>
            <w:rStyle w:val="Odkaznapoznmkupodiarou"/>
          </w:rPr>
          <w:delText>[1]</w:delText>
        </w:r>
        <w:r w:rsidDel="009634DB">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9634DB">
          <w:rPr>
            <w:u w:val="single"/>
          </w:rPr>
          <w:delText>pri každej osobe osobitne</w:delText>
        </w:r>
        <w:r w:rsidDel="009634DB">
          <w:delText>.</w:delText>
        </w:r>
      </w:del>
    </w:p>
    <w:p w:rsidR="003E7C4B" w:rsidDel="009634DB" w:rsidRDefault="003E7C4B" w:rsidP="009503C9">
      <w:pPr>
        <w:pStyle w:val="Textpoznmkypodiarou"/>
        <w:rPr>
          <w:del w:id="2686" w:author="Autor"/>
        </w:rPr>
      </w:pPr>
    </w:p>
  </w:footnote>
  <w:footnote w:id="87">
    <w:p w:rsidR="003E7C4B" w:rsidDel="009634DB" w:rsidRDefault="003E7C4B" w:rsidP="00E2408D">
      <w:pPr>
        <w:pStyle w:val="Textpoznmkypodiarou"/>
        <w:rPr>
          <w:del w:id="2690" w:author="Autor"/>
        </w:rPr>
      </w:pPr>
      <w:del w:id="2691" w:author="Autor">
        <w:r w:rsidDel="009634DB">
          <w:rPr>
            <w:rStyle w:val="Odkaznapoznmkupodiarou"/>
          </w:rPr>
          <w:delText>2</w:delText>
        </w:r>
        <w:r w:rsidDel="009634DB">
          <w:delText xml:space="preserve"> </w:delText>
        </w:r>
        <w:r w:rsidRPr="0043575B" w:rsidDel="009634DB">
          <w:delText xml:space="preserve">RO uvedie meno, priezvisko a pozíciu </w:delText>
        </w:r>
        <w:r w:rsidDel="009634DB">
          <w:delText xml:space="preserve">všetkých zamestnancov, ktorí danú kontrolu vykonali okrem štatutárneho orgánu alebo ním určeného </w:delText>
        </w:r>
        <w:r w:rsidRPr="00744A1E" w:rsidDel="009634DB">
          <w:delText>vedúceho zamestnanca</w:delText>
        </w:r>
        <w:r w:rsidDel="009634DB">
          <w:delText>. Každý zamestnanec sa uvedie osobitne.</w:delText>
        </w:r>
      </w:del>
    </w:p>
  </w:footnote>
  <w:footnote w:id="88">
    <w:p w:rsidR="003E7C4B" w:rsidDel="009634DB" w:rsidRDefault="003E7C4B" w:rsidP="00E2408D">
      <w:pPr>
        <w:pStyle w:val="Textpoznmkypodiarou"/>
        <w:rPr>
          <w:del w:id="2710" w:author="Autor"/>
        </w:rPr>
      </w:pPr>
      <w:del w:id="2711" w:author="Autor">
        <w:r w:rsidDel="009634DB">
          <w:rPr>
            <w:rStyle w:val="Odkaznapoznmkupodiarou"/>
          </w:rPr>
          <w:delText>3</w:delText>
        </w:r>
        <w:r w:rsidDel="009634DB">
          <w:delText xml:space="preserve"> </w:delText>
        </w:r>
        <w:r w:rsidRPr="00744A1E" w:rsidDel="009634DB">
          <w:delText xml:space="preserve">RO uvedie meno, priezvisko a pozíciu </w:delText>
        </w:r>
        <w:r w:rsidDel="009634DB">
          <w:delText xml:space="preserve">štatutárneho orgánu alebo ním určeného </w:delText>
        </w:r>
        <w:r w:rsidRPr="00744A1E" w:rsidDel="009634DB">
          <w:delText>vedúceho zamestnanca.</w:delText>
        </w:r>
      </w:del>
    </w:p>
  </w:footnote>
  <w:footnote w:id="89">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90">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1">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2">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93">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94">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5">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96">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7">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8">
    <w:p w:rsidR="003E7C4B" w:rsidDel="009634DB" w:rsidRDefault="003E7C4B" w:rsidP="005C249D">
      <w:pPr>
        <w:pStyle w:val="Textpoznmkypodiarou"/>
        <w:jc w:val="both"/>
        <w:rPr>
          <w:del w:id="3033" w:author="Autor"/>
        </w:rPr>
      </w:pPr>
      <w:del w:id="3034" w:author="Autor">
        <w:r w:rsidDel="009634DB">
          <w:rPr>
            <w:rStyle w:val="Odkaznapoznmkupodiarou"/>
          </w:rPr>
          <w:delText>[1]</w:delText>
        </w:r>
        <w:r w:rsidDel="009634DB">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9634DB">
          <w:rPr>
            <w:u w:val="single"/>
          </w:rPr>
          <w:delText>pri každej osobe osobitne</w:delText>
        </w:r>
        <w:r w:rsidDel="009634DB">
          <w:delText xml:space="preserve">. </w:delText>
        </w:r>
      </w:del>
    </w:p>
    <w:p w:rsidR="003E7C4B" w:rsidDel="009634DB" w:rsidRDefault="003E7C4B" w:rsidP="009503C9">
      <w:pPr>
        <w:pStyle w:val="Textpoznmkypodiarou"/>
        <w:rPr>
          <w:del w:id="3035" w:author="Autor"/>
        </w:rPr>
      </w:pPr>
    </w:p>
  </w:footnote>
  <w:footnote w:id="99">
    <w:p w:rsidR="003E7C4B" w:rsidDel="009634DB" w:rsidRDefault="003E7C4B" w:rsidP="00E2408D">
      <w:pPr>
        <w:pStyle w:val="Textpoznmkypodiarou"/>
        <w:rPr>
          <w:del w:id="3041" w:author="Autor"/>
        </w:rPr>
      </w:pPr>
      <w:del w:id="3042" w:author="Autor">
        <w:r w:rsidDel="009634DB">
          <w:rPr>
            <w:rStyle w:val="Odkaznapoznmkupodiarou"/>
          </w:rPr>
          <w:delText>2</w:delText>
        </w:r>
        <w:r w:rsidDel="009634DB">
          <w:delText xml:space="preserve"> </w:delText>
        </w:r>
        <w:r w:rsidRPr="0043575B" w:rsidDel="009634DB">
          <w:delText xml:space="preserve">RO uvedie meno, priezvisko a pozíciu </w:delText>
        </w:r>
        <w:r w:rsidDel="009634DB">
          <w:delText xml:space="preserve">všetkých zamestnancov, ktorí danú kontrolu vykonali okrem štatutárneho orgánu alebo ním určeného </w:delText>
        </w:r>
        <w:r w:rsidRPr="00744A1E" w:rsidDel="009634DB">
          <w:delText>vedúceho zamestnanca</w:delText>
        </w:r>
        <w:r w:rsidDel="009634DB">
          <w:delText>. Každý zamestnanec sa uvedie osobitne.</w:delText>
        </w:r>
      </w:del>
    </w:p>
  </w:footnote>
  <w:footnote w:id="100">
    <w:p w:rsidR="003E7C4B" w:rsidDel="009634DB" w:rsidRDefault="003E7C4B" w:rsidP="00E2408D">
      <w:pPr>
        <w:pStyle w:val="Textpoznmkypodiarou"/>
        <w:rPr>
          <w:del w:id="3061" w:author="Autor"/>
        </w:rPr>
      </w:pPr>
      <w:del w:id="3062" w:author="Autor">
        <w:r w:rsidDel="009634DB">
          <w:rPr>
            <w:rStyle w:val="Odkaznapoznmkupodiarou"/>
          </w:rPr>
          <w:delText>3</w:delText>
        </w:r>
        <w:r w:rsidDel="009634DB">
          <w:delText xml:space="preserve"> </w:delText>
        </w:r>
        <w:r w:rsidRPr="00744A1E" w:rsidDel="009634DB">
          <w:delText xml:space="preserve">RO uvedie meno, priezvisko a pozíciu </w:delText>
        </w:r>
        <w:r w:rsidDel="009634DB">
          <w:delText xml:space="preserve">štatutárneho orgánu alebo ním určeného </w:delText>
        </w:r>
        <w:r w:rsidRPr="00744A1E" w:rsidDel="009634DB">
          <w:delText>vedúceho zamestnanca.</w:delText>
        </w:r>
      </w:del>
    </w:p>
  </w:footnote>
  <w:footnote w:id="101">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102">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3">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4">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105">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6">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7">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108">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9">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0">
    <w:p w:rsidR="003E7C4B" w:rsidRDefault="003E7C4B" w:rsidP="005C249D">
      <w:pPr>
        <w:pStyle w:val="Textpoznmkypodiarou"/>
        <w:tabs>
          <w:tab w:val="left" w:pos="142"/>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111">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2">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3">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114">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5">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6">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117">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8">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9">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 xml:space="preserve">. </w:t>
      </w:r>
    </w:p>
    <w:p w:rsidR="003E7C4B" w:rsidRDefault="003E7C4B" w:rsidP="009503C9">
      <w:pPr>
        <w:pStyle w:val="Textpoznmkypodiarou"/>
      </w:pPr>
    </w:p>
  </w:footnote>
  <w:footnote w:id="120">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1">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2">
    <w:p w:rsidR="003E7C4B" w:rsidDel="007E3DB1" w:rsidRDefault="003E7C4B" w:rsidP="005C249D">
      <w:pPr>
        <w:pStyle w:val="Textpoznmkypodiarou"/>
        <w:jc w:val="both"/>
        <w:rPr>
          <w:del w:id="3419" w:author="Autor"/>
        </w:rPr>
      </w:pPr>
      <w:del w:id="3420" w:author="Autor">
        <w:r w:rsidDel="007E3DB1">
          <w:rPr>
            <w:rStyle w:val="Odkaznapoznmkupodiarou"/>
          </w:rPr>
          <w:delText>[1]</w:delText>
        </w:r>
        <w:r w:rsidDel="007E3DB1">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7E3DB1">
          <w:rPr>
            <w:u w:val="single"/>
          </w:rPr>
          <w:delText>pri každej osobe osobitne</w:delText>
        </w:r>
        <w:r w:rsidDel="007E3DB1">
          <w:delText xml:space="preserve">. </w:delText>
        </w:r>
      </w:del>
    </w:p>
    <w:p w:rsidR="003E7C4B" w:rsidDel="007E3DB1" w:rsidRDefault="003E7C4B" w:rsidP="009503C9">
      <w:pPr>
        <w:pStyle w:val="Textpoznmkypodiarou"/>
        <w:rPr>
          <w:del w:id="3421" w:author="Autor"/>
        </w:rPr>
      </w:pPr>
    </w:p>
  </w:footnote>
  <w:footnote w:id="123">
    <w:p w:rsidR="003E7C4B" w:rsidDel="007E3DB1" w:rsidRDefault="003E7C4B" w:rsidP="004B5937">
      <w:pPr>
        <w:pStyle w:val="Textpoznmkypodiarou"/>
        <w:rPr>
          <w:del w:id="3426" w:author="Autor"/>
        </w:rPr>
      </w:pPr>
      <w:del w:id="3427" w:author="Autor">
        <w:r w:rsidDel="007E3DB1">
          <w:rPr>
            <w:rStyle w:val="Odkaznapoznmkupodiarou"/>
          </w:rPr>
          <w:delText>2</w:delText>
        </w:r>
        <w:r w:rsidDel="007E3DB1">
          <w:delText xml:space="preserve"> </w:delText>
        </w:r>
        <w:r w:rsidRPr="0043575B" w:rsidDel="007E3DB1">
          <w:delText xml:space="preserve">RO uvedie meno, priezvisko a pozíciu </w:delText>
        </w:r>
        <w:r w:rsidDel="007E3DB1">
          <w:delText xml:space="preserve">všetkých zamestnancov, ktorí danú kontrolu vykonali okrem štatutárneho orgánu alebo ním určeného </w:delText>
        </w:r>
        <w:r w:rsidRPr="00744A1E" w:rsidDel="007E3DB1">
          <w:delText>vedúceho zamestnanca</w:delText>
        </w:r>
        <w:r w:rsidDel="007E3DB1">
          <w:delText>. Každý zamestnanec sa uvedie osobitne.</w:delText>
        </w:r>
      </w:del>
    </w:p>
  </w:footnote>
  <w:footnote w:id="124">
    <w:p w:rsidR="003E7C4B" w:rsidDel="007E3DB1" w:rsidRDefault="003E7C4B" w:rsidP="00E2408D">
      <w:pPr>
        <w:pStyle w:val="Textpoznmkypodiarou"/>
        <w:rPr>
          <w:del w:id="3446" w:author="Autor"/>
        </w:rPr>
      </w:pPr>
      <w:del w:id="3447" w:author="Autor">
        <w:r w:rsidDel="007E3DB1">
          <w:rPr>
            <w:rStyle w:val="Odkaznapoznmkupodiarou"/>
          </w:rPr>
          <w:delText>3</w:delText>
        </w:r>
        <w:r w:rsidDel="007E3DB1">
          <w:delText xml:space="preserve"> </w:delText>
        </w:r>
        <w:r w:rsidRPr="00744A1E" w:rsidDel="007E3DB1">
          <w:delText xml:space="preserve">RO uvedie meno, priezvisko a pozíciu </w:delText>
        </w:r>
        <w:r w:rsidDel="007E3DB1">
          <w:delText xml:space="preserve">štatutárneho orgánu alebo ním určeného </w:delText>
        </w:r>
        <w:r w:rsidRPr="00744A1E" w:rsidDel="007E3DB1">
          <w:delText>vedúceho zamestnanca.</w:delText>
        </w:r>
      </w:del>
    </w:p>
  </w:footnote>
  <w:footnote w:id="125">
    <w:p w:rsidR="003E7C4B" w:rsidRDefault="003E7C4B" w:rsidP="005C249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2D20F9">
        <w:rPr>
          <w:u w:val="single"/>
        </w:rPr>
        <w:t>pri každej osobe osobitne</w:t>
      </w:r>
      <w:r>
        <w:t>.</w:t>
      </w:r>
    </w:p>
    <w:p w:rsidR="003E7C4B" w:rsidRDefault="003E7C4B" w:rsidP="009503C9">
      <w:pPr>
        <w:pStyle w:val="Textpoznmkypodiarou"/>
      </w:pPr>
    </w:p>
  </w:footnote>
  <w:footnote w:id="126">
    <w:p w:rsidR="003E7C4B" w:rsidRDefault="003E7C4B"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7">
    <w:p w:rsidR="003E7C4B" w:rsidRDefault="003E7C4B"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C4B" w:rsidRDefault="003E7C4B" w:rsidP="0045303B">
    <w:pPr>
      <w:pStyle w:val="Hlavika"/>
    </w:pPr>
    <w:r>
      <w:rPr>
        <w:noProof/>
      </w:rPr>
      <mc:AlternateContent>
        <mc:Choice Requires="wps">
          <w:drawing>
            <wp:anchor distT="0" distB="0" distL="114300" distR="114300" simplePos="0" relativeHeight="251656192" behindDoc="0" locked="0" layoutInCell="1" allowOverlap="1" wp14:anchorId="71175635" wp14:editId="27532A10">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D08C241" id="Rovná spojnica 2"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9-10-31T00:00:00Z">
        <w:dateFormat w:val="dd.MM.yyyy"/>
        <w:lid w:val="sk-SK"/>
        <w:storeMappedDataAs w:val="dateTime"/>
        <w:calendar w:val="gregorian"/>
      </w:date>
    </w:sdtPr>
    <w:sdtContent>
      <w:p w:rsidR="003E7C4B" w:rsidRPr="0045303B" w:rsidRDefault="003E7C4B" w:rsidP="0045303B">
        <w:pPr>
          <w:pStyle w:val="Hlavika"/>
          <w:jc w:val="right"/>
        </w:pPr>
        <w:del w:id="3467" w:author="Autor">
          <w:r w:rsidDel="005F1D0B">
            <w:rPr>
              <w:szCs w:val="20"/>
            </w:rPr>
            <w:delText>30.04.2019</w:delText>
          </w:r>
        </w:del>
        <w:ins w:id="3468" w:author="Autor">
          <w:r>
            <w:rPr>
              <w:szCs w:val="20"/>
            </w:rPr>
            <w:t>31.10.2019</w:t>
          </w:r>
        </w:ins>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C4B" w:rsidRDefault="003E7C4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3E7C4B" w:rsidRDefault="003E7C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20A69"/>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C54FD"/>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64CA0"/>
    <w:rsid w:val="00370F52"/>
    <w:rsid w:val="00372627"/>
    <w:rsid w:val="00375C76"/>
    <w:rsid w:val="0037670C"/>
    <w:rsid w:val="00377A42"/>
    <w:rsid w:val="00386CBA"/>
    <w:rsid w:val="003935E9"/>
    <w:rsid w:val="00394FEE"/>
    <w:rsid w:val="003A2396"/>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E7C4B"/>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A90"/>
    <w:rsid w:val="00475DC9"/>
    <w:rsid w:val="0047749A"/>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464E3"/>
    <w:rsid w:val="00567A23"/>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1D0B"/>
    <w:rsid w:val="005F5B71"/>
    <w:rsid w:val="00613E14"/>
    <w:rsid w:val="00622D7A"/>
    <w:rsid w:val="00627EA3"/>
    <w:rsid w:val="00631B3F"/>
    <w:rsid w:val="0063337A"/>
    <w:rsid w:val="006479DF"/>
    <w:rsid w:val="006541E0"/>
    <w:rsid w:val="00660DCB"/>
    <w:rsid w:val="0066136C"/>
    <w:rsid w:val="0066641F"/>
    <w:rsid w:val="006719A0"/>
    <w:rsid w:val="00681464"/>
    <w:rsid w:val="00682F85"/>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16F2"/>
    <w:rsid w:val="006D3B82"/>
    <w:rsid w:val="006E3BB8"/>
    <w:rsid w:val="006F15B4"/>
    <w:rsid w:val="007128C2"/>
    <w:rsid w:val="00726163"/>
    <w:rsid w:val="00736826"/>
    <w:rsid w:val="0074134E"/>
    <w:rsid w:val="0074477E"/>
    <w:rsid w:val="00744A1E"/>
    <w:rsid w:val="007508E4"/>
    <w:rsid w:val="00752689"/>
    <w:rsid w:val="0076414C"/>
    <w:rsid w:val="00765555"/>
    <w:rsid w:val="00767352"/>
    <w:rsid w:val="00771CC6"/>
    <w:rsid w:val="00777F4F"/>
    <w:rsid w:val="0078017B"/>
    <w:rsid w:val="00782970"/>
    <w:rsid w:val="00782D3D"/>
    <w:rsid w:val="00786420"/>
    <w:rsid w:val="00786DE9"/>
    <w:rsid w:val="007874B4"/>
    <w:rsid w:val="00794FDC"/>
    <w:rsid w:val="007A60EF"/>
    <w:rsid w:val="007C0184"/>
    <w:rsid w:val="007C035E"/>
    <w:rsid w:val="007D0841"/>
    <w:rsid w:val="007D452B"/>
    <w:rsid w:val="007E3DB1"/>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28"/>
    <w:rsid w:val="0092115C"/>
    <w:rsid w:val="00925BE7"/>
    <w:rsid w:val="00926284"/>
    <w:rsid w:val="009503C9"/>
    <w:rsid w:val="00960261"/>
    <w:rsid w:val="009606FA"/>
    <w:rsid w:val="009634DB"/>
    <w:rsid w:val="0096634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159F"/>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285D"/>
    <w:rsid w:val="00BA4376"/>
    <w:rsid w:val="00BA5B06"/>
    <w:rsid w:val="00BB2644"/>
    <w:rsid w:val="00BB57ED"/>
    <w:rsid w:val="00BB5C53"/>
    <w:rsid w:val="00BB7B7B"/>
    <w:rsid w:val="00BC1ADC"/>
    <w:rsid w:val="00BC4BAC"/>
    <w:rsid w:val="00BD77E9"/>
    <w:rsid w:val="00BE3BED"/>
    <w:rsid w:val="00BE46B3"/>
    <w:rsid w:val="00BE4FE4"/>
    <w:rsid w:val="00BF0F23"/>
    <w:rsid w:val="00BF4803"/>
    <w:rsid w:val="00BF4995"/>
    <w:rsid w:val="00C11731"/>
    <w:rsid w:val="00C13AF9"/>
    <w:rsid w:val="00C214B6"/>
    <w:rsid w:val="00C348A2"/>
    <w:rsid w:val="00C35C73"/>
    <w:rsid w:val="00C40F8C"/>
    <w:rsid w:val="00C42DC0"/>
    <w:rsid w:val="00C53567"/>
    <w:rsid w:val="00C62538"/>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6142C"/>
    <w:rsid w:val="00E701EB"/>
    <w:rsid w:val="00E742C1"/>
    <w:rsid w:val="00E7460E"/>
    <w:rsid w:val="00E74EA1"/>
    <w:rsid w:val="00E7702D"/>
    <w:rsid w:val="00E77416"/>
    <w:rsid w:val="00E85006"/>
    <w:rsid w:val="00E92290"/>
    <w:rsid w:val="00EA002C"/>
    <w:rsid w:val="00EA4569"/>
    <w:rsid w:val="00EA74D6"/>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321E9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03129"/>
    <w:rsid w:val="00012575"/>
    <w:rsid w:val="00065C58"/>
    <w:rsid w:val="001169A0"/>
    <w:rsid w:val="00176F69"/>
    <w:rsid w:val="002B4A4D"/>
    <w:rsid w:val="00317B1B"/>
    <w:rsid w:val="00343A03"/>
    <w:rsid w:val="00350294"/>
    <w:rsid w:val="00373453"/>
    <w:rsid w:val="003D35E8"/>
    <w:rsid w:val="004214DB"/>
    <w:rsid w:val="004542AC"/>
    <w:rsid w:val="004711F3"/>
    <w:rsid w:val="004A0642"/>
    <w:rsid w:val="00505D9E"/>
    <w:rsid w:val="00576118"/>
    <w:rsid w:val="005B35C3"/>
    <w:rsid w:val="00601C6F"/>
    <w:rsid w:val="00613680"/>
    <w:rsid w:val="00626A18"/>
    <w:rsid w:val="00626CCA"/>
    <w:rsid w:val="00661E88"/>
    <w:rsid w:val="0066428B"/>
    <w:rsid w:val="00706FC4"/>
    <w:rsid w:val="00731431"/>
    <w:rsid w:val="0086516F"/>
    <w:rsid w:val="00913E1F"/>
    <w:rsid w:val="009B27DA"/>
    <w:rsid w:val="009D1731"/>
    <w:rsid w:val="009E4E26"/>
    <w:rsid w:val="009E5EBA"/>
    <w:rsid w:val="00A75A21"/>
    <w:rsid w:val="00AE5524"/>
    <w:rsid w:val="00B13D1F"/>
    <w:rsid w:val="00B610B3"/>
    <w:rsid w:val="00BB06BD"/>
    <w:rsid w:val="00BF4F3E"/>
    <w:rsid w:val="00CB0ADE"/>
    <w:rsid w:val="00CB24E7"/>
    <w:rsid w:val="00D1685F"/>
    <w:rsid w:val="00DA4085"/>
    <w:rsid w:val="00E047EF"/>
    <w:rsid w:val="00E11E89"/>
    <w:rsid w:val="00EA31E6"/>
    <w:rsid w:val="00EA7783"/>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F2D13-3A80-4139-A8CE-428BB0B5E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35597</Words>
  <Characters>202903</Characters>
  <Application>Microsoft Office Word</Application>
  <DocSecurity>0</DocSecurity>
  <Lines>1690</Lines>
  <Paragraphs>476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2019-04-29T12:53:00Z</dcterms:created>
  <dcterms:modified xsi:type="dcterms:W3CDTF">2019-10-28T17:46:00Z</dcterms:modified>
</cp:coreProperties>
</file>